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D446" w14:textId="080EDF79" w:rsidR="004853D6" w:rsidRDefault="004853D6">
      <w:pPr>
        <w:rPr>
          <w:color w:val="FF0000"/>
        </w:rPr>
      </w:pPr>
      <w:bookmarkStart w:id="0" w:name="_Hlk183439790"/>
    </w:p>
    <w:p w14:paraId="690F5FD8" w14:textId="4DC4C5A4" w:rsidR="00607416" w:rsidRDefault="00607416"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9067"/>
      </w:tblGrid>
      <w:tr w:rsidR="00A74D54" w14:paraId="3C95DD8E" w14:textId="77777777" w:rsidTr="004471B7">
        <w:tc>
          <w:tcPr>
            <w:tcW w:w="9067"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3F236B9F" w:rsidR="00607416" w:rsidRDefault="00607416" w:rsidP="004471B7">
      <w:pPr>
        <w:ind w:right="566"/>
        <w:jc w:val="center"/>
        <w:rPr>
          <w:b/>
          <w:sz w:val="36"/>
          <w:szCs w:val="36"/>
        </w:rPr>
      </w:pPr>
      <w:r w:rsidRPr="00A74D54">
        <w:rPr>
          <w:b/>
          <w:sz w:val="36"/>
          <w:szCs w:val="36"/>
        </w:rPr>
        <w:t xml:space="preserve">Documento Unico di Valutazione dei Rischi da </w:t>
      </w:r>
      <w:r w:rsidR="000D2C0C">
        <w:rPr>
          <w:b/>
          <w:sz w:val="36"/>
          <w:szCs w:val="36"/>
        </w:rPr>
        <w:t>I</w:t>
      </w:r>
      <w:r w:rsidRPr="00A74D54">
        <w:rPr>
          <w:b/>
          <w:sz w:val="36"/>
          <w:szCs w:val="36"/>
        </w:rPr>
        <w:t xml:space="preserve">nterferenze </w:t>
      </w:r>
    </w:p>
    <w:p w14:paraId="38D93746" w14:textId="09250684" w:rsidR="00A74D54" w:rsidRPr="004471B7" w:rsidRDefault="000D2C0C" w:rsidP="004471B7">
      <w:pPr>
        <w:ind w:right="566"/>
        <w:jc w:val="center"/>
        <w:rPr>
          <w:b/>
          <w:sz w:val="28"/>
          <w:szCs w:val="28"/>
          <w:lang w:val="en-GB"/>
        </w:rPr>
      </w:pPr>
      <w:r w:rsidRPr="004471B7">
        <w:rPr>
          <w:b/>
          <w:sz w:val="28"/>
          <w:szCs w:val="28"/>
          <w:lang w:val="en-GB"/>
        </w:rPr>
        <w:t>(</w:t>
      </w:r>
      <w:r w:rsidR="00A74D54" w:rsidRPr="004471B7">
        <w:rPr>
          <w:b/>
          <w:sz w:val="28"/>
          <w:szCs w:val="28"/>
          <w:lang w:val="en-GB"/>
        </w:rPr>
        <w:t>Art. 26 del D.</w:t>
      </w:r>
      <w:r w:rsidRPr="004471B7">
        <w:rPr>
          <w:b/>
          <w:sz w:val="28"/>
          <w:szCs w:val="28"/>
          <w:lang w:val="en-GB"/>
        </w:rPr>
        <w:t xml:space="preserve"> </w:t>
      </w:r>
      <w:r w:rsidR="00A74D54" w:rsidRPr="004471B7">
        <w:rPr>
          <w:b/>
          <w:sz w:val="28"/>
          <w:szCs w:val="28"/>
          <w:lang w:val="en-GB"/>
        </w:rPr>
        <w:t>Lgs. 9 aprile 2008</w:t>
      </w:r>
      <w:r w:rsidR="00262D8A">
        <w:rPr>
          <w:b/>
          <w:sz w:val="28"/>
          <w:szCs w:val="28"/>
          <w:lang w:val="en-GB"/>
        </w:rPr>
        <w:t>,</w:t>
      </w:r>
      <w:r w:rsidR="00A74D54" w:rsidRPr="004471B7">
        <w:rPr>
          <w:b/>
          <w:sz w:val="28"/>
          <w:szCs w:val="28"/>
          <w:lang w:val="en-GB"/>
        </w:rPr>
        <w:t xml:space="preserve"> n. 81</w:t>
      </w:r>
      <w:r w:rsidRPr="004471B7">
        <w:rPr>
          <w:b/>
          <w:sz w:val="28"/>
          <w:szCs w:val="28"/>
          <w:lang w:val="en-GB"/>
        </w:rPr>
        <w:t>)</w:t>
      </w:r>
    </w:p>
    <w:p w14:paraId="04A45526" w14:textId="4821EF32" w:rsidR="00A74D54" w:rsidRPr="004471B7" w:rsidRDefault="00A74D54" w:rsidP="00A74D54">
      <w:pPr>
        <w:ind w:right="3117"/>
        <w:jc w:val="left"/>
        <w:rPr>
          <w:b/>
          <w:sz w:val="36"/>
          <w:szCs w:val="36"/>
          <w:lang w:val="en-GB"/>
        </w:rPr>
      </w:pPr>
    </w:p>
    <w:p w14:paraId="58E21E57" w14:textId="75B2CCE3" w:rsidR="00A74D54" w:rsidRDefault="00A74D54" w:rsidP="00A74D54">
      <w:pPr>
        <w:ind w:right="3117"/>
        <w:jc w:val="left"/>
        <w:rPr>
          <w:b/>
          <w:sz w:val="36"/>
          <w:szCs w:val="36"/>
          <w:lang w:val="en-GB"/>
        </w:rPr>
      </w:pPr>
    </w:p>
    <w:p w14:paraId="0F231D86" w14:textId="77777777" w:rsidR="000D2C0C" w:rsidRDefault="000D2C0C" w:rsidP="00A74D54">
      <w:pPr>
        <w:ind w:right="3117"/>
        <w:jc w:val="left"/>
        <w:rPr>
          <w:b/>
          <w:sz w:val="36"/>
          <w:szCs w:val="36"/>
          <w:lang w:val="en-GB"/>
        </w:rPr>
      </w:pPr>
    </w:p>
    <w:p w14:paraId="5828CAD7" w14:textId="77777777" w:rsidR="000D2C0C" w:rsidRDefault="000D2C0C" w:rsidP="00A74D54">
      <w:pPr>
        <w:ind w:right="3117"/>
        <w:jc w:val="left"/>
        <w:rPr>
          <w:b/>
          <w:sz w:val="36"/>
          <w:szCs w:val="36"/>
          <w:lang w:val="en-GB"/>
        </w:rPr>
      </w:pPr>
    </w:p>
    <w:p w14:paraId="399C654F" w14:textId="77777777" w:rsidR="000D2C0C" w:rsidRDefault="000D2C0C" w:rsidP="00A74D54">
      <w:pPr>
        <w:ind w:right="3117"/>
        <w:jc w:val="left"/>
        <w:rPr>
          <w:b/>
          <w:sz w:val="36"/>
          <w:szCs w:val="36"/>
          <w:lang w:val="en-GB"/>
        </w:rPr>
      </w:pPr>
    </w:p>
    <w:p w14:paraId="75F2ACB8" w14:textId="77777777" w:rsidR="000D2C0C" w:rsidRPr="004471B7" w:rsidRDefault="000D2C0C" w:rsidP="00A74D54">
      <w:pPr>
        <w:ind w:right="3117"/>
        <w:jc w:val="left"/>
        <w:rPr>
          <w:b/>
          <w:sz w:val="36"/>
          <w:szCs w:val="36"/>
          <w:lang w:val="en-GB"/>
        </w:rPr>
      </w:pPr>
    </w:p>
    <w:p w14:paraId="007C2543" w14:textId="77777777" w:rsidR="00C92AB8" w:rsidRPr="004471B7" w:rsidRDefault="00C92AB8" w:rsidP="00A74D54">
      <w:pPr>
        <w:ind w:right="3117"/>
        <w:jc w:val="left"/>
        <w:rPr>
          <w:rFonts w:cs="Arial"/>
          <w:b/>
          <w:bCs/>
          <w:sz w:val="36"/>
          <w:szCs w:val="36"/>
        </w:rPr>
      </w:pPr>
      <w:r w:rsidRPr="004471B7">
        <w:rPr>
          <w:rFonts w:cs="Arial"/>
          <w:b/>
          <w:bCs/>
          <w:sz w:val="36"/>
          <w:szCs w:val="36"/>
        </w:rPr>
        <w:t>OGGETTO DEL CONTRATTO</w:t>
      </w:r>
    </w:p>
    <w:p w14:paraId="636528CD" w14:textId="1FB81B64" w:rsidR="00EE38A1" w:rsidRPr="003A47E9" w:rsidRDefault="006640D4" w:rsidP="00A74D54">
      <w:pPr>
        <w:jc w:val="left"/>
        <w:rPr>
          <w:b/>
          <w:sz w:val="24"/>
          <w:highlight w:val="yellow"/>
        </w:rPr>
      </w:pPr>
      <w:bookmarkStart w:id="1" w:name="_Hlk215654761"/>
      <w:r w:rsidRPr="003A47E9">
        <w:rPr>
          <w:rFonts w:ascii="Frank Ruhl Libre" w:hAnsi="Frank Ruhl Libre" w:cs="Frank Ruhl Libre"/>
          <w:b/>
          <w:bCs/>
          <w:sz w:val="20"/>
          <w:szCs w:val="20"/>
          <w:highlight w:val="yellow"/>
        </w:rPr>
        <w:t>Fornitura di servizio di catering per i Dipartimenti di Ingegneria Gestionale e di Elettronica, Informazione e Bioingegneria del Politecnico di Milano</w:t>
      </w:r>
    </w:p>
    <w:bookmarkEnd w:id="1"/>
    <w:p w14:paraId="06E88E8F" w14:textId="77777777" w:rsidR="00EE38A1" w:rsidRPr="003A47E9" w:rsidRDefault="00EE38A1" w:rsidP="00A74D54">
      <w:pPr>
        <w:jc w:val="left"/>
        <w:rPr>
          <w:b/>
          <w:sz w:val="24"/>
          <w:highlight w:val="yellow"/>
        </w:rPr>
      </w:pPr>
    </w:p>
    <w:p w14:paraId="66E36428" w14:textId="1DACE6A2" w:rsidR="00A74D54" w:rsidRDefault="006640D4" w:rsidP="00A74D54">
      <w:pPr>
        <w:jc w:val="left"/>
        <w:rPr>
          <w:b/>
          <w:sz w:val="24"/>
        </w:rPr>
      </w:pPr>
      <w:r w:rsidRPr="003A47E9">
        <w:rPr>
          <w:b/>
          <w:sz w:val="24"/>
          <w:highlight w:val="yellow"/>
        </w:rPr>
        <w:t>03/12/2025</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403DD578" w14:textId="77777777" w:rsidR="004471B7" w:rsidRDefault="004471B7" w:rsidP="004471B7"/>
    <w:p w14:paraId="01A996C9" w14:textId="77777777" w:rsidR="004471B7" w:rsidRPr="004471B7" w:rsidRDefault="004471B7" w:rsidP="004471B7"/>
    <w:bookmarkStart w:id="2" w:name="_Toc243565732"/>
    <w:bookmarkStart w:id="3" w:name="_Toc243782189"/>
    <w:bookmarkStart w:id="4" w:name="_Toc244484976"/>
    <w:p w14:paraId="443F2F4D" w14:textId="1D47F2E0" w:rsidR="00EC7F3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215064368" w:history="1">
        <w:r w:rsidR="00EC7F3F" w:rsidRPr="006345A8">
          <w:rPr>
            <w:rStyle w:val="Collegamentoipertestuale"/>
            <w:noProof/>
          </w:rPr>
          <w:t>INTRODUZIONE</w:t>
        </w:r>
        <w:r w:rsidR="00EC7F3F">
          <w:rPr>
            <w:noProof/>
            <w:webHidden/>
          </w:rPr>
          <w:tab/>
        </w:r>
        <w:r w:rsidR="00EC7F3F">
          <w:rPr>
            <w:noProof/>
            <w:webHidden/>
          </w:rPr>
          <w:fldChar w:fldCharType="begin"/>
        </w:r>
        <w:r w:rsidR="00EC7F3F">
          <w:rPr>
            <w:noProof/>
            <w:webHidden/>
          </w:rPr>
          <w:instrText xml:space="preserve"> PAGEREF _Toc215064368 \h </w:instrText>
        </w:r>
        <w:r w:rsidR="00EC7F3F">
          <w:rPr>
            <w:noProof/>
            <w:webHidden/>
          </w:rPr>
        </w:r>
        <w:r w:rsidR="00EC7F3F">
          <w:rPr>
            <w:noProof/>
            <w:webHidden/>
          </w:rPr>
          <w:fldChar w:fldCharType="separate"/>
        </w:r>
        <w:r w:rsidR="00F53AF0">
          <w:rPr>
            <w:noProof/>
            <w:webHidden/>
          </w:rPr>
          <w:t>3</w:t>
        </w:r>
        <w:r w:rsidR="00EC7F3F">
          <w:rPr>
            <w:noProof/>
            <w:webHidden/>
          </w:rPr>
          <w:fldChar w:fldCharType="end"/>
        </w:r>
      </w:hyperlink>
    </w:p>
    <w:p w14:paraId="47067011" w14:textId="1AF5CB1E" w:rsidR="00EC7F3F" w:rsidRDefault="005D7B03">
      <w:pPr>
        <w:pStyle w:val="Sommario1"/>
        <w:rPr>
          <w:rFonts w:asciiTheme="minorHAnsi" w:eastAsiaTheme="minorEastAsia" w:hAnsiTheme="minorHAnsi" w:cstheme="minorBidi"/>
          <w:noProof/>
          <w:szCs w:val="22"/>
        </w:rPr>
      </w:pPr>
      <w:hyperlink w:anchor="_Toc215064369" w:history="1">
        <w:r w:rsidR="00EC7F3F" w:rsidRPr="006345A8">
          <w:rPr>
            <w:rStyle w:val="Collegamentoipertestuale"/>
            <w:noProof/>
          </w:rPr>
          <w:t>1 INFORMAZIONI DI CARATTERE GENERALE CONCERNENTI L’ATTIVITA’, IL COMMITTENTE E IL FORNITORE</w:t>
        </w:r>
        <w:r w:rsidR="00EC7F3F">
          <w:rPr>
            <w:noProof/>
            <w:webHidden/>
          </w:rPr>
          <w:tab/>
        </w:r>
        <w:r w:rsidR="00EC7F3F">
          <w:rPr>
            <w:noProof/>
            <w:webHidden/>
          </w:rPr>
          <w:fldChar w:fldCharType="begin"/>
        </w:r>
        <w:r w:rsidR="00EC7F3F">
          <w:rPr>
            <w:noProof/>
            <w:webHidden/>
          </w:rPr>
          <w:instrText xml:space="preserve"> PAGEREF _Toc215064369 \h </w:instrText>
        </w:r>
        <w:r w:rsidR="00EC7F3F">
          <w:rPr>
            <w:noProof/>
            <w:webHidden/>
          </w:rPr>
        </w:r>
        <w:r w:rsidR="00EC7F3F">
          <w:rPr>
            <w:noProof/>
            <w:webHidden/>
          </w:rPr>
          <w:fldChar w:fldCharType="separate"/>
        </w:r>
        <w:r w:rsidR="00F53AF0">
          <w:rPr>
            <w:noProof/>
            <w:webHidden/>
          </w:rPr>
          <w:t>5</w:t>
        </w:r>
        <w:r w:rsidR="00EC7F3F">
          <w:rPr>
            <w:noProof/>
            <w:webHidden/>
          </w:rPr>
          <w:fldChar w:fldCharType="end"/>
        </w:r>
      </w:hyperlink>
    </w:p>
    <w:p w14:paraId="5D0626DF" w14:textId="1750C2A4" w:rsidR="00EC7F3F" w:rsidRDefault="005D7B03">
      <w:pPr>
        <w:pStyle w:val="Sommario1"/>
        <w:rPr>
          <w:rFonts w:asciiTheme="minorHAnsi" w:eastAsiaTheme="minorEastAsia" w:hAnsiTheme="minorHAnsi" w:cstheme="minorBidi"/>
          <w:noProof/>
          <w:szCs w:val="22"/>
        </w:rPr>
      </w:pPr>
      <w:hyperlink w:anchor="_Toc215064370" w:history="1">
        <w:r w:rsidR="00EC7F3F" w:rsidRPr="006345A8">
          <w:rPr>
            <w:rStyle w:val="Collegamentoipertestuale"/>
            <w:noProof/>
          </w:rPr>
          <w:t>2 AREE, FASI ATTIVITA’ E RISCHI SPECIFICI</w:t>
        </w:r>
        <w:r w:rsidR="00EC7F3F">
          <w:rPr>
            <w:noProof/>
            <w:webHidden/>
          </w:rPr>
          <w:tab/>
        </w:r>
        <w:r w:rsidR="00EC7F3F">
          <w:rPr>
            <w:noProof/>
            <w:webHidden/>
          </w:rPr>
          <w:fldChar w:fldCharType="begin"/>
        </w:r>
        <w:r w:rsidR="00EC7F3F">
          <w:rPr>
            <w:noProof/>
            <w:webHidden/>
          </w:rPr>
          <w:instrText xml:space="preserve"> PAGEREF _Toc215064370 \h </w:instrText>
        </w:r>
        <w:r w:rsidR="00EC7F3F">
          <w:rPr>
            <w:noProof/>
            <w:webHidden/>
          </w:rPr>
        </w:r>
        <w:r w:rsidR="00EC7F3F">
          <w:rPr>
            <w:noProof/>
            <w:webHidden/>
          </w:rPr>
          <w:fldChar w:fldCharType="separate"/>
        </w:r>
        <w:r w:rsidR="00F53AF0">
          <w:rPr>
            <w:noProof/>
            <w:webHidden/>
          </w:rPr>
          <w:t>7</w:t>
        </w:r>
        <w:r w:rsidR="00EC7F3F">
          <w:rPr>
            <w:noProof/>
            <w:webHidden/>
          </w:rPr>
          <w:fldChar w:fldCharType="end"/>
        </w:r>
      </w:hyperlink>
    </w:p>
    <w:p w14:paraId="500E2C07" w14:textId="2D94D2F0" w:rsidR="00EC7F3F" w:rsidRDefault="005D7B03">
      <w:pPr>
        <w:pStyle w:val="Sommario1"/>
        <w:rPr>
          <w:rFonts w:asciiTheme="minorHAnsi" w:eastAsiaTheme="minorEastAsia" w:hAnsiTheme="minorHAnsi" w:cstheme="minorBidi"/>
          <w:noProof/>
          <w:szCs w:val="22"/>
        </w:rPr>
      </w:pPr>
      <w:hyperlink w:anchor="_Toc215064371" w:history="1">
        <w:r w:rsidR="00EC7F3F" w:rsidRPr="006345A8">
          <w:rPr>
            <w:rStyle w:val="Collegamentoipertestuale"/>
            <w:noProof/>
          </w:rPr>
          <w:t>3 INDIVIDUAZIONE RISCHI DA ATTIVITA’ INTERFERENZIALE E AZIONI PER IL SUPERAMENTO</w:t>
        </w:r>
        <w:r w:rsidR="00EC7F3F">
          <w:rPr>
            <w:noProof/>
            <w:webHidden/>
          </w:rPr>
          <w:tab/>
        </w:r>
        <w:r w:rsidR="00EC7F3F">
          <w:rPr>
            <w:noProof/>
            <w:webHidden/>
          </w:rPr>
          <w:fldChar w:fldCharType="begin"/>
        </w:r>
        <w:r w:rsidR="00EC7F3F">
          <w:rPr>
            <w:noProof/>
            <w:webHidden/>
          </w:rPr>
          <w:instrText xml:space="preserve"> PAGEREF _Toc215064371 \h </w:instrText>
        </w:r>
        <w:r w:rsidR="00EC7F3F">
          <w:rPr>
            <w:noProof/>
            <w:webHidden/>
          </w:rPr>
        </w:r>
        <w:r w:rsidR="00EC7F3F">
          <w:rPr>
            <w:noProof/>
            <w:webHidden/>
          </w:rPr>
          <w:fldChar w:fldCharType="separate"/>
        </w:r>
        <w:r w:rsidR="00F53AF0">
          <w:rPr>
            <w:noProof/>
            <w:webHidden/>
          </w:rPr>
          <w:t>12</w:t>
        </w:r>
        <w:r w:rsidR="00EC7F3F">
          <w:rPr>
            <w:noProof/>
            <w:webHidden/>
          </w:rPr>
          <w:fldChar w:fldCharType="end"/>
        </w:r>
      </w:hyperlink>
    </w:p>
    <w:p w14:paraId="4ABBDB6A" w14:textId="0FEF6186" w:rsidR="00EC7F3F" w:rsidRDefault="005D7B03">
      <w:pPr>
        <w:pStyle w:val="Sommario1"/>
        <w:rPr>
          <w:rFonts w:asciiTheme="minorHAnsi" w:eastAsiaTheme="minorEastAsia" w:hAnsiTheme="minorHAnsi" w:cstheme="minorBidi"/>
          <w:noProof/>
          <w:szCs w:val="22"/>
        </w:rPr>
      </w:pPr>
      <w:hyperlink w:anchor="_Toc215064372" w:history="1">
        <w:r w:rsidR="00EC7F3F" w:rsidRPr="006345A8">
          <w:rPr>
            <w:rStyle w:val="Collegamentoipertestuale"/>
            <w:noProof/>
          </w:rPr>
          <w:t>4 - DISPOSIZIONI PER LA GESTIONE DELLE EMERGENZE</w:t>
        </w:r>
        <w:r w:rsidR="00EC7F3F">
          <w:rPr>
            <w:noProof/>
            <w:webHidden/>
          </w:rPr>
          <w:tab/>
        </w:r>
        <w:r w:rsidR="00EC7F3F">
          <w:rPr>
            <w:noProof/>
            <w:webHidden/>
          </w:rPr>
          <w:fldChar w:fldCharType="begin"/>
        </w:r>
        <w:r w:rsidR="00EC7F3F">
          <w:rPr>
            <w:noProof/>
            <w:webHidden/>
          </w:rPr>
          <w:instrText xml:space="preserve"> PAGEREF _Toc215064372 \h </w:instrText>
        </w:r>
        <w:r w:rsidR="00EC7F3F">
          <w:rPr>
            <w:noProof/>
            <w:webHidden/>
          </w:rPr>
        </w:r>
        <w:r w:rsidR="00EC7F3F">
          <w:rPr>
            <w:noProof/>
            <w:webHidden/>
          </w:rPr>
          <w:fldChar w:fldCharType="separate"/>
        </w:r>
        <w:r w:rsidR="00F53AF0">
          <w:rPr>
            <w:noProof/>
            <w:webHidden/>
          </w:rPr>
          <w:t>24</w:t>
        </w:r>
        <w:r w:rsidR="00EC7F3F">
          <w:rPr>
            <w:noProof/>
            <w:webHidden/>
          </w:rPr>
          <w:fldChar w:fldCharType="end"/>
        </w:r>
      </w:hyperlink>
    </w:p>
    <w:p w14:paraId="23DD474E" w14:textId="6F640AE6" w:rsidR="00EC7F3F" w:rsidRDefault="005D7B03">
      <w:pPr>
        <w:pStyle w:val="Sommario1"/>
        <w:rPr>
          <w:rFonts w:asciiTheme="minorHAnsi" w:eastAsiaTheme="minorEastAsia" w:hAnsiTheme="minorHAnsi" w:cstheme="minorBidi"/>
          <w:noProof/>
          <w:szCs w:val="22"/>
        </w:rPr>
      </w:pPr>
      <w:hyperlink w:anchor="_Toc215064373" w:history="1">
        <w:r w:rsidR="00EC7F3F" w:rsidRPr="006345A8">
          <w:rPr>
            <w:rStyle w:val="Collegamentoipertestuale"/>
            <w:noProof/>
          </w:rPr>
          <w:t>4.1 DISPOSIZIONI GENERALI</w:t>
        </w:r>
        <w:r w:rsidR="00EC7F3F">
          <w:rPr>
            <w:noProof/>
            <w:webHidden/>
          </w:rPr>
          <w:tab/>
        </w:r>
        <w:r w:rsidR="00EC7F3F">
          <w:rPr>
            <w:noProof/>
            <w:webHidden/>
          </w:rPr>
          <w:fldChar w:fldCharType="begin"/>
        </w:r>
        <w:r w:rsidR="00EC7F3F">
          <w:rPr>
            <w:noProof/>
            <w:webHidden/>
          </w:rPr>
          <w:instrText xml:space="preserve"> PAGEREF _Toc215064373 \h </w:instrText>
        </w:r>
        <w:r w:rsidR="00EC7F3F">
          <w:rPr>
            <w:noProof/>
            <w:webHidden/>
          </w:rPr>
        </w:r>
        <w:r w:rsidR="00EC7F3F">
          <w:rPr>
            <w:noProof/>
            <w:webHidden/>
          </w:rPr>
          <w:fldChar w:fldCharType="separate"/>
        </w:r>
        <w:r w:rsidR="00F53AF0">
          <w:rPr>
            <w:noProof/>
            <w:webHidden/>
          </w:rPr>
          <w:t>24</w:t>
        </w:r>
        <w:r w:rsidR="00EC7F3F">
          <w:rPr>
            <w:noProof/>
            <w:webHidden/>
          </w:rPr>
          <w:fldChar w:fldCharType="end"/>
        </w:r>
      </w:hyperlink>
    </w:p>
    <w:p w14:paraId="7B052DFC" w14:textId="4E44F61E" w:rsidR="00EC7F3F" w:rsidRDefault="005D7B03">
      <w:pPr>
        <w:pStyle w:val="Sommario1"/>
        <w:rPr>
          <w:rFonts w:asciiTheme="minorHAnsi" w:eastAsiaTheme="minorEastAsia" w:hAnsiTheme="minorHAnsi" w:cstheme="minorBidi"/>
          <w:noProof/>
          <w:szCs w:val="22"/>
        </w:rPr>
      </w:pPr>
      <w:hyperlink w:anchor="_Toc215064374" w:history="1">
        <w:r w:rsidR="00EC7F3F" w:rsidRPr="006345A8">
          <w:rPr>
            <w:rStyle w:val="Collegamentoipertestuale"/>
            <w:noProof/>
          </w:rPr>
          <w:t>4.2 - GESTIONE DELLE EMERGENZE, COMPITI E PROCEDURE GENERALI</w:t>
        </w:r>
        <w:r w:rsidR="00EC7F3F">
          <w:rPr>
            <w:noProof/>
            <w:webHidden/>
          </w:rPr>
          <w:tab/>
        </w:r>
        <w:r w:rsidR="00EC7F3F">
          <w:rPr>
            <w:noProof/>
            <w:webHidden/>
          </w:rPr>
          <w:fldChar w:fldCharType="begin"/>
        </w:r>
        <w:r w:rsidR="00EC7F3F">
          <w:rPr>
            <w:noProof/>
            <w:webHidden/>
          </w:rPr>
          <w:instrText xml:space="preserve"> PAGEREF _Toc215064374 \h </w:instrText>
        </w:r>
        <w:r w:rsidR="00EC7F3F">
          <w:rPr>
            <w:noProof/>
            <w:webHidden/>
          </w:rPr>
        </w:r>
        <w:r w:rsidR="00EC7F3F">
          <w:rPr>
            <w:noProof/>
            <w:webHidden/>
          </w:rPr>
          <w:fldChar w:fldCharType="separate"/>
        </w:r>
        <w:r w:rsidR="00F53AF0">
          <w:rPr>
            <w:noProof/>
            <w:webHidden/>
          </w:rPr>
          <w:t>25</w:t>
        </w:r>
        <w:r w:rsidR="00EC7F3F">
          <w:rPr>
            <w:noProof/>
            <w:webHidden/>
          </w:rPr>
          <w:fldChar w:fldCharType="end"/>
        </w:r>
      </w:hyperlink>
    </w:p>
    <w:p w14:paraId="10C214A9" w14:textId="6EB31B04" w:rsidR="00EC7F3F" w:rsidRDefault="005D7B03">
      <w:pPr>
        <w:pStyle w:val="Sommario1"/>
        <w:rPr>
          <w:rFonts w:asciiTheme="minorHAnsi" w:eastAsiaTheme="minorEastAsia" w:hAnsiTheme="minorHAnsi" w:cstheme="minorBidi"/>
          <w:noProof/>
          <w:szCs w:val="22"/>
        </w:rPr>
      </w:pPr>
      <w:hyperlink w:anchor="_Toc215064375" w:history="1">
        <w:r w:rsidR="00EC7F3F" w:rsidRPr="006345A8">
          <w:rPr>
            <w:rStyle w:val="Collegamentoipertestuale"/>
            <w:noProof/>
          </w:rPr>
          <w:t>5 – ATTIVITA’ SVOLTA DALL’OPERATORE ECONOMICO</w:t>
        </w:r>
        <w:r w:rsidR="00EC7F3F">
          <w:rPr>
            <w:noProof/>
            <w:webHidden/>
          </w:rPr>
          <w:tab/>
        </w:r>
        <w:r w:rsidR="00EC7F3F">
          <w:rPr>
            <w:noProof/>
            <w:webHidden/>
          </w:rPr>
          <w:fldChar w:fldCharType="begin"/>
        </w:r>
        <w:r w:rsidR="00EC7F3F">
          <w:rPr>
            <w:noProof/>
            <w:webHidden/>
          </w:rPr>
          <w:instrText xml:space="preserve"> PAGEREF _Toc215064375 \h </w:instrText>
        </w:r>
        <w:r w:rsidR="00EC7F3F">
          <w:rPr>
            <w:noProof/>
            <w:webHidden/>
          </w:rPr>
        </w:r>
        <w:r w:rsidR="00EC7F3F">
          <w:rPr>
            <w:noProof/>
            <w:webHidden/>
          </w:rPr>
          <w:fldChar w:fldCharType="separate"/>
        </w:r>
        <w:r w:rsidR="00F53AF0">
          <w:rPr>
            <w:noProof/>
            <w:webHidden/>
          </w:rPr>
          <w:t>28</w:t>
        </w:r>
        <w:r w:rsidR="00EC7F3F">
          <w:rPr>
            <w:noProof/>
            <w:webHidden/>
          </w:rPr>
          <w:fldChar w:fldCharType="end"/>
        </w:r>
      </w:hyperlink>
    </w:p>
    <w:p w14:paraId="7B05134D" w14:textId="3A84B302" w:rsidR="00EC7F3F" w:rsidRDefault="005D7B03">
      <w:pPr>
        <w:pStyle w:val="Sommario1"/>
        <w:rPr>
          <w:rFonts w:asciiTheme="minorHAnsi" w:eastAsiaTheme="minorEastAsia" w:hAnsiTheme="minorHAnsi" w:cstheme="minorBidi"/>
          <w:noProof/>
          <w:szCs w:val="22"/>
        </w:rPr>
      </w:pPr>
      <w:hyperlink w:anchor="_Toc215064377" w:history="1">
        <w:r w:rsidR="00EC7F3F" w:rsidRPr="006345A8">
          <w:rPr>
            <w:rStyle w:val="Collegamentoipertestuale"/>
            <w:noProof/>
          </w:rPr>
          <w:t>6 - DISPOSIZIONI FINALI</w:t>
        </w:r>
        <w:r w:rsidR="00EC7F3F">
          <w:rPr>
            <w:noProof/>
            <w:webHidden/>
          </w:rPr>
          <w:tab/>
        </w:r>
        <w:r w:rsidR="00EC7F3F">
          <w:rPr>
            <w:noProof/>
            <w:webHidden/>
          </w:rPr>
          <w:fldChar w:fldCharType="begin"/>
        </w:r>
        <w:r w:rsidR="00EC7F3F">
          <w:rPr>
            <w:noProof/>
            <w:webHidden/>
          </w:rPr>
          <w:instrText xml:space="preserve"> PAGEREF _Toc215064377 \h </w:instrText>
        </w:r>
        <w:r w:rsidR="00EC7F3F">
          <w:rPr>
            <w:noProof/>
            <w:webHidden/>
          </w:rPr>
        </w:r>
        <w:r w:rsidR="00EC7F3F">
          <w:rPr>
            <w:noProof/>
            <w:webHidden/>
          </w:rPr>
          <w:fldChar w:fldCharType="separate"/>
        </w:r>
        <w:r w:rsidR="00F53AF0">
          <w:rPr>
            <w:noProof/>
            <w:webHidden/>
          </w:rPr>
          <w:t>31</w:t>
        </w:r>
        <w:r w:rsidR="00EC7F3F">
          <w:rPr>
            <w:noProof/>
            <w:webHidden/>
          </w:rPr>
          <w:fldChar w:fldCharType="end"/>
        </w:r>
      </w:hyperlink>
    </w:p>
    <w:p w14:paraId="32106AF3" w14:textId="0CC25F59" w:rsidR="00607416" w:rsidRDefault="00607416" w:rsidP="00FD4B9C">
      <w:pPr>
        <w:pStyle w:val="Sommario3"/>
        <w:tabs>
          <w:tab w:val="left" w:pos="1540"/>
          <w:tab w:val="right" w:leader="dot" w:pos="9628"/>
        </w:tabs>
        <w:spacing w:before="120"/>
        <w:ind w:right="2125"/>
      </w:pPr>
      <w:r>
        <w:fldChar w:fldCharType="end"/>
      </w:r>
    </w:p>
    <w:p w14:paraId="2FA5CB25" w14:textId="77777777" w:rsidR="003D5A5E" w:rsidRDefault="00607416" w:rsidP="003D0CA6">
      <w:pPr>
        <w:pStyle w:val="TITOLO10"/>
      </w:pPr>
      <w:r>
        <w:br w:type="page"/>
      </w:r>
      <w:bookmarkEnd w:id="2"/>
      <w:bookmarkEnd w:id="3"/>
      <w:bookmarkEnd w:id="4"/>
    </w:p>
    <w:p w14:paraId="3AE3AD3E" w14:textId="2445A55C" w:rsidR="00607416" w:rsidRPr="00795CE5" w:rsidRDefault="0014109A" w:rsidP="00326349">
      <w:pPr>
        <w:pStyle w:val="TITOLO10"/>
        <w:spacing w:line="360" w:lineRule="auto"/>
      </w:pPr>
      <w:bookmarkStart w:id="5" w:name="_Toc215064368"/>
      <w:r>
        <w:lastRenderedPageBreak/>
        <w:t>INTRODUZIONE</w:t>
      </w:r>
      <w:bookmarkEnd w:id="5"/>
    </w:p>
    <w:p w14:paraId="6EC16561" w14:textId="180FD3D1" w:rsidR="000D2C0C" w:rsidRPr="00795CE5" w:rsidRDefault="000D2C0C" w:rsidP="00FC3B02">
      <w:pPr>
        <w:spacing w:line="360" w:lineRule="auto"/>
        <w:rPr>
          <w:rFonts w:cs="Arial"/>
          <w:sz w:val="20"/>
          <w:szCs w:val="20"/>
        </w:rPr>
      </w:pPr>
      <w:r w:rsidRPr="004471B7">
        <w:rPr>
          <w:rFonts w:cs="Arial"/>
          <w:bCs/>
          <w:sz w:val="20"/>
          <w:szCs w:val="20"/>
        </w:rPr>
        <w:t>I</w:t>
      </w:r>
      <w:r>
        <w:rPr>
          <w:rFonts w:cs="Arial"/>
          <w:sz w:val="20"/>
          <w:szCs w:val="20"/>
        </w:rPr>
        <w:t xml:space="preserve">n </w:t>
      </w:r>
      <w:r w:rsidRPr="00795CE5">
        <w:rPr>
          <w:rFonts w:cs="Arial"/>
          <w:sz w:val="20"/>
          <w:szCs w:val="20"/>
        </w:rPr>
        <w:t xml:space="preserve">ottemperanza all’art.26 </w:t>
      </w:r>
      <w:r w:rsidRPr="00326310">
        <w:rPr>
          <w:bCs/>
          <w:sz w:val="20"/>
        </w:rPr>
        <w:t>del D.Lgs n°81/08</w:t>
      </w:r>
      <w:r w:rsidRPr="00CB28B5">
        <w:rPr>
          <w:bCs/>
          <w:sz w:val="20"/>
        </w:rPr>
        <w:t xml:space="preserve"> e s.m.i. </w:t>
      </w:r>
      <w:r w:rsidRPr="00795CE5">
        <w:rPr>
          <w:rFonts w:cs="Arial"/>
          <w:sz w:val="20"/>
          <w:szCs w:val="20"/>
        </w:rPr>
        <w:t>de</w:t>
      </w:r>
      <w:r>
        <w:rPr>
          <w:rFonts w:cs="Arial"/>
          <w:sz w:val="20"/>
          <w:szCs w:val="20"/>
        </w:rPr>
        <w:t>vo</w:t>
      </w:r>
      <w:r w:rsidRPr="00795CE5">
        <w:rPr>
          <w:rFonts w:cs="Arial"/>
          <w:sz w:val="20"/>
          <w:szCs w:val="20"/>
        </w:rPr>
        <w:t>no essere predisposte misure per la cooperazione e il coordinamento per la sicurezza e salute dei lavoratori, quando siano affidati lavori, servizi o forniture ad imprese o a lavoratori autonomi.</w:t>
      </w:r>
    </w:p>
    <w:p w14:paraId="0C5B25EA" w14:textId="77777777" w:rsidR="000D2C0C" w:rsidRPr="00795CE5" w:rsidRDefault="000D2C0C" w:rsidP="00475418">
      <w:pPr>
        <w:spacing w:line="360" w:lineRule="auto"/>
        <w:rPr>
          <w:rFonts w:cs="Arial"/>
          <w:sz w:val="20"/>
          <w:szCs w:val="20"/>
        </w:rPr>
      </w:pPr>
      <w:r w:rsidRPr="00795CE5">
        <w:rPr>
          <w:rFonts w:cs="Arial"/>
          <w:sz w:val="20"/>
          <w:szCs w:val="20"/>
        </w:rPr>
        <w:t>Poiché le attività oggetto degli appalti possono essere</w:t>
      </w:r>
      <w:r w:rsidRPr="00795CE5">
        <w:rPr>
          <w:rFonts w:cs="Arial"/>
          <w:color w:val="231F20"/>
          <w:sz w:val="20"/>
          <w:szCs w:val="20"/>
        </w:rPr>
        <w:t xml:space="preserve"> </w:t>
      </w:r>
      <w:r w:rsidRPr="00795CE5">
        <w:rPr>
          <w:rFonts w:cs="Arial"/>
          <w:sz w:val="20"/>
          <w:szCs w:val="20"/>
        </w:rPr>
        <w:t>di tipologia ed entità molto variabile, è necessario definire, di volta in volta, specifici atti per il coordinamento.</w:t>
      </w:r>
    </w:p>
    <w:p w14:paraId="1FCA363C" w14:textId="39B0DABE" w:rsidR="000D2C0C" w:rsidRPr="00795CE5" w:rsidRDefault="000D2C0C" w:rsidP="00475418">
      <w:pPr>
        <w:spacing w:line="360" w:lineRule="auto"/>
        <w:rPr>
          <w:rFonts w:cs="Arial"/>
          <w:sz w:val="20"/>
          <w:szCs w:val="20"/>
        </w:rPr>
      </w:pPr>
      <w:r>
        <w:rPr>
          <w:rFonts w:cs="Arial"/>
          <w:sz w:val="20"/>
          <w:szCs w:val="20"/>
        </w:rPr>
        <w:t xml:space="preserve">Il </w:t>
      </w:r>
      <w:r w:rsidRPr="00795CE5">
        <w:rPr>
          <w:rFonts w:cs="Arial"/>
          <w:sz w:val="20"/>
          <w:szCs w:val="20"/>
        </w:rPr>
        <w:t xml:space="preserve">presente documento </w:t>
      </w:r>
      <w:r w:rsidR="00C87AF5">
        <w:rPr>
          <w:rFonts w:cs="Arial"/>
          <w:sz w:val="20"/>
          <w:szCs w:val="20"/>
        </w:rPr>
        <w:t xml:space="preserve">(DUVRI – Documento Unico di Valutazione dei Rischi da Interferenze) </w:t>
      </w:r>
      <w:r w:rsidRPr="00795CE5">
        <w:rPr>
          <w:rFonts w:cs="Arial"/>
          <w:sz w:val="20"/>
          <w:szCs w:val="20"/>
        </w:rPr>
        <w:t xml:space="preserve">ha il compito di </w:t>
      </w:r>
      <w:r>
        <w:rPr>
          <w:rFonts w:cs="Arial"/>
          <w:sz w:val="20"/>
          <w:szCs w:val="20"/>
        </w:rPr>
        <w:t>identificare</w:t>
      </w:r>
      <w:r w:rsidRPr="00795CE5">
        <w:rPr>
          <w:rFonts w:cs="Arial"/>
          <w:sz w:val="20"/>
          <w:szCs w:val="20"/>
        </w:rPr>
        <w:t xml:space="preserve"> le misure di prevenzione e protezione atte ad eliminare, ovvero ridurre, i rischi dovuti alle interferenze lavorative generate dai contratti </w:t>
      </w:r>
      <w:r w:rsidR="00C87AF5">
        <w:rPr>
          <w:rFonts w:cs="Arial"/>
          <w:sz w:val="20"/>
          <w:szCs w:val="20"/>
        </w:rPr>
        <w:t>stipulati.</w:t>
      </w:r>
    </w:p>
    <w:p w14:paraId="670A07D2" w14:textId="77777777" w:rsidR="009F5108" w:rsidRDefault="009F5108" w:rsidP="00475418">
      <w:pPr>
        <w:spacing w:line="360" w:lineRule="auto"/>
        <w:rPr>
          <w:rFonts w:cs="Arial"/>
          <w:sz w:val="20"/>
          <w:szCs w:val="20"/>
        </w:rPr>
      </w:pPr>
    </w:p>
    <w:p w14:paraId="107E52A7" w14:textId="7805C7F5" w:rsidR="00F24033" w:rsidRPr="00EC7619" w:rsidRDefault="000D2C0C" w:rsidP="00EC7619">
      <w:pPr>
        <w:spacing w:line="360" w:lineRule="auto"/>
        <w:rPr>
          <w:b/>
          <w:sz w:val="20"/>
          <w:szCs w:val="20"/>
        </w:rPr>
      </w:pPr>
      <w:r>
        <w:rPr>
          <w:rFonts w:cs="Arial"/>
          <w:sz w:val="20"/>
          <w:szCs w:val="20"/>
        </w:rPr>
        <w:t>In</w:t>
      </w:r>
      <w:r w:rsidRPr="00795CE5">
        <w:rPr>
          <w:rFonts w:cs="Arial"/>
          <w:sz w:val="20"/>
          <w:szCs w:val="20"/>
        </w:rPr>
        <w:t xml:space="preserve"> particolare</w:t>
      </w:r>
      <w:r>
        <w:rPr>
          <w:rFonts w:cs="Arial"/>
          <w:sz w:val="20"/>
          <w:szCs w:val="20"/>
        </w:rPr>
        <w:t>,</w:t>
      </w:r>
      <w:r w:rsidRPr="00795CE5">
        <w:rPr>
          <w:rFonts w:cs="Arial"/>
          <w:sz w:val="20"/>
          <w:szCs w:val="20"/>
        </w:rPr>
        <w:t xml:space="preserve"> </w:t>
      </w:r>
      <w:r>
        <w:rPr>
          <w:rFonts w:cs="Arial"/>
          <w:sz w:val="20"/>
          <w:szCs w:val="20"/>
        </w:rPr>
        <w:t xml:space="preserve">il presente documento </w:t>
      </w:r>
      <w:r w:rsidRPr="00795CE5">
        <w:rPr>
          <w:rFonts w:cs="Arial"/>
          <w:sz w:val="20"/>
          <w:szCs w:val="20"/>
        </w:rPr>
        <w:t>si riferisc</w:t>
      </w:r>
      <w:r>
        <w:rPr>
          <w:rFonts w:cs="Arial"/>
          <w:sz w:val="20"/>
          <w:szCs w:val="20"/>
        </w:rPr>
        <w:t>e</w:t>
      </w:r>
      <w:r w:rsidRPr="00795CE5">
        <w:rPr>
          <w:rFonts w:cs="Arial"/>
          <w:sz w:val="20"/>
          <w:szCs w:val="20"/>
        </w:rPr>
        <w:t xml:space="preserve"> al</w:t>
      </w:r>
      <w:r>
        <w:rPr>
          <w:rFonts w:cs="Arial"/>
          <w:sz w:val="20"/>
          <w:szCs w:val="20"/>
        </w:rPr>
        <w:t xml:space="preserve"> </w:t>
      </w:r>
      <w:r w:rsidRPr="00795CE5">
        <w:rPr>
          <w:rFonts w:cs="Arial"/>
          <w:sz w:val="20"/>
          <w:szCs w:val="20"/>
        </w:rPr>
        <w:t xml:space="preserve">contratto </w:t>
      </w:r>
      <w:r>
        <w:rPr>
          <w:rFonts w:cs="Arial"/>
          <w:sz w:val="20"/>
          <w:szCs w:val="20"/>
        </w:rPr>
        <w:t xml:space="preserve">concernente </w:t>
      </w:r>
      <w:r w:rsidR="006640D4" w:rsidRPr="008227ED">
        <w:rPr>
          <w:rFonts w:cs="Arial"/>
          <w:sz w:val="20"/>
          <w:szCs w:val="20"/>
          <w:highlight w:val="yellow"/>
        </w:rPr>
        <w:t>per la Fornitura di servizio di catering per i Dipartimenti di Ingegneria Gestionale e di Elettronica, Informazione e Bioingegneria del Politecnico di Milano</w:t>
      </w:r>
      <w:r w:rsidR="000631B8" w:rsidRPr="008227ED">
        <w:rPr>
          <w:rFonts w:cs="Arial"/>
          <w:sz w:val="20"/>
          <w:szCs w:val="20"/>
          <w:highlight w:val="yellow"/>
        </w:rPr>
        <w:t>,</w:t>
      </w:r>
      <w:r w:rsidR="000631B8" w:rsidRPr="000631B8">
        <w:rPr>
          <w:rFonts w:cs="Arial"/>
          <w:sz w:val="20"/>
          <w:szCs w:val="20"/>
        </w:rPr>
        <w:t xml:space="preserve"> </w:t>
      </w:r>
      <w:r w:rsidR="000631B8" w:rsidRPr="008227ED">
        <w:rPr>
          <w:rFonts w:cs="Arial"/>
          <w:sz w:val="20"/>
          <w:szCs w:val="20"/>
          <w:highlight w:val="yellow"/>
        </w:rPr>
        <w:t xml:space="preserve">della durata </w:t>
      </w:r>
      <w:r w:rsidR="006640D4" w:rsidRPr="008227ED">
        <w:rPr>
          <w:rFonts w:cs="Arial"/>
          <w:sz w:val="20"/>
          <w:szCs w:val="20"/>
          <w:highlight w:val="yellow"/>
        </w:rPr>
        <w:t>di 48 mesi decorrenti dalla data di stipula del contratto presso</w:t>
      </w:r>
      <w:r w:rsidR="000631B8" w:rsidRPr="008227ED">
        <w:rPr>
          <w:rFonts w:cs="Arial"/>
          <w:sz w:val="20"/>
          <w:szCs w:val="20"/>
          <w:highlight w:val="yellow"/>
        </w:rPr>
        <w:t xml:space="preserve"> </w:t>
      </w:r>
      <w:r w:rsidR="006640D4" w:rsidRPr="008227ED">
        <w:rPr>
          <w:rFonts w:cs="Arial"/>
          <w:sz w:val="20"/>
          <w:szCs w:val="20"/>
          <w:highlight w:val="yellow"/>
        </w:rPr>
        <w:t>le sedi dei Dipartimenti di Ingegneria Gestionale e di Elettronica, Informazione e Bioingegneria del Politecnico di Milano.</w:t>
      </w:r>
    </w:p>
    <w:p w14:paraId="09F219BA" w14:textId="77777777" w:rsidR="00F24033" w:rsidRDefault="00F24033" w:rsidP="00475418">
      <w:pPr>
        <w:spacing w:line="360" w:lineRule="auto"/>
        <w:rPr>
          <w:bCs/>
          <w:sz w:val="20"/>
        </w:rPr>
      </w:pPr>
    </w:p>
    <w:p w14:paraId="74587D34" w14:textId="42E3DD70" w:rsidR="00DD418C" w:rsidRDefault="000D2C0C" w:rsidP="00475418">
      <w:pPr>
        <w:tabs>
          <w:tab w:val="left" w:pos="4395"/>
        </w:tabs>
        <w:spacing w:line="360" w:lineRule="auto"/>
        <w:rPr>
          <w:bCs/>
          <w:sz w:val="20"/>
        </w:rPr>
      </w:pPr>
      <w:r w:rsidRPr="00CB28B5">
        <w:rPr>
          <w:bCs/>
          <w:sz w:val="20"/>
        </w:rPr>
        <w:t xml:space="preserve">Il </w:t>
      </w:r>
      <w:r w:rsidR="00981CD0">
        <w:rPr>
          <w:bCs/>
          <w:sz w:val="20"/>
        </w:rPr>
        <w:t>DUVRI</w:t>
      </w:r>
      <w:r w:rsidRPr="00CB28B5">
        <w:rPr>
          <w:bCs/>
          <w:sz w:val="20"/>
        </w:rPr>
        <w:t xml:space="preserve"> è allegato al contratto </w:t>
      </w:r>
      <w:r w:rsidR="00C87AF5">
        <w:rPr>
          <w:bCs/>
          <w:sz w:val="20"/>
        </w:rPr>
        <w:t xml:space="preserve">di cui sopra </w:t>
      </w:r>
      <w:r w:rsidRPr="00CB28B5">
        <w:rPr>
          <w:bCs/>
          <w:sz w:val="20"/>
        </w:rPr>
        <w:t xml:space="preserve">ai sensi </w:t>
      </w:r>
      <w:r w:rsidRPr="00326310">
        <w:rPr>
          <w:bCs/>
          <w:sz w:val="20"/>
        </w:rPr>
        <w:t>dell’art.</w:t>
      </w:r>
      <w:r w:rsidR="00981CD0">
        <w:rPr>
          <w:bCs/>
          <w:sz w:val="20"/>
        </w:rPr>
        <w:t xml:space="preserve"> </w:t>
      </w:r>
      <w:r w:rsidRPr="00326310">
        <w:rPr>
          <w:bCs/>
          <w:sz w:val="20"/>
        </w:rPr>
        <w:t>26 c.3 del D.Lgs n°81/08</w:t>
      </w:r>
      <w:r w:rsidRPr="00CB28B5">
        <w:rPr>
          <w:bCs/>
          <w:sz w:val="20"/>
        </w:rPr>
        <w:t xml:space="preserve"> e s.m.i. e di esso costituisce parte integrante; ogni violazione o comportamento in difformità a quanto </w:t>
      </w:r>
      <w:r w:rsidR="00C87AF5">
        <w:rPr>
          <w:bCs/>
          <w:sz w:val="20"/>
        </w:rPr>
        <w:t xml:space="preserve">in esso </w:t>
      </w:r>
      <w:r w:rsidRPr="00CB28B5">
        <w:rPr>
          <w:bCs/>
          <w:sz w:val="20"/>
        </w:rPr>
        <w:t xml:space="preserve">indicato </w:t>
      </w:r>
      <w:r w:rsidR="00C87AF5">
        <w:rPr>
          <w:bCs/>
          <w:sz w:val="20"/>
        </w:rPr>
        <w:t>co</w:t>
      </w:r>
      <w:r w:rsidRPr="00CB28B5">
        <w:rPr>
          <w:bCs/>
          <w:sz w:val="20"/>
        </w:rPr>
        <w:t>stituisce inadempienza contrattuale.</w:t>
      </w:r>
    </w:p>
    <w:p w14:paraId="2F3E2684" w14:textId="3AB2EE00" w:rsidR="000D2C0C" w:rsidRDefault="000D2C0C" w:rsidP="00475418">
      <w:pPr>
        <w:tabs>
          <w:tab w:val="left" w:pos="4395"/>
        </w:tabs>
        <w:spacing w:line="360" w:lineRule="auto"/>
        <w:rPr>
          <w:rFonts w:cs="Arial"/>
          <w:sz w:val="20"/>
          <w:szCs w:val="20"/>
        </w:rPr>
      </w:pPr>
      <w:r w:rsidRPr="00795CE5">
        <w:rPr>
          <w:rFonts w:cs="Arial"/>
          <w:sz w:val="20"/>
          <w:szCs w:val="20"/>
        </w:rPr>
        <w:t xml:space="preserve">La compilazione del </w:t>
      </w:r>
      <w:r w:rsidR="00C87AF5">
        <w:rPr>
          <w:rFonts w:cs="Arial"/>
          <w:sz w:val="20"/>
          <w:szCs w:val="20"/>
        </w:rPr>
        <w:t>DUVRI</w:t>
      </w:r>
      <w:r w:rsidRPr="00795CE5">
        <w:rPr>
          <w:rFonts w:cs="Arial"/>
          <w:sz w:val="20"/>
          <w:szCs w:val="20"/>
        </w:rPr>
        <w:t xml:space="preserve"> avverrà in contraddittorio tra le Parti e sarà aggiornato, </w:t>
      </w:r>
      <w:r>
        <w:rPr>
          <w:rFonts w:cs="Arial"/>
          <w:sz w:val="20"/>
          <w:szCs w:val="20"/>
        </w:rPr>
        <w:t xml:space="preserve">eventualmente </w:t>
      </w:r>
      <w:r w:rsidRPr="00795CE5">
        <w:rPr>
          <w:rFonts w:cs="Arial"/>
          <w:sz w:val="20"/>
          <w:szCs w:val="20"/>
        </w:rPr>
        <w:t xml:space="preserve">con inserimento delle sole parti necessarie, ogni qualvolta </w:t>
      </w:r>
      <w:r w:rsidR="00C87AF5">
        <w:rPr>
          <w:rFonts w:cs="Arial"/>
          <w:sz w:val="20"/>
          <w:szCs w:val="20"/>
        </w:rPr>
        <w:t xml:space="preserve">che </w:t>
      </w:r>
      <w:r w:rsidRPr="00795CE5">
        <w:rPr>
          <w:rFonts w:cs="Arial"/>
          <w:sz w:val="20"/>
          <w:szCs w:val="20"/>
        </w:rPr>
        <w:t>durante le attività si rinvengano rischi da dover gestire (doc</w:t>
      </w:r>
      <w:r>
        <w:rPr>
          <w:rFonts w:cs="Arial"/>
          <w:sz w:val="20"/>
          <w:szCs w:val="20"/>
        </w:rPr>
        <w:t>u</w:t>
      </w:r>
      <w:r w:rsidRPr="00795CE5">
        <w:rPr>
          <w:rFonts w:cs="Arial"/>
          <w:sz w:val="20"/>
          <w:szCs w:val="20"/>
        </w:rPr>
        <w:t>mento dinamico aggiornato da ambo le parti).</w:t>
      </w:r>
    </w:p>
    <w:p w14:paraId="23068390" w14:textId="77777777" w:rsidR="00C87AF5" w:rsidRDefault="00C87AF5" w:rsidP="0014109A">
      <w:pPr>
        <w:tabs>
          <w:tab w:val="left" w:pos="4395"/>
        </w:tabs>
        <w:spacing w:line="360" w:lineRule="auto"/>
        <w:rPr>
          <w:bCs/>
          <w:sz w:val="20"/>
        </w:rPr>
      </w:pPr>
    </w:p>
    <w:p w14:paraId="2B3804FB" w14:textId="5812CE4A" w:rsidR="0014109A" w:rsidRPr="00795CE5" w:rsidRDefault="000D2C0C" w:rsidP="0014109A">
      <w:pPr>
        <w:tabs>
          <w:tab w:val="left" w:pos="4395"/>
        </w:tabs>
        <w:spacing w:line="360" w:lineRule="auto"/>
        <w:rPr>
          <w:rFonts w:cs="Arial"/>
          <w:bCs/>
          <w:sz w:val="20"/>
          <w:szCs w:val="20"/>
        </w:rPr>
      </w:pPr>
      <w:r w:rsidRPr="00CB28B5">
        <w:rPr>
          <w:bCs/>
          <w:sz w:val="20"/>
        </w:rPr>
        <w:t>L’esecuzion</w:t>
      </w:r>
      <w:r>
        <w:rPr>
          <w:bCs/>
          <w:sz w:val="20"/>
        </w:rPr>
        <w:t xml:space="preserve">e del contratto dovrà </w:t>
      </w:r>
      <w:r w:rsidR="00C87AF5">
        <w:rPr>
          <w:bCs/>
          <w:sz w:val="20"/>
        </w:rPr>
        <w:t xml:space="preserve">inoltre </w:t>
      </w:r>
      <w:r>
        <w:rPr>
          <w:bCs/>
          <w:sz w:val="20"/>
        </w:rPr>
        <w:t>avvenire nel pie</w:t>
      </w:r>
      <w:r w:rsidRPr="00CB28B5">
        <w:rPr>
          <w:bCs/>
          <w:sz w:val="20"/>
        </w:rPr>
        <w:t>no rispetto di quanto indicato dalle norme e normative vigenti in materia di sicurezza, igiene e prevenzione degli infortuni sul lavoro</w:t>
      </w:r>
      <w:r w:rsidR="0014109A">
        <w:rPr>
          <w:bCs/>
          <w:sz w:val="20"/>
        </w:rPr>
        <w:t xml:space="preserve"> </w:t>
      </w:r>
      <w:r w:rsidR="0014109A" w:rsidRPr="00795CE5">
        <w:rPr>
          <w:rFonts w:cs="Arial"/>
          <w:bCs/>
          <w:sz w:val="20"/>
          <w:szCs w:val="20"/>
        </w:rPr>
        <w:t>di seguito elencate a titolo esemplificativo e non esaustivo:</w:t>
      </w:r>
    </w:p>
    <w:p w14:paraId="5CB1FF19" w14:textId="17FECB44"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w:t>
      </w:r>
      <w:r>
        <w:rPr>
          <w:rFonts w:cs="Arial"/>
          <w:bCs/>
          <w:sz w:val="20"/>
          <w:szCs w:val="20"/>
        </w:rPr>
        <w:t>.</w:t>
      </w:r>
      <w:r w:rsidRPr="00795CE5">
        <w:rPr>
          <w:rFonts w:cs="Arial"/>
          <w:bCs/>
          <w:sz w:val="20"/>
          <w:szCs w:val="20"/>
        </w:rPr>
        <w:t>Lgs</w:t>
      </w:r>
      <w:r>
        <w:rPr>
          <w:rFonts w:cs="Arial"/>
          <w:bCs/>
          <w:sz w:val="20"/>
          <w:szCs w:val="20"/>
        </w:rPr>
        <w:t xml:space="preserve">. </w:t>
      </w:r>
      <w:r w:rsidRPr="00795CE5">
        <w:rPr>
          <w:rFonts w:cs="Arial"/>
          <w:bCs/>
          <w:sz w:val="20"/>
          <w:szCs w:val="20"/>
        </w:rPr>
        <w:t xml:space="preserve">9 aprile 2008, n°81 - (c.d. Testo Unico in materia di sicurezza e salute dei lavoratori) - Attuazione dell'articolo 1 della </w:t>
      </w:r>
      <w:r w:rsidR="0089451D">
        <w:rPr>
          <w:rFonts w:cs="Arial"/>
          <w:bCs/>
          <w:sz w:val="20"/>
          <w:szCs w:val="20"/>
        </w:rPr>
        <w:t>L</w:t>
      </w:r>
      <w:r w:rsidRPr="00795CE5">
        <w:rPr>
          <w:rFonts w:cs="Arial"/>
          <w:bCs/>
          <w:sz w:val="20"/>
          <w:szCs w:val="20"/>
        </w:rPr>
        <w:t>egge 3 agosto 2007, n°123, in materia di tutela della salute e della sicurezza nei luoghi di lavoro - (G.U. n°101 del 30 aprile 2008)</w:t>
      </w:r>
    </w:p>
    <w:p w14:paraId="33944E0E" w14:textId="01F4F72F"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w:t>
      </w:r>
      <w:r w:rsidR="0089451D">
        <w:rPr>
          <w:rFonts w:cs="Arial"/>
          <w:bCs/>
          <w:sz w:val="20"/>
          <w:szCs w:val="20"/>
        </w:rPr>
        <w:t>,</w:t>
      </w:r>
      <w:r w:rsidRPr="00795CE5">
        <w:rPr>
          <w:rFonts w:cs="Arial"/>
          <w:bCs/>
          <w:sz w:val="20"/>
          <w:szCs w:val="20"/>
        </w:rPr>
        <w:t xml:space="preserve"> del 22 gennaio 2008</w:t>
      </w:r>
      <w:r w:rsidR="0089451D">
        <w:rPr>
          <w:rFonts w:cs="Arial"/>
          <w:bCs/>
          <w:sz w:val="20"/>
          <w:szCs w:val="20"/>
        </w:rPr>
        <w:t>,</w:t>
      </w:r>
      <w:r w:rsidRPr="00795CE5">
        <w:rPr>
          <w:rFonts w:cs="Arial"/>
          <w:bCs/>
          <w:sz w:val="20"/>
          <w:szCs w:val="20"/>
        </w:rPr>
        <w:t xml:space="preserve">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5B833F1C" w14:textId="24C8A414"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w:t>
      </w:r>
      <w:r>
        <w:rPr>
          <w:rFonts w:cs="Arial"/>
          <w:bCs/>
          <w:sz w:val="20"/>
          <w:szCs w:val="20"/>
        </w:rPr>
        <w:t>L</w:t>
      </w:r>
      <w:r w:rsidRPr="00795CE5">
        <w:rPr>
          <w:rFonts w:cs="Arial"/>
          <w:bCs/>
          <w:sz w:val="20"/>
          <w:szCs w:val="20"/>
        </w:rPr>
        <w:t>gs n°</w:t>
      </w:r>
      <w:r>
        <w:rPr>
          <w:rFonts w:cs="Arial"/>
          <w:bCs/>
          <w:sz w:val="20"/>
          <w:szCs w:val="20"/>
        </w:rPr>
        <w:t>36</w:t>
      </w:r>
      <w:r w:rsidRPr="00795CE5">
        <w:rPr>
          <w:rFonts w:cs="Arial"/>
          <w:bCs/>
          <w:sz w:val="20"/>
          <w:szCs w:val="20"/>
        </w:rPr>
        <w:t xml:space="preserve"> del 20</w:t>
      </w:r>
      <w:r>
        <w:rPr>
          <w:rFonts w:cs="Arial"/>
          <w:bCs/>
          <w:sz w:val="20"/>
          <w:szCs w:val="20"/>
        </w:rPr>
        <w:t>23</w:t>
      </w:r>
      <w:r w:rsidRPr="00795CE5">
        <w:rPr>
          <w:rFonts w:cs="Arial"/>
          <w:bCs/>
          <w:sz w:val="20"/>
          <w:szCs w:val="20"/>
        </w:rPr>
        <w:t xml:space="preserve"> - Codice dei Contratti Pubblici, e successive modificazioni ed integrazioni;</w:t>
      </w:r>
    </w:p>
    <w:p w14:paraId="5518EEB6" w14:textId="69EA4918"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w:t>
      </w:r>
      <w:r>
        <w:rPr>
          <w:rFonts w:cs="Arial"/>
          <w:bCs/>
          <w:sz w:val="20"/>
          <w:szCs w:val="20"/>
        </w:rPr>
        <w:t>L</w:t>
      </w:r>
      <w:r w:rsidRPr="00795CE5">
        <w:rPr>
          <w:rFonts w:cs="Arial"/>
          <w:bCs/>
          <w:sz w:val="20"/>
          <w:szCs w:val="20"/>
        </w:rPr>
        <w:t>gs n°23 del 2006 (</w:t>
      </w:r>
      <w:r w:rsidR="0089451D">
        <w:rPr>
          <w:rFonts w:cs="Arial"/>
          <w:bCs/>
          <w:sz w:val="20"/>
          <w:szCs w:val="20"/>
        </w:rPr>
        <w:t xml:space="preserve">c.d. </w:t>
      </w:r>
      <w:r w:rsidRPr="00795CE5">
        <w:rPr>
          <w:rFonts w:cs="Arial"/>
          <w:bCs/>
          <w:sz w:val="20"/>
          <w:szCs w:val="20"/>
        </w:rPr>
        <w:t xml:space="preserve">Decreto Bersani) </w:t>
      </w:r>
      <w:r w:rsidR="005C0296">
        <w:rPr>
          <w:rFonts w:cs="Arial"/>
          <w:bCs/>
          <w:sz w:val="20"/>
          <w:szCs w:val="20"/>
        </w:rPr>
        <w:t>c</w:t>
      </w:r>
      <w:r w:rsidRPr="00795CE5">
        <w:rPr>
          <w:rFonts w:cs="Arial"/>
          <w:bCs/>
          <w:sz w:val="20"/>
          <w:szCs w:val="20"/>
        </w:rPr>
        <w:t>onvertito n</w:t>
      </w:r>
      <w:r w:rsidR="00CE10DC">
        <w:rPr>
          <w:rFonts w:cs="Arial"/>
          <w:bCs/>
          <w:sz w:val="20"/>
          <w:szCs w:val="20"/>
        </w:rPr>
        <w:t>ella</w:t>
      </w:r>
      <w:r w:rsidRPr="00795CE5">
        <w:rPr>
          <w:rFonts w:cs="Arial"/>
          <w:bCs/>
          <w:sz w:val="20"/>
          <w:szCs w:val="20"/>
        </w:rPr>
        <w:t xml:space="preserve"> legge n°248 del 2006;</w:t>
      </w:r>
    </w:p>
    <w:p w14:paraId="388A9848" w14:textId="77777777" w:rsidR="0014109A" w:rsidRPr="00795CE5" w:rsidRDefault="0014109A" w:rsidP="0014109A">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r>
      <w:r>
        <w:rPr>
          <w:rFonts w:cs="Arial"/>
          <w:bCs/>
          <w:sz w:val="20"/>
          <w:szCs w:val="20"/>
        </w:rPr>
        <w:t>L</w:t>
      </w:r>
      <w:r w:rsidRPr="00795CE5">
        <w:rPr>
          <w:rFonts w:cs="Arial"/>
          <w:bCs/>
          <w:sz w:val="20"/>
          <w:szCs w:val="20"/>
        </w:rPr>
        <w:t>egge n°123 del 2007 - Misure in tema di tutela della salute e della sicurezza sul lavoro e delega al Governo per il riassetto e la riforma della normativa in materia – per la parte ancora in vigore;</w:t>
      </w:r>
    </w:p>
    <w:p w14:paraId="3800C5AB" w14:textId="77777777" w:rsidR="0014109A" w:rsidRPr="00795CE5" w:rsidRDefault="0014109A" w:rsidP="0014109A">
      <w:pPr>
        <w:tabs>
          <w:tab w:val="left" w:pos="360"/>
        </w:tabs>
        <w:spacing w:line="360" w:lineRule="auto"/>
        <w:rPr>
          <w:rFonts w:cs="Arial"/>
          <w:bCs/>
          <w:sz w:val="20"/>
          <w:szCs w:val="20"/>
        </w:rPr>
      </w:pPr>
      <w:r w:rsidRPr="00795CE5">
        <w:rPr>
          <w:rFonts w:cs="Arial"/>
          <w:bCs/>
          <w:sz w:val="20"/>
          <w:szCs w:val="20"/>
        </w:rPr>
        <w:lastRenderedPageBreak/>
        <w:t>-</w:t>
      </w:r>
      <w:r w:rsidRPr="00795CE5">
        <w:rPr>
          <w:rFonts w:cs="Arial"/>
          <w:bCs/>
          <w:sz w:val="20"/>
          <w:szCs w:val="20"/>
        </w:rPr>
        <w:tab/>
        <w:t>prescrizioni dell’Ispettorato del lavoro;</w:t>
      </w:r>
    </w:p>
    <w:p w14:paraId="10ABFDDA" w14:textId="1C121DEF" w:rsidR="0014109A" w:rsidRPr="00C308EC" w:rsidRDefault="0014109A" w:rsidP="0014109A">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r>
      <w:r w:rsidRPr="00C308EC">
        <w:rPr>
          <w:rFonts w:cs="Arial"/>
          <w:bCs/>
          <w:sz w:val="20"/>
          <w:szCs w:val="20"/>
        </w:rPr>
        <w:t xml:space="preserve">prescrizioni </w:t>
      </w:r>
      <w:r w:rsidRPr="00B13E2A">
        <w:rPr>
          <w:rFonts w:cs="Arial"/>
          <w:bCs/>
          <w:sz w:val="20"/>
          <w:szCs w:val="20"/>
        </w:rPr>
        <w:t>delle A</w:t>
      </w:r>
      <w:r w:rsidR="00212788" w:rsidRPr="00B13E2A">
        <w:rPr>
          <w:rFonts w:cs="Arial"/>
          <w:bCs/>
          <w:sz w:val="20"/>
          <w:szCs w:val="20"/>
        </w:rPr>
        <w:t>TS</w:t>
      </w:r>
      <w:r w:rsidRPr="00B13E2A">
        <w:rPr>
          <w:rFonts w:cs="Arial"/>
          <w:bCs/>
          <w:sz w:val="20"/>
          <w:szCs w:val="20"/>
        </w:rPr>
        <w:t>;</w:t>
      </w:r>
    </w:p>
    <w:p w14:paraId="313647AC" w14:textId="7E1321AD" w:rsidR="0014109A" w:rsidRPr="00C308EC" w:rsidRDefault="0014109A" w:rsidP="0014109A">
      <w:pPr>
        <w:tabs>
          <w:tab w:val="left" w:pos="360"/>
        </w:tabs>
        <w:spacing w:line="360" w:lineRule="auto"/>
        <w:ind w:left="360" w:hanging="360"/>
        <w:rPr>
          <w:rFonts w:cs="Arial"/>
          <w:bCs/>
          <w:sz w:val="20"/>
          <w:szCs w:val="20"/>
        </w:rPr>
      </w:pPr>
      <w:r w:rsidRPr="00C308EC">
        <w:rPr>
          <w:rFonts w:cs="Arial"/>
          <w:bCs/>
          <w:sz w:val="20"/>
          <w:szCs w:val="20"/>
        </w:rPr>
        <w:t>-</w:t>
      </w:r>
      <w:r w:rsidRPr="00C308EC">
        <w:rPr>
          <w:rFonts w:cs="Arial"/>
          <w:bCs/>
          <w:sz w:val="20"/>
          <w:szCs w:val="20"/>
        </w:rPr>
        <w:tab/>
        <w:t>regolamento di igiene del Comune di Milano e norme tecniche emanate</w:t>
      </w:r>
      <w:r w:rsidR="00BF6DA1">
        <w:rPr>
          <w:rFonts w:cs="Arial"/>
          <w:bCs/>
          <w:sz w:val="20"/>
          <w:szCs w:val="20"/>
        </w:rPr>
        <w:t>, in particolare</w:t>
      </w:r>
      <w:r w:rsidR="0011336C">
        <w:rPr>
          <w:rFonts w:cs="Arial"/>
          <w:bCs/>
          <w:sz w:val="20"/>
          <w:szCs w:val="20"/>
        </w:rPr>
        <w:t>,</w:t>
      </w:r>
      <w:r w:rsidRPr="00C308EC">
        <w:rPr>
          <w:rFonts w:cs="Arial"/>
          <w:bCs/>
          <w:sz w:val="20"/>
          <w:szCs w:val="20"/>
        </w:rPr>
        <w:t xml:space="preserve"> dai seguenti Enti: CEI, IMQ, UNI-CIG, ISPESL, VVF, ENEL</w:t>
      </w:r>
      <w:r w:rsidR="0011336C">
        <w:rPr>
          <w:rFonts w:cs="Arial"/>
          <w:bCs/>
          <w:sz w:val="20"/>
          <w:szCs w:val="20"/>
        </w:rPr>
        <w:t>.</w:t>
      </w:r>
    </w:p>
    <w:p w14:paraId="197F2E19" w14:textId="566DCC5E" w:rsidR="000D2C0C" w:rsidRPr="00403D3F" w:rsidRDefault="0014109A" w:rsidP="004471B7">
      <w:pPr>
        <w:spacing w:line="360" w:lineRule="auto"/>
        <w:rPr>
          <w:bCs/>
          <w:sz w:val="20"/>
        </w:rPr>
      </w:pPr>
      <w:r>
        <w:rPr>
          <w:rFonts w:cs="Arial"/>
          <w:sz w:val="20"/>
          <w:szCs w:val="20"/>
        </w:rPr>
        <w:t>Il fornitore</w:t>
      </w:r>
      <w:r w:rsidRPr="00C308EC">
        <w:rPr>
          <w:rFonts w:cs="Arial"/>
          <w:sz w:val="20"/>
          <w:szCs w:val="20"/>
        </w:rPr>
        <w:t xml:space="preserve"> si assume ogni responsabilità in ordine all’osservanza delle norme </w:t>
      </w:r>
      <w:r>
        <w:rPr>
          <w:rFonts w:cs="Arial"/>
          <w:sz w:val="20"/>
          <w:szCs w:val="20"/>
        </w:rPr>
        <w:t xml:space="preserve">sopra </w:t>
      </w:r>
      <w:r w:rsidRPr="00C308EC">
        <w:rPr>
          <w:rFonts w:cs="Arial"/>
          <w:sz w:val="20"/>
          <w:szCs w:val="20"/>
        </w:rPr>
        <w:t>citate</w:t>
      </w:r>
      <w:r>
        <w:rPr>
          <w:rFonts w:cs="Arial"/>
          <w:sz w:val="20"/>
          <w:szCs w:val="20"/>
        </w:rPr>
        <w:t xml:space="preserve"> e più in generale della normativa</w:t>
      </w:r>
      <w:r w:rsidR="000D2C0C" w:rsidRPr="00CB28B5">
        <w:rPr>
          <w:sz w:val="20"/>
        </w:rPr>
        <w:t xml:space="preserve"> </w:t>
      </w:r>
      <w:r w:rsidR="000D2C0C">
        <w:rPr>
          <w:sz w:val="20"/>
        </w:rPr>
        <w:t>in materia di salute e sicurezza</w:t>
      </w:r>
      <w:r w:rsidR="000D2C0C" w:rsidRPr="00CB28B5">
        <w:rPr>
          <w:sz w:val="20"/>
        </w:rPr>
        <w:t xml:space="preserve">. </w:t>
      </w:r>
    </w:p>
    <w:p w14:paraId="6508B59C" w14:textId="77777777" w:rsidR="00C87AF5" w:rsidRDefault="00C87AF5">
      <w:pPr>
        <w:spacing w:line="360" w:lineRule="auto"/>
        <w:rPr>
          <w:rFonts w:cs="Arial"/>
          <w:bCs/>
          <w:sz w:val="20"/>
          <w:szCs w:val="20"/>
        </w:rPr>
      </w:pPr>
    </w:p>
    <w:p w14:paraId="0981F6B7" w14:textId="2A16E1DE" w:rsidR="00594644" w:rsidRPr="00795CE5" w:rsidRDefault="00C87AF5" w:rsidP="004471B7">
      <w:pPr>
        <w:spacing w:line="360" w:lineRule="auto"/>
        <w:rPr>
          <w:rFonts w:cs="Arial"/>
          <w:sz w:val="20"/>
          <w:szCs w:val="20"/>
        </w:rPr>
      </w:pPr>
      <w:r>
        <w:rPr>
          <w:rFonts w:cs="Arial"/>
          <w:bCs/>
          <w:sz w:val="20"/>
          <w:szCs w:val="20"/>
        </w:rPr>
        <w:t>Da ultimo</w:t>
      </w:r>
      <w:r w:rsidR="0018395B">
        <w:rPr>
          <w:rFonts w:cs="Arial"/>
          <w:bCs/>
          <w:sz w:val="20"/>
          <w:szCs w:val="20"/>
        </w:rPr>
        <w:t>,</w:t>
      </w:r>
      <w:r>
        <w:rPr>
          <w:rFonts w:cs="Arial"/>
          <w:bCs/>
          <w:sz w:val="20"/>
          <w:szCs w:val="20"/>
        </w:rPr>
        <w:t xml:space="preserve"> si evidenzia che i</w:t>
      </w:r>
      <w:r w:rsidR="00594644" w:rsidRPr="001728C3">
        <w:rPr>
          <w:rFonts w:cs="Arial"/>
          <w:bCs/>
          <w:sz w:val="20"/>
          <w:szCs w:val="20"/>
        </w:rPr>
        <w:t xml:space="preserve">l </w:t>
      </w:r>
      <w:r>
        <w:rPr>
          <w:rFonts w:cs="Arial"/>
          <w:bCs/>
          <w:sz w:val="20"/>
          <w:szCs w:val="20"/>
        </w:rPr>
        <w:t xml:space="preserve">presente </w:t>
      </w:r>
      <w:r w:rsidR="001728C3" w:rsidRPr="001728C3">
        <w:rPr>
          <w:rFonts w:cs="Arial"/>
          <w:bCs/>
          <w:sz w:val="20"/>
          <w:szCs w:val="20"/>
        </w:rPr>
        <w:t>documento</w:t>
      </w:r>
      <w:r w:rsidR="001728C3">
        <w:rPr>
          <w:rFonts w:cs="Arial"/>
          <w:sz w:val="20"/>
          <w:szCs w:val="20"/>
        </w:rPr>
        <w:t xml:space="preserve"> è stato </w:t>
      </w:r>
      <w:r w:rsidR="00594644" w:rsidRPr="00C92AB8">
        <w:rPr>
          <w:rFonts w:cs="Arial"/>
          <w:sz w:val="20"/>
          <w:szCs w:val="20"/>
        </w:rPr>
        <w:t>s</w:t>
      </w:r>
      <w:r w:rsidR="001728C3">
        <w:rPr>
          <w:rFonts w:cs="Arial"/>
          <w:sz w:val="20"/>
          <w:szCs w:val="20"/>
        </w:rPr>
        <w:t xml:space="preserve">trutturato </w:t>
      </w:r>
      <w:r w:rsidR="00594644" w:rsidRPr="00C92AB8">
        <w:rPr>
          <w:rFonts w:cs="Arial"/>
          <w:sz w:val="20"/>
          <w:szCs w:val="20"/>
        </w:rPr>
        <w:t>in</w:t>
      </w:r>
      <w:r w:rsidR="00204207" w:rsidRPr="00C92AB8">
        <w:rPr>
          <w:rFonts w:cs="Arial"/>
          <w:sz w:val="20"/>
          <w:szCs w:val="20"/>
        </w:rPr>
        <w:t xml:space="preserve"> </w:t>
      </w:r>
      <w:r w:rsidR="006D742B">
        <w:rPr>
          <w:rFonts w:cs="Arial"/>
          <w:sz w:val="20"/>
          <w:szCs w:val="20"/>
        </w:rPr>
        <w:t>6</w:t>
      </w:r>
      <w:r w:rsidR="00C308EC" w:rsidRPr="004471B7">
        <w:rPr>
          <w:rFonts w:cs="Arial"/>
          <w:sz w:val="20"/>
          <w:szCs w:val="20"/>
        </w:rPr>
        <w:t xml:space="preserve"> </w:t>
      </w:r>
      <w:r w:rsidR="00204207" w:rsidRPr="00C92AB8">
        <w:rPr>
          <w:rFonts w:cs="Arial"/>
          <w:sz w:val="20"/>
          <w:szCs w:val="20"/>
        </w:rPr>
        <w:t>p</w:t>
      </w:r>
      <w:r w:rsidR="00594644" w:rsidRPr="00C92AB8">
        <w:rPr>
          <w:rFonts w:cs="Arial"/>
          <w:sz w:val="20"/>
          <w:szCs w:val="20"/>
        </w:rPr>
        <w:t>arti:</w:t>
      </w:r>
    </w:p>
    <w:p w14:paraId="6BF56340" w14:textId="09246BD0" w:rsidR="00594644" w:rsidRPr="00795CE5" w:rsidRDefault="002E2D85" w:rsidP="004471B7">
      <w:pPr>
        <w:pStyle w:val="Paragrafoelenco"/>
        <w:numPr>
          <w:ilvl w:val="0"/>
          <w:numId w:val="4"/>
        </w:numPr>
        <w:spacing w:after="0" w:line="360" w:lineRule="auto"/>
        <w:jc w:val="both"/>
        <w:rPr>
          <w:rFonts w:ascii="Arial" w:hAnsi="Arial" w:cs="Arial"/>
          <w:sz w:val="20"/>
          <w:szCs w:val="20"/>
        </w:rPr>
      </w:pPr>
      <w:r w:rsidRPr="00795CE5">
        <w:rPr>
          <w:rFonts w:ascii="Arial" w:hAnsi="Arial" w:cs="Arial"/>
          <w:sz w:val="20"/>
          <w:szCs w:val="20"/>
        </w:rPr>
        <w:t xml:space="preserve">la </w:t>
      </w:r>
      <w:r w:rsidRPr="004471B7">
        <w:rPr>
          <w:rFonts w:ascii="Arial" w:hAnsi="Arial" w:cs="Arial"/>
          <w:i/>
          <w:iCs/>
          <w:sz w:val="20"/>
          <w:szCs w:val="20"/>
        </w:rPr>
        <w:t>prima</w:t>
      </w:r>
      <w:r w:rsidRPr="00795CE5">
        <w:rPr>
          <w:rFonts w:ascii="Arial" w:hAnsi="Arial" w:cs="Arial"/>
          <w:sz w:val="20"/>
          <w:szCs w:val="20"/>
        </w:rPr>
        <w:t xml:space="preserve"> riporta </w:t>
      </w:r>
      <w:r>
        <w:rPr>
          <w:rFonts w:ascii="Arial" w:hAnsi="Arial" w:cs="Arial"/>
          <w:sz w:val="20"/>
          <w:szCs w:val="20"/>
        </w:rPr>
        <w:t>i</w:t>
      </w:r>
      <w:r w:rsidRPr="00795CE5">
        <w:rPr>
          <w:rFonts w:ascii="Arial" w:hAnsi="Arial" w:cs="Arial"/>
          <w:sz w:val="20"/>
          <w:szCs w:val="20"/>
        </w:rPr>
        <w:t>nformazione</w:t>
      </w:r>
      <w:r w:rsidR="00594644" w:rsidRPr="00795CE5">
        <w:rPr>
          <w:rFonts w:ascii="Arial" w:hAnsi="Arial" w:cs="Arial"/>
          <w:sz w:val="20"/>
          <w:szCs w:val="20"/>
        </w:rPr>
        <w:t xml:space="preserve"> </w:t>
      </w:r>
      <w:r w:rsidR="00293768">
        <w:rPr>
          <w:rFonts w:ascii="Arial" w:hAnsi="Arial" w:cs="Arial"/>
          <w:sz w:val="20"/>
          <w:szCs w:val="20"/>
        </w:rPr>
        <w:t xml:space="preserve">di carattere </w:t>
      </w:r>
      <w:r w:rsidR="00594644" w:rsidRPr="00795CE5">
        <w:rPr>
          <w:rFonts w:ascii="Arial" w:hAnsi="Arial" w:cs="Arial"/>
          <w:sz w:val="20"/>
          <w:szCs w:val="20"/>
        </w:rPr>
        <w:t>generale, contrattuale e prevenzionistico relativ</w:t>
      </w:r>
      <w:r w:rsidR="00293768">
        <w:rPr>
          <w:rFonts w:ascii="Arial" w:hAnsi="Arial" w:cs="Arial"/>
          <w:sz w:val="20"/>
          <w:szCs w:val="20"/>
        </w:rPr>
        <w:t>ament</w:t>
      </w:r>
      <w:r w:rsidR="00594644" w:rsidRPr="00795CE5">
        <w:rPr>
          <w:rFonts w:ascii="Arial" w:hAnsi="Arial" w:cs="Arial"/>
          <w:sz w:val="20"/>
          <w:szCs w:val="20"/>
        </w:rPr>
        <w:t>e al</w:t>
      </w:r>
      <w:r w:rsidR="001728C3">
        <w:rPr>
          <w:rFonts w:ascii="Arial" w:hAnsi="Arial" w:cs="Arial"/>
          <w:sz w:val="20"/>
          <w:szCs w:val="20"/>
        </w:rPr>
        <w:t xml:space="preserve"> committente e al fornitore</w:t>
      </w:r>
      <w:r w:rsidR="00937FBA">
        <w:rPr>
          <w:rFonts w:ascii="Arial" w:hAnsi="Arial" w:cs="Arial"/>
          <w:sz w:val="20"/>
          <w:szCs w:val="20"/>
        </w:rPr>
        <w:t>;</w:t>
      </w:r>
    </w:p>
    <w:p w14:paraId="1566221A" w14:textId="6CD7207E" w:rsidR="002A08CC" w:rsidRPr="00795CE5" w:rsidRDefault="002A08CC" w:rsidP="004471B7">
      <w:pPr>
        <w:pStyle w:val="Paragrafoelenco"/>
        <w:numPr>
          <w:ilvl w:val="0"/>
          <w:numId w:val="4"/>
        </w:numPr>
        <w:spacing w:after="0" w:line="360" w:lineRule="auto"/>
        <w:jc w:val="both"/>
        <w:rPr>
          <w:rFonts w:ascii="Arial" w:hAnsi="Arial" w:cs="Arial"/>
          <w:sz w:val="20"/>
          <w:szCs w:val="20"/>
        </w:rPr>
      </w:pPr>
      <w:r w:rsidRPr="00795CE5">
        <w:rPr>
          <w:rFonts w:ascii="Arial" w:hAnsi="Arial" w:cs="Arial"/>
          <w:sz w:val="20"/>
          <w:szCs w:val="20"/>
        </w:rPr>
        <w:t xml:space="preserve">la </w:t>
      </w:r>
      <w:r w:rsidRPr="004471B7">
        <w:rPr>
          <w:rFonts w:ascii="Arial" w:hAnsi="Arial" w:cs="Arial"/>
          <w:i/>
          <w:iCs/>
          <w:sz w:val="20"/>
          <w:szCs w:val="20"/>
        </w:rPr>
        <w:t>seconda</w:t>
      </w:r>
      <w:r w:rsidRPr="00795CE5">
        <w:rPr>
          <w:rFonts w:ascii="Arial" w:hAnsi="Arial" w:cs="Arial"/>
          <w:sz w:val="20"/>
          <w:szCs w:val="20"/>
        </w:rPr>
        <w:t xml:space="preserve"> </w:t>
      </w:r>
      <w:r w:rsidR="0081563D">
        <w:rPr>
          <w:rFonts w:ascii="Arial" w:hAnsi="Arial" w:cs="Arial"/>
          <w:sz w:val="20"/>
          <w:szCs w:val="20"/>
        </w:rPr>
        <w:t>riporta</w:t>
      </w:r>
      <w:r w:rsidR="00937FBA">
        <w:rPr>
          <w:rFonts w:ascii="Arial" w:hAnsi="Arial" w:cs="Arial"/>
          <w:sz w:val="20"/>
          <w:szCs w:val="20"/>
        </w:rPr>
        <w:t>:</w:t>
      </w:r>
    </w:p>
    <w:p w14:paraId="7D4808E8" w14:textId="53E6DCEB" w:rsidR="002A08CC" w:rsidRPr="00795CE5" w:rsidRDefault="002A08CC" w:rsidP="004471B7">
      <w:pPr>
        <w:pStyle w:val="Paragrafoelenco"/>
        <w:numPr>
          <w:ilvl w:val="1"/>
          <w:numId w:val="4"/>
        </w:numPr>
        <w:spacing w:after="0" w:line="360" w:lineRule="auto"/>
        <w:jc w:val="both"/>
        <w:rPr>
          <w:rFonts w:ascii="Arial" w:hAnsi="Arial" w:cs="Arial"/>
          <w:sz w:val="20"/>
          <w:szCs w:val="20"/>
        </w:rPr>
      </w:pPr>
      <w:r w:rsidRPr="00795CE5">
        <w:rPr>
          <w:rFonts w:ascii="Arial" w:hAnsi="Arial" w:cs="Arial"/>
          <w:sz w:val="20"/>
          <w:szCs w:val="20"/>
        </w:rPr>
        <w:t>l</w:t>
      </w:r>
      <w:r w:rsidR="007917E1">
        <w:rPr>
          <w:rFonts w:ascii="Arial" w:hAnsi="Arial" w:cs="Arial"/>
          <w:sz w:val="20"/>
          <w:szCs w:val="20"/>
        </w:rPr>
        <w:t>’</w:t>
      </w:r>
      <w:r w:rsidRPr="00795CE5">
        <w:rPr>
          <w:rFonts w:ascii="Arial" w:hAnsi="Arial" w:cs="Arial"/>
          <w:sz w:val="20"/>
          <w:szCs w:val="20"/>
        </w:rPr>
        <w:t>individuazione delle aree di lavoro,</w:t>
      </w:r>
    </w:p>
    <w:p w14:paraId="5F4A81CA" w14:textId="3A02AC81" w:rsidR="002A08CC" w:rsidRPr="00795CE5" w:rsidRDefault="007917E1" w:rsidP="004471B7">
      <w:pPr>
        <w:pStyle w:val="Paragrafoelenco"/>
        <w:numPr>
          <w:ilvl w:val="1"/>
          <w:numId w:val="4"/>
        </w:numPr>
        <w:spacing w:after="0" w:line="360" w:lineRule="auto"/>
        <w:jc w:val="both"/>
        <w:rPr>
          <w:rFonts w:ascii="Arial" w:hAnsi="Arial" w:cs="Arial"/>
          <w:sz w:val="20"/>
          <w:szCs w:val="20"/>
        </w:rPr>
      </w:pPr>
      <w:r>
        <w:rPr>
          <w:rFonts w:ascii="Arial" w:hAnsi="Arial" w:cs="Arial"/>
          <w:sz w:val="20"/>
          <w:szCs w:val="20"/>
        </w:rPr>
        <w:t xml:space="preserve">la </w:t>
      </w:r>
      <w:r w:rsidR="002A08CC" w:rsidRPr="00795CE5">
        <w:rPr>
          <w:rFonts w:ascii="Arial" w:hAnsi="Arial" w:cs="Arial"/>
          <w:sz w:val="20"/>
          <w:szCs w:val="20"/>
        </w:rPr>
        <w:t>descrizione delle fasi</w:t>
      </w:r>
      <w:r>
        <w:rPr>
          <w:rFonts w:ascii="Arial" w:hAnsi="Arial" w:cs="Arial"/>
          <w:sz w:val="20"/>
          <w:szCs w:val="20"/>
        </w:rPr>
        <w:t>,</w:t>
      </w:r>
    </w:p>
    <w:p w14:paraId="3158EA64" w14:textId="5AB602D4" w:rsidR="002A08CC" w:rsidRDefault="007917E1">
      <w:pPr>
        <w:pStyle w:val="Paragrafoelenco"/>
        <w:numPr>
          <w:ilvl w:val="1"/>
          <w:numId w:val="4"/>
        </w:numPr>
        <w:spacing w:after="0" w:line="360" w:lineRule="auto"/>
        <w:jc w:val="both"/>
        <w:rPr>
          <w:rFonts w:ascii="Arial" w:hAnsi="Arial" w:cs="Arial"/>
          <w:sz w:val="20"/>
          <w:szCs w:val="20"/>
        </w:rPr>
      </w:pPr>
      <w:r>
        <w:rPr>
          <w:rFonts w:ascii="Arial" w:hAnsi="Arial" w:cs="Arial"/>
          <w:sz w:val="20"/>
          <w:szCs w:val="20"/>
        </w:rPr>
        <w:t>l</w:t>
      </w:r>
      <w:r w:rsidR="0081563D">
        <w:rPr>
          <w:rFonts w:ascii="Arial" w:hAnsi="Arial" w:cs="Arial"/>
          <w:sz w:val="20"/>
          <w:szCs w:val="20"/>
        </w:rPr>
        <w:t xml:space="preserve">’identificazione </w:t>
      </w:r>
      <w:r>
        <w:rPr>
          <w:rFonts w:ascii="Arial" w:hAnsi="Arial" w:cs="Arial"/>
          <w:sz w:val="20"/>
          <w:szCs w:val="20"/>
        </w:rPr>
        <w:t>d</w:t>
      </w:r>
      <w:r w:rsidR="0081563D">
        <w:rPr>
          <w:rFonts w:ascii="Arial" w:hAnsi="Arial" w:cs="Arial"/>
          <w:sz w:val="20"/>
          <w:szCs w:val="20"/>
        </w:rPr>
        <w:t>e</w:t>
      </w:r>
      <w:r>
        <w:rPr>
          <w:rFonts w:ascii="Arial" w:hAnsi="Arial" w:cs="Arial"/>
          <w:sz w:val="20"/>
          <w:szCs w:val="20"/>
        </w:rPr>
        <w:t xml:space="preserve">i </w:t>
      </w:r>
      <w:r w:rsidR="002A08CC" w:rsidRPr="00795CE5">
        <w:rPr>
          <w:rFonts w:ascii="Arial" w:hAnsi="Arial" w:cs="Arial"/>
          <w:sz w:val="20"/>
          <w:szCs w:val="20"/>
        </w:rPr>
        <w:t>rischi specifici</w:t>
      </w:r>
      <w:r w:rsidR="0081563D">
        <w:rPr>
          <w:rFonts w:ascii="Arial" w:hAnsi="Arial" w:cs="Arial"/>
          <w:sz w:val="20"/>
          <w:szCs w:val="20"/>
        </w:rPr>
        <w:t>,</w:t>
      </w:r>
    </w:p>
    <w:p w14:paraId="2A75F179" w14:textId="3EFFF178" w:rsidR="0081563D" w:rsidRPr="00795CE5" w:rsidRDefault="0081563D" w:rsidP="004471B7">
      <w:pPr>
        <w:pStyle w:val="Paragrafoelenco"/>
        <w:numPr>
          <w:ilvl w:val="1"/>
          <w:numId w:val="4"/>
        </w:numPr>
        <w:spacing w:after="0" w:line="360" w:lineRule="auto"/>
        <w:jc w:val="both"/>
        <w:rPr>
          <w:rFonts w:ascii="Arial" w:hAnsi="Arial" w:cs="Arial"/>
          <w:sz w:val="20"/>
          <w:szCs w:val="20"/>
        </w:rPr>
      </w:pPr>
      <w:r>
        <w:rPr>
          <w:rFonts w:ascii="Arial" w:hAnsi="Arial" w:cs="Arial"/>
          <w:sz w:val="20"/>
          <w:szCs w:val="20"/>
        </w:rPr>
        <w:t>l’identificazione delle misure di prevenzione e protezione</w:t>
      </w:r>
      <w:r w:rsidR="001D4432">
        <w:rPr>
          <w:rFonts w:ascii="Arial" w:hAnsi="Arial" w:cs="Arial"/>
          <w:sz w:val="20"/>
          <w:szCs w:val="20"/>
        </w:rPr>
        <w:t>;</w:t>
      </w:r>
    </w:p>
    <w:p w14:paraId="3C361E63" w14:textId="27CDCDDC" w:rsidR="002A08CC" w:rsidRPr="00795CE5" w:rsidRDefault="002A08CC" w:rsidP="004471B7">
      <w:pPr>
        <w:pStyle w:val="Paragrafoelenco"/>
        <w:numPr>
          <w:ilvl w:val="0"/>
          <w:numId w:val="4"/>
        </w:numPr>
        <w:spacing w:after="0" w:line="360" w:lineRule="auto"/>
        <w:jc w:val="both"/>
        <w:rPr>
          <w:rFonts w:ascii="Arial" w:hAnsi="Arial" w:cs="Arial"/>
          <w:sz w:val="20"/>
          <w:szCs w:val="20"/>
        </w:rPr>
      </w:pPr>
      <w:r w:rsidRPr="00795CE5">
        <w:rPr>
          <w:rFonts w:ascii="Arial" w:hAnsi="Arial" w:cs="Arial"/>
          <w:sz w:val="20"/>
          <w:szCs w:val="20"/>
        </w:rPr>
        <w:t xml:space="preserve">la </w:t>
      </w:r>
      <w:r w:rsidRPr="004471B7">
        <w:rPr>
          <w:rFonts w:ascii="Arial" w:hAnsi="Arial" w:cs="Arial"/>
          <w:i/>
          <w:iCs/>
          <w:sz w:val="20"/>
          <w:szCs w:val="20"/>
        </w:rPr>
        <w:t>terza</w:t>
      </w:r>
      <w:r w:rsidRPr="00795CE5">
        <w:rPr>
          <w:rFonts w:ascii="Arial" w:hAnsi="Arial" w:cs="Arial"/>
          <w:sz w:val="20"/>
          <w:szCs w:val="20"/>
        </w:rPr>
        <w:t xml:space="preserve"> individua i rischi da attività interferenziale e la </w:t>
      </w:r>
      <w:r w:rsidR="00082A30">
        <w:rPr>
          <w:rFonts w:ascii="Arial" w:hAnsi="Arial" w:cs="Arial"/>
          <w:sz w:val="20"/>
          <w:szCs w:val="20"/>
        </w:rPr>
        <w:t xml:space="preserve">relativa </w:t>
      </w:r>
      <w:r w:rsidRPr="00795CE5">
        <w:rPr>
          <w:rFonts w:ascii="Arial" w:hAnsi="Arial" w:cs="Arial"/>
          <w:sz w:val="20"/>
          <w:szCs w:val="20"/>
        </w:rPr>
        <w:t>valutazione</w:t>
      </w:r>
      <w:r w:rsidR="00082A30">
        <w:rPr>
          <w:rFonts w:ascii="Arial" w:hAnsi="Arial" w:cs="Arial"/>
          <w:sz w:val="20"/>
          <w:szCs w:val="20"/>
        </w:rPr>
        <w:t>, nonché</w:t>
      </w:r>
      <w:r w:rsidRPr="00795CE5">
        <w:rPr>
          <w:rFonts w:ascii="Arial" w:hAnsi="Arial" w:cs="Arial"/>
          <w:sz w:val="20"/>
          <w:szCs w:val="20"/>
        </w:rPr>
        <w:t xml:space="preserve"> le azioni da attuare per il loro superamento, </w:t>
      </w:r>
      <w:r w:rsidR="00C87AF5">
        <w:rPr>
          <w:rFonts w:ascii="Arial" w:hAnsi="Arial" w:cs="Arial"/>
          <w:sz w:val="20"/>
          <w:szCs w:val="20"/>
        </w:rPr>
        <w:t xml:space="preserve">con </w:t>
      </w:r>
      <w:r w:rsidRPr="00795CE5">
        <w:rPr>
          <w:rFonts w:ascii="Arial" w:hAnsi="Arial" w:cs="Arial"/>
          <w:sz w:val="20"/>
          <w:szCs w:val="20"/>
        </w:rPr>
        <w:t>identific</w:t>
      </w:r>
      <w:r w:rsidR="00C87AF5">
        <w:rPr>
          <w:rFonts w:ascii="Arial" w:hAnsi="Arial" w:cs="Arial"/>
          <w:sz w:val="20"/>
          <w:szCs w:val="20"/>
        </w:rPr>
        <w:t>azione dell</w:t>
      </w:r>
      <w:r w:rsidRPr="00795CE5">
        <w:rPr>
          <w:rFonts w:ascii="Arial" w:hAnsi="Arial" w:cs="Arial"/>
          <w:sz w:val="20"/>
          <w:szCs w:val="20"/>
        </w:rPr>
        <w:t>e sovrapposizioni spaziali e temporali</w:t>
      </w:r>
      <w:r w:rsidR="00C87AF5">
        <w:rPr>
          <w:rFonts w:ascii="Arial" w:hAnsi="Arial" w:cs="Arial"/>
          <w:sz w:val="20"/>
          <w:szCs w:val="20"/>
        </w:rPr>
        <w:t xml:space="preserve"> e del</w:t>
      </w:r>
      <w:r w:rsidRPr="00795CE5">
        <w:rPr>
          <w:rFonts w:ascii="Arial" w:hAnsi="Arial" w:cs="Arial"/>
          <w:sz w:val="20"/>
          <w:szCs w:val="20"/>
        </w:rPr>
        <w:t>le procedure per la prevenzione</w:t>
      </w:r>
      <w:r w:rsidR="00082A30">
        <w:rPr>
          <w:rFonts w:ascii="Arial" w:hAnsi="Arial" w:cs="Arial"/>
          <w:sz w:val="20"/>
          <w:szCs w:val="20"/>
        </w:rPr>
        <w:t>,</w:t>
      </w:r>
      <w:r w:rsidR="00E83F44">
        <w:rPr>
          <w:rFonts w:ascii="Arial" w:hAnsi="Arial" w:cs="Arial"/>
          <w:sz w:val="20"/>
          <w:szCs w:val="20"/>
        </w:rPr>
        <w:t xml:space="preserve"> e stima dei costi</w:t>
      </w:r>
      <w:r w:rsidR="001D4432">
        <w:rPr>
          <w:rFonts w:ascii="Arial" w:hAnsi="Arial" w:cs="Arial"/>
          <w:sz w:val="20"/>
          <w:szCs w:val="20"/>
        </w:rPr>
        <w:t>;</w:t>
      </w:r>
    </w:p>
    <w:p w14:paraId="4AD6F216" w14:textId="7C5F2142" w:rsidR="002A08CC" w:rsidRPr="00EE1B3D" w:rsidRDefault="00347E47" w:rsidP="004471B7">
      <w:pPr>
        <w:pStyle w:val="Paragrafoelenco"/>
        <w:numPr>
          <w:ilvl w:val="0"/>
          <w:numId w:val="4"/>
        </w:numPr>
        <w:spacing w:after="0" w:line="360" w:lineRule="auto"/>
        <w:jc w:val="both"/>
        <w:rPr>
          <w:rFonts w:ascii="Arial" w:hAnsi="Arial" w:cs="Arial"/>
          <w:sz w:val="20"/>
          <w:szCs w:val="20"/>
        </w:rPr>
      </w:pPr>
      <w:r>
        <w:rPr>
          <w:rFonts w:ascii="Arial" w:hAnsi="Arial" w:cs="Arial"/>
          <w:sz w:val="20"/>
          <w:szCs w:val="20"/>
        </w:rPr>
        <w:t>l</w:t>
      </w:r>
      <w:r w:rsidR="002A08CC" w:rsidRPr="00795CE5">
        <w:rPr>
          <w:rFonts w:ascii="Arial" w:hAnsi="Arial" w:cs="Arial"/>
          <w:sz w:val="20"/>
          <w:szCs w:val="20"/>
        </w:rPr>
        <w:t xml:space="preserve">a </w:t>
      </w:r>
      <w:r w:rsidR="002A08CC" w:rsidRPr="004471B7">
        <w:rPr>
          <w:rFonts w:ascii="Arial" w:hAnsi="Arial" w:cs="Arial"/>
          <w:i/>
          <w:iCs/>
          <w:sz w:val="20"/>
          <w:szCs w:val="20"/>
        </w:rPr>
        <w:t>quarta</w:t>
      </w:r>
      <w:r w:rsidR="002A08CC" w:rsidRPr="00795CE5">
        <w:rPr>
          <w:rFonts w:ascii="Arial" w:hAnsi="Arial" w:cs="Arial"/>
          <w:sz w:val="20"/>
          <w:szCs w:val="20"/>
        </w:rPr>
        <w:t xml:space="preserve"> </w:t>
      </w:r>
      <w:r w:rsidR="002A08CC" w:rsidRPr="00795CE5">
        <w:rPr>
          <w:rFonts w:ascii="Arial" w:hAnsi="Arial" w:cs="Arial"/>
          <w:color w:val="302B2D"/>
          <w:sz w:val="20"/>
          <w:szCs w:val="20"/>
        </w:rPr>
        <w:t>individu</w:t>
      </w:r>
      <w:r>
        <w:rPr>
          <w:rFonts w:ascii="Arial" w:hAnsi="Arial" w:cs="Arial"/>
          <w:color w:val="302B2D"/>
          <w:sz w:val="20"/>
          <w:szCs w:val="20"/>
        </w:rPr>
        <w:t xml:space="preserve">a </w:t>
      </w:r>
      <w:r w:rsidR="002A08CC" w:rsidRPr="00795CE5">
        <w:rPr>
          <w:rFonts w:ascii="Arial" w:hAnsi="Arial" w:cs="Arial"/>
          <w:color w:val="302B2D"/>
          <w:sz w:val="20"/>
          <w:szCs w:val="20"/>
        </w:rPr>
        <w:t xml:space="preserve">le misure </w:t>
      </w:r>
      <w:r w:rsidR="00E83F44">
        <w:rPr>
          <w:rFonts w:ascii="Arial" w:hAnsi="Arial" w:cs="Arial"/>
          <w:color w:val="302B2D"/>
          <w:sz w:val="20"/>
          <w:szCs w:val="20"/>
        </w:rPr>
        <w:t xml:space="preserve">per la </w:t>
      </w:r>
      <w:r w:rsidR="002A08CC" w:rsidRPr="00795CE5">
        <w:rPr>
          <w:rFonts w:ascii="Arial" w:hAnsi="Arial" w:cs="Arial"/>
          <w:color w:val="302B2D"/>
          <w:sz w:val="20"/>
          <w:szCs w:val="20"/>
        </w:rPr>
        <w:t>gestione de</w:t>
      </w:r>
      <w:r w:rsidR="00E83F44">
        <w:rPr>
          <w:rFonts w:ascii="Arial" w:hAnsi="Arial" w:cs="Arial"/>
          <w:color w:val="302B2D"/>
          <w:sz w:val="20"/>
          <w:szCs w:val="20"/>
        </w:rPr>
        <w:t>lle emergenze</w:t>
      </w:r>
      <w:r>
        <w:rPr>
          <w:rFonts w:ascii="Arial" w:hAnsi="Arial" w:cs="Arial"/>
          <w:color w:val="302B2D"/>
          <w:sz w:val="20"/>
          <w:szCs w:val="20"/>
        </w:rPr>
        <w:t>;</w:t>
      </w:r>
    </w:p>
    <w:p w14:paraId="2D43F3C1" w14:textId="186D4BAB" w:rsidR="00EE1B3D" w:rsidRPr="00795CE5" w:rsidRDefault="00EE1B3D" w:rsidP="004471B7">
      <w:pPr>
        <w:pStyle w:val="Paragrafoelenco"/>
        <w:numPr>
          <w:ilvl w:val="0"/>
          <w:numId w:val="4"/>
        </w:numPr>
        <w:spacing w:after="0" w:line="360" w:lineRule="auto"/>
        <w:jc w:val="both"/>
        <w:rPr>
          <w:rFonts w:ascii="Arial" w:hAnsi="Arial" w:cs="Arial"/>
          <w:sz w:val="20"/>
          <w:szCs w:val="20"/>
        </w:rPr>
      </w:pPr>
      <w:r>
        <w:rPr>
          <w:rFonts w:ascii="Arial" w:hAnsi="Arial" w:cs="Arial"/>
          <w:sz w:val="20"/>
          <w:szCs w:val="20"/>
        </w:rPr>
        <w:t xml:space="preserve">La </w:t>
      </w:r>
      <w:r w:rsidRPr="00503DA7">
        <w:rPr>
          <w:rFonts w:ascii="Arial" w:hAnsi="Arial" w:cs="Arial"/>
          <w:i/>
          <w:iCs/>
          <w:sz w:val="20"/>
          <w:szCs w:val="20"/>
        </w:rPr>
        <w:t>quinta</w:t>
      </w:r>
      <w:r>
        <w:rPr>
          <w:rFonts w:ascii="Arial" w:hAnsi="Arial" w:cs="Arial"/>
          <w:sz w:val="20"/>
          <w:szCs w:val="20"/>
        </w:rPr>
        <w:t xml:space="preserve"> </w:t>
      </w:r>
      <w:r w:rsidR="00717185">
        <w:rPr>
          <w:rFonts w:ascii="Arial" w:hAnsi="Arial" w:cs="Arial"/>
          <w:sz w:val="20"/>
          <w:szCs w:val="20"/>
        </w:rPr>
        <w:t>riporta il</w:t>
      </w:r>
      <w:r w:rsidR="00503DA7">
        <w:rPr>
          <w:rFonts w:ascii="Arial" w:hAnsi="Arial" w:cs="Arial"/>
          <w:sz w:val="20"/>
          <w:szCs w:val="20"/>
        </w:rPr>
        <w:t xml:space="preserve"> dettagli</w:t>
      </w:r>
      <w:r w:rsidR="00717185">
        <w:rPr>
          <w:rFonts w:ascii="Arial" w:hAnsi="Arial" w:cs="Arial"/>
          <w:sz w:val="20"/>
          <w:szCs w:val="20"/>
        </w:rPr>
        <w:t>o dell’attività dell’azienda affidataria,</w:t>
      </w:r>
      <w:r w:rsidR="00503DA7">
        <w:rPr>
          <w:rFonts w:ascii="Arial" w:hAnsi="Arial" w:cs="Arial"/>
          <w:sz w:val="20"/>
          <w:szCs w:val="20"/>
        </w:rPr>
        <w:t xml:space="preserve"> i rischi </w:t>
      </w:r>
      <w:r w:rsidR="00717185">
        <w:rPr>
          <w:rFonts w:ascii="Arial" w:hAnsi="Arial" w:cs="Arial"/>
          <w:sz w:val="20"/>
          <w:szCs w:val="20"/>
        </w:rPr>
        <w:t>introdotti e la stima dei costi</w:t>
      </w:r>
      <w:r w:rsidR="00503DA7">
        <w:rPr>
          <w:rFonts w:ascii="Arial" w:hAnsi="Arial" w:cs="Arial"/>
          <w:sz w:val="20"/>
          <w:szCs w:val="20"/>
        </w:rPr>
        <w:t xml:space="preserve"> </w:t>
      </w:r>
    </w:p>
    <w:p w14:paraId="178FB6E6" w14:textId="21B755D0" w:rsidR="002A08CC" w:rsidRPr="00795CE5" w:rsidRDefault="00347E47" w:rsidP="004471B7">
      <w:pPr>
        <w:pStyle w:val="Paragrafoelenco"/>
        <w:numPr>
          <w:ilvl w:val="0"/>
          <w:numId w:val="4"/>
        </w:numPr>
        <w:spacing w:after="0" w:line="360" w:lineRule="auto"/>
        <w:jc w:val="both"/>
        <w:rPr>
          <w:rFonts w:ascii="Arial" w:hAnsi="Arial" w:cs="Arial"/>
          <w:sz w:val="20"/>
          <w:szCs w:val="20"/>
        </w:rPr>
      </w:pPr>
      <w:r>
        <w:rPr>
          <w:rFonts w:ascii="Arial" w:hAnsi="Arial" w:cs="Arial"/>
          <w:sz w:val="20"/>
          <w:szCs w:val="20"/>
        </w:rPr>
        <w:t>l</w:t>
      </w:r>
      <w:r w:rsidR="002A08CC" w:rsidRPr="00795CE5">
        <w:rPr>
          <w:rFonts w:ascii="Arial" w:hAnsi="Arial" w:cs="Arial"/>
          <w:sz w:val="20"/>
          <w:szCs w:val="20"/>
        </w:rPr>
        <w:t xml:space="preserve">a </w:t>
      </w:r>
      <w:r w:rsidR="00EE1B3D">
        <w:rPr>
          <w:rFonts w:ascii="Arial" w:hAnsi="Arial" w:cs="Arial"/>
          <w:i/>
          <w:iCs/>
          <w:sz w:val="20"/>
          <w:szCs w:val="20"/>
        </w:rPr>
        <w:t>sest</w:t>
      </w:r>
      <w:r w:rsidR="002A08CC" w:rsidRPr="004471B7">
        <w:rPr>
          <w:rFonts w:ascii="Arial" w:hAnsi="Arial" w:cs="Arial"/>
          <w:i/>
          <w:iCs/>
          <w:sz w:val="20"/>
          <w:szCs w:val="20"/>
        </w:rPr>
        <w:t>a</w:t>
      </w:r>
      <w:r w:rsidR="00C87AF5">
        <w:rPr>
          <w:rFonts w:ascii="Arial" w:hAnsi="Arial" w:cs="Arial"/>
          <w:i/>
          <w:iCs/>
          <w:sz w:val="20"/>
          <w:szCs w:val="20"/>
        </w:rPr>
        <w:t xml:space="preserve"> </w:t>
      </w:r>
      <w:r w:rsidR="001728C3">
        <w:rPr>
          <w:rFonts w:ascii="Arial" w:hAnsi="Arial" w:cs="Arial"/>
          <w:sz w:val="20"/>
          <w:szCs w:val="20"/>
        </w:rPr>
        <w:t xml:space="preserve">concerne </w:t>
      </w:r>
      <w:r w:rsidR="001760A7">
        <w:rPr>
          <w:rFonts w:ascii="Arial" w:hAnsi="Arial" w:cs="Arial"/>
          <w:sz w:val="20"/>
          <w:szCs w:val="20"/>
        </w:rPr>
        <w:t xml:space="preserve">le </w:t>
      </w:r>
      <w:r w:rsidR="00735DB1">
        <w:rPr>
          <w:rFonts w:ascii="Arial" w:hAnsi="Arial" w:cs="Arial"/>
          <w:sz w:val="20"/>
          <w:szCs w:val="20"/>
        </w:rPr>
        <w:t xml:space="preserve">disposizioni </w:t>
      </w:r>
      <w:r w:rsidR="001760A7">
        <w:rPr>
          <w:rFonts w:ascii="Arial" w:hAnsi="Arial" w:cs="Arial"/>
          <w:sz w:val="20"/>
          <w:szCs w:val="20"/>
        </w:rPr>
        <w:t>finali</w:t>
      </w:r>
      <w:r w:rsidR="006038A7">
        <w:rPr>
          <w:rFonts w:ascii="Arial" w:hAnsi="Arial" w:cs="Arial"/>
          <w:sz w:val="20"/>
          <w:szCs w:val="20"/>
        </w:rPr>
        <w:t>.</w:t>
      </w:r>
    </w:p>
    <w:p w14:paraId="4B08CEBA" w14:textId="77777777" w:rsidR="00C87AF5" w:rsidRDefault="00C87AF5">
      <w:pPr>
        <w:spacing w:line="360" w:lineRule="auto"/>
        <w:rPr>
          <w:rFonts w:cs="Arial"/>
          <w:sz w:val="20"/>
          <w:szCs w:val="20"/>
        </w:rPr>
      </w:pPr>
    </w:p>
    <w:p w14:paraId="05F38FD2" w14:textId="0ADAF71D" w:rsidR="002A08CC" w:rsidRPr="00795CE5" w:rsidRDefault="006038A7" w:rsidP="004471B7">
      <w:pPr>
        <w:spacing w:line="360" w:lineRule="auto"/>
        <w:rPr>
          <w:rFonts w:cs="Arial"/>
          <w:sz w:val="20"/>
          <w:szCs w:val="20"/>
        </w:rPr>
      </w:pPr>
      <w:r>
        <w:rPr>
          <w:rFonts w:cs="Arial"/>
          <w:sz w:val="20"/>
          <w:szCs w:val="20"/>
        </w:rPr>
        <w:t>N</w:t>
      </w:r>
      <w:r w:rsidR="002A08CC" w:rsidRPr="00795CE5">
        <w:rPr>
          <w:rFonts w:cs="Arial"/>
          <w:sz w:val="20"/>
          <w:szCs w:val="20"/>
        </w:rPr>
        <w:t xml:space="preserve">ell’ottica della cooperazione per la sicurezza, </w:t>
      </w:r>
      <w:r w:rsidR="001728C3">
        <w:rPr>
          <w:rFonts w:cs="Arial"/>
          <w:sz w:val="20"/>
          <w:szCs w:val="20"/>
        </w:rPr>
        <w:t>il fornitore</w:t>
      </w:r>
      <w:r w:rsidR="002A08CC" w:rsidRPr="00795CE5">
        <w:rPr>
          <w:rFonts w:cs="Arial"/>
          <w:sz w:val="20"/>
          <w:szCs w:val="20"/>
        </w:rPr>
        <w:t xml:space="preserve"> può </w:t>
      </w:r>
      <w:r w:rsidR="00C87AF5">
        <w:rPr>
          <w:rFonts w:cs="Arial"/>
          <w:sz w:val="20"/>
          <w:szCs w:val="20"/>
        </w:rPr>
        <w:t>riportare</w:t>
      </w:r>
      <w:r w:rsidR="002A08CC" w:rsidRPr="00795CE5">
        <w:rPr>
          <w:rFonts w:cs="Arial"/>
          <w:sz w:val="20"/>
          <w:szCs w:val="20"/>
        </w:rPr>
        <w:t xml:space="preserve"> </w:t>
      </w:r>
      <w:r>
        <w:rPr>
          <w:rFonts w:cs="Arial"/>
          <w:sz w:val="20"/>
          <w:szCs w:val="20"/>
        </w:rPr>
        <w:t xml:space="preserve">ulteriori </w:t>
      </w:r>
      <w:r w:rsidR="002A08CC" w:rsidRPr="00795CE5">
        <w:rPr>
          <w:rFonts w:cs="Arial"/>
          <w:sz w:val="20"/>
          <w:szCs w:val="20"/>
        </w:rPr>
        <w:t xml:space="preserve">indicazioni inerenti </w:t>
      </w:r>
      <w:r>
        <w:rPr>
          <w:rFonts w:cs="Arial"/>
          <w:sz w:val="20"/>
          <w:szCs w:val="20"/>
        </w:rPr>
        <w:t xml:space="preserve">a </w:t>
      </w:r>
      <w:r w:rsidR="002A08CC" w:rsidRPr="00795CE5">
        <w:rPr>
          <w:rFonts w:cs="Arial"/>
          <w:sz w:val="20"/>
          <w:szCs w:val="20"/>
        </w:rPr>
        <w:t>misure di prevenzione</w:t>
      </w:r>
      <w:r w:rsidR="00922B54">
        <w:rPr>
          <w:rFonts w:cs="Arial"/>
          <w:sz w:val="20"/>
          <w:szCs w:val="20"/>
        </w:rPr>
        <w:t xml:space="preserve"> e</w:t>
      </w:r>
      <w:r w:rsidR="002A08CC" w:rsidRPr="00795CE5">
        <w:rPr>
          <w:rFonts w:cs="Arial"/>
          <w:sz w:val="20"/>
          <w:szCs w:val="20"/>
        </w:rPr>
        <w:t xml:space="preserve"> protezione</w:t>
      </w:r>
      <w:r>
        <w:rPr>
          <w:rFonts w:cs="Arial"/>
          <w:sz w:val="20"/>
          <w:szCs w:val="20"/>
        </w:rPr>
        <w:t>,</w:t>
      </w:r>
      <w:r w:rsidR="002A08CC" w:rsidRPr="00795CE5">
        <w:rPr>
          <w:rFonts w:cs="Arial"/>
          <w:sz w:val="20"/>
          <w:szCs w:val="20"/>
        </w:rPr>
        <w:t xml:space="preserve"> rispetto a quelle indicate dalla Committenza</w:t>
      </w:r>
      <w:r>
        <w:rPr>
          <w:rFonts w:cs="Arial"/>
          <w:sz w:val="20"/>
          <w:szCs w:val="20"/>
        </w:rPr>
        <w:t>,</w:t>
      </w:r>
      <w:r w:rsidR="002A08CC" w:rsidRPr="00795CE5">
        <w:rPr>
          <w:rFonts w:cs="Arial"/>
          <w:sz w:val="20"/>
          <w:szCs w:val="20"/>
        </w:rPr>
        <w:t xml:space="preserve"> ritenute necessarie per eliminare, ovvero ridurre al minimo, le interferenze.</w:t>
      </w:r>
    </w:p>
    <w:p w14:paraId="3EFE68BE" w14:textId="41050B6D" w:rsidR="002A08CC" w:rsidRPr="00795CE5" w:rsidRDefault="002A08CC" w:rsidP="002A08CC">
      <w:pPr>
        <w:rPr>
          <w:rFonts w:cs="Arial"/>
          <w:sz w:val="20"/>
          <w:szCs w:val="20"/>
        </w:rPr>
      </w:pPr>
    </w:p>
    <w:p w14:paraId="6CF0D39F" w14:textId="25AAB620" w:rsidR="0014109A" w:rsidRPr="00CA3DF4" w:rsidRDefault="00607416" w:rsidP="0014109A">
      <w:pPr>
        <w:pStyle w:val="TITOLO10"/>
      </w:pPr>
      <w:r w:rsidRPr="00795CE5">
        <w:br w:type="page"/>
      </w:r>
      <w:bookmarkStart w:id="6" w:name="_Toc215064369"/>
      <w:r w:rsidR="008F456F">
        <w:lastRenderedPageBreak/>
        <w:t>1</w:t>
      </w:r>
      <w:r w:rsidR="00FD6234" w:rsidRPr="00795CE5">
        <w:t xml:space="preserve"> </w:t>
      </w:r>
      <w:r w:rsidR="0014109A" w:rsidRPr="00CA3DF4">
        <w:t>INFORMAZIONI DI CARAT</w:t>
      </w:r>
      <w:r w:rsidR="00082A30">
        <w:t>T</w:t>
      </w:r>
      <w:r w:rsidR="0014109A" w:rsidRPr="00CA3DF4">
        <w:t>ERE GENERALE CONCERNENTI L’ATTIVITA’, IL COMMITTENTE E IL FORNITORE</w:t>
      </w:r>
      <w:bookmarkEnd w:id="6"/>
    </w:p>
    <w:p w14:paraId="50D233C3" w14:textId="77777777" w:rsidR="0014109A" w:rsidRPr="004471B7" w:rsidRDefault="0014109A" w:rsidP="007F77FF">
      <w:pPr>
        <w:pStyle w:val="Intestazione"/>
        <w:spacing w:line="360" w:lineRule="auto"/>
        <w:rPr>
          <w:rFonts w:cs="Arial"/>
          <w:b/>
          <w:bCs/>
          <w:lang w:eastAsia="ar-SA"/>
        </w:rPr>
      </w:pPr>
    </w:p>
    <w:p w14:paraId="34DC54BA" w14:textId="242371E9" w:rsidR="00590FCB" w:rsidRPr="004471B7" w:rsidRDefault="00590FCB" w:rsidP="00590FCB">
      <w:pPr>
        <w:spacing w:line="360" w:lineRule="auto"/>
        <w:rPr>
          <w:rFonts w:cs="Arial"/>
          <w:b/>
          <w:bCs/>
          <w:szCs w:val="22"/>
        </w:rPr>
      </w:pPr>
      <w:r w:rsidRPr="004471B7">
        <w:rPr>
          <w:rFonts w:cs="Arial"/>
          <w:b/>
          <w:bCs/>
          <w:szCs w:val="22"/>
          <w:u w:val="single"/>
        </w:rPr>
        <w:t>ATTIVITA’ OGGETTO DEL CONTRATTO</w:t>
      </w:r>
    </w:p>
    <w:p w14:paraId="0EC29F26" w14:textId="28E71A88" w:rsidR="00EB2049" w:rsidRPr="00307B26" w:rsidRDefault="00082A30" w:rsidP="001B69CF">
      <w:pPr>
        <w:spacing w:line="360" w:lineRule="auto"/>
        <w:ind w:right="-1"/>
        <w:rPr>
          <w:rFonts w:cs="Arial"/>
          <w:sz w:val="20"/>
          <w:szCs w:val="20"/>
        </w:rPr>
      </w:pPr>
      <w:r w:rsidRPr="005638E3">
        <w:rPr>
          <w:rFonts w:cs="Arial"/>
          <w:sz w:val="20"/>
          <w:szCs w:val="20"/>
          <w:highlight w:val="yellow"/>
        </w:rPr>
        <w:t xml:space="preserve">L’attività riguarda </w:t>
      </w:r>
      <w:r w:rsidR="001C2D53" w:rsidRPr="005638E3">
        <w:rPr>
          <w:rFonts w:cs="Arial"/>
          <w:sz w:val="20"/>
          <w:szCs w:val="20"/>
          <w:highlight w:val="yellow"/>
        </w:rPr>
        <w:t>SERVIZI DI CATERING</w:t>
      </w:r>
    </w:p>
    <w:p w14:paraId="1AC83D23" w14:textId="77777777" w:rsidR="00307B26" w:rsidRPr="00294184" w:rsidRDefault="00307B26" w:rsidP="00EC7619">
      <w:pPr>
        <w:spacing w:line="360" w:lineRule="auto"/>
        <w:ind w:right="-1"/>
        <w:rPr>
          <w:b/>
          <w:sz w:val="20"/>
          <w:szCs w:val="20"/>
        </w:rPr>
      </w:pPr>
    </w:p>
    <w:p w14:paraId="4B078C8C" w14:textId="77777777" w:rsidR="00082A30" w:rsidRDefault="00082A30" w:rsidP="00590FCB">
      <w:pPr>
        <w:spacing w:line="360" w:lineRule="auto"/>
        <w:rPr>
          <w:rFonts w:cs="Arial"/>
          <w:b/>
          <w:bCs/>
          <w:szCs w:val="22"/>
          <w:u w:val="single"/>
        </w:rPr>
      </w:pPr>
    </w:p>
    <w:p w14:paraId="6402CF74" w14:textId="6E125E1E" w:rsidR="00590FCB" w:rsidRPr="004471B7" w:rsidRDefault="00082A30" w:rsidP="00590FCB">
      <w:pPr>
        <w:spacing w:line="360" w:lineRule="auto"/>
        <w:rPr>
          <w:rFonts w:cs="Arial"/>
          <w:b/>
          <w:bCs/>
          <w:szCs w:val="22"/>
          <w:u w:val="single"/>
        </w:rPr>
      </w:pPr>
      <w:r>
        <w:rPr>
          <w:rFonts w:cs="Arial"/>
          <w:b/>
          <w:bCs/>
          <w:szCs w:val="22"/>
          <w:u w:val="single"/>
        </w:rPr>
        <w:t>I</w:t>
      </w:r>
      <w:r w:rsidRPr="004471B7">
        <w:rPr>
          <w:rFonts w:cs="Arial"/>
          <w:b/>
          <w:bCs/>
          <w:szCs w:val="22"/>
          <w:u w:val="single"/>
        </w:rPr>
        <w:t>NFORMAZIONI GENERALI E IN MATERIA DI PREVENZIONE DEI RISCHI SUI LUOGHI DI LAVORO OGGETTO DEL CONTRATTO</w:t>
      </w:r>
    </w:p>
    <w:p w14:paraId="2AC126CB" w14:textId="77777777" w:rsidR="00203C14" w:rsidRDefault="00203C14" w:rsidP="00590FCB">
      <w:pPr>
        <w:spacing w:line="360" w:lineRule="auto"/>
        <w:rPr>
          <w:b/>
          <w:sz w:val="20"/>
        </w:rPr>
      </w:pPr>
    </w:p>
    <w:p w14:paraId="5ADD8D8D" w14:textId="151D93F0" w:rsidR="00590FCB" w:rsidRPr="004471B7" w:rsidRDefault="00203C14" w:rsidP="00590FCB">
      <w:pPr>
        <w:spacing w:line="360" w:lineRule="auto"/>
        <w:rPr>
          <w:rFonts w:cs="Arial"/>
          <w:b/>
          <w:bCs/>
          <w:sz w:val="20"/>
          <w:szCs w:val="20"/>
          <w:u w:val="single"/>
        </w:rPr>
      </w:pPr>
      <w:r w:rsidRPr="004471B7">
        <w:rPr>
          <w:b/>
          <w:sz w:val="20"/>
          <w:u w:val="single"/>
        </w:rPr>
        <w:t>AZIENDA COMMITTENTE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256"/>
      </w:tblGrid>
      <w:tr w:rsidR="00590FCB" w:rsidRPr="002311F6" w14:paraId="1FB65213" w14:textId="77777777" w:rsidTr="006851B8">
        <w:tc>
          <w:tcPr>
            <w:tcW w:w="9354" w:type="dxa"/>
            <w:gridSpan w:val="2"/>
            <w:shd w:val="pct25" w:color="auto" w:fill="auto"/>
            <w:vAlign w:val="bottom"/>
          </w:tcPr>
          <w:p w14:paraId="3003E008" w14:textId="04FD3A77" w:rsidR="00590FCB" w:rsidRPr="002311F6" w:rsidRDefault="00203C14" w:rsidP="006851B8">
            <w:pPr>
              <w:tabs>
                <w:tab w:val="left" w:pos="4395"/>
              </w:tabs>
              <w:spacing w:line="360" w:lineRule="auto"/>
              <w:jc w:val="center"/>
              <w:rPr>
                <w:rFonts w:cs="Arial"/>
                <w:b/>
                <w:sz w:val="18"/>
                <w:szCs w:val="18"/>
              </w:rPr>
            </w:pPr>
            <w:r w:rsidRPr="002311F6">
              <w:rPr>
                <w:rFonts w:cs="Arial"/>
                <w:b/>
                <w:sz w:val="18"/>
                <w:szCs w:val="18"/>
              </w:rPr>
              <w:t>DATI GENERALI</w:t>
            </w:r>
          </w:p>
        </w:tc>
      </w:tr>
      <w:tr w:rsidR="00590FCB" w:rsidRPr="002311F6" w14:paraId="79000B25" w14:textId="77777777" w:rsidTr="00EC7619">
        <w:tc>
          <w:tcPr>
            <w:tcW w:w="5098" w:type="dxa"/>
            <w:vAlign w:val="bottom"/>
          </w:tcPr>
          <w:p w14:paraId="30775B1A"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Ragione Sociale</w:t>
            </w:r>
          </w:p>
        </w:tc>
        <w:tc>
          <w:tcPr>
            <w:tcW w:w="4256" w:type="dxa"/>
            <w:vAlign w:val="bottom"/>
          </w:tcPr>
          <w:p w14:paraId="6DEEB0C3"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Politecnico di Milano</w:t>
            </w:r>
          </w:p>
        </w:tc>
      </w:tr>
      <w:tr w:rsidR="00590FCB" w:rsidRPr="002311F6" w14:paraId="07617FC9" w14:textId="77777777" w:rsidTr="00EC7619">
        <w:tc>
          <w:tcPr>
            <w:tcW w:w="5098" w:type="dxa"/>
            <w:vAlign w:val="bottom"/>
          </w:tcPr>
          <w:p w14:paraId="11B87046"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Sede Legale</w:t>
            </w:r>
          </w:p>
        </w:tc>
        <w:tc>
          <w:tcPr>
            <w:tcW w:w="4256" w:type="dxa"/>
            <w:vAlign w:val="bottom"/>
          </w:tcPr>
          <w:p w14:paraId="6BB7DB35"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Piazza Leonardo Da Vinci 32, 20133, Milano</w:t>
            </w:r>
          </w:p>
        </w:tc>
      </w:tr>
      <w:tr w:rsidR="00590FCB" w:rsidRPr="002311F6" w14:paraId="42BD27D8" w14:textId="77777777" w:rsidTr="00EC7619">
        <w:tc>
          <w:tcPr>
            <w:tcW w:w="5098" w:type="dxa"/>
            <w:vAlign w:val="bottom"/>
          </w:tcPr>
          <w:p w14:paraId="426FFB7D"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Sede oggetto dell’attività contrattuale</w:t>
            </w:r>
          </w:p>
        </w:tc>
        <w:tc>
          <w:tcPr>
            <w:tcW w:w="4256" w:type="dxa"/>
            <w:vAlign w:val="bottom"/>
          </w:tcPr>
          <w:p w14:paraId="5D0FD076" w14:textId="7017B93A" w:rsidR="00590FCB" w:rsidRPr="002311F6" w:rsidRDefault="00590FCB" w:rsidP="00294184">
            <w:pPr>
              <w:tabs>
                <w:tab w:val="left" w:pos="4395"/>
              </w:tabs>
              <w:spacing w:before="40" w:after="40"/>
              <w:rPr>
                <w:rFonts w:cs="Arial"/>
                <w:sz w:val="18"/>
                <w:szCs w:val="18"/>
              </w:rPr>
            </w:pPr>
          </w:p>
        </w:tc>
      </w:tr>
      <w:tr w:rsidR="00590FCB" w:rsidRPr="002311F6" w14:paraId="5292682B" w14:textId="77777777" w:rsidTr="00EC7619">
        <w:tc>
          <w:tcPr>
            <w:tcW w:w="5098" w:type="dxa"/>
            <w:vAlign w:val="bottom"/>
          </w:tcPr>
          <w:p w14:paraId="6DAE4F4D" w14:textId="1E2DF1AA" w:rsidR="00590FCB" w:rsidRPr="002311F6" w:rsidRDefault="00590FCB" w:rsidP="00D4663C">
            <w:pPr>
              <w:tabs>
                <w:tab w:val="left" w:pos="4395"/>
              </w:tabs>
              <w:spacing w:before="40" w:after="40"/>
              <w:rPr>
                <w:rFonts w:cs="Arial"/>
                <w:sz w:val="18"/>
                <w:szCs w:val="18"/>
              </w:rPr>
            </w:pPr>
            <w:r w:rsidRPr="002311F6">
              <w:rPr>
                <w:rFonts w:cs="Arial"/>
                <w:sz w:val="18"/>
                <w:szCs w:val="18"/>
              </w:rPr>
              <w:t>Recapito Telefonico</w:t>
            </w:r>
            <w:r w:rsidR="003375CC" w:rsidRPr="002311F6">
              <w:rPr>
                <w:rFonts w:cs="Arial"/>
                <w:sz w:val="18"/>
                <w:szCs w:val="18"/>
              </w:rPr>
              <w:t xml:space="preserve"> </w:t>
            </w:r>
          </w:p>
        </w:tc>
        <w:tc>
          <w:tcPr>
            <w:tcW w:w="4256" w:type="dxa"/>
            <w:vAlign w:val="bottom"/>
          </w:tcPr>
          <w:p w14:paraId="532521E6" w14:textId="10A84BE4" w:rsidR="00590FCB" w:rsidRPr="002311F6" w:rsidRDefault="00590FCB" w:rsidP="00D4663C">
            <w:pPr>
              <w:tabs>
                <w:tab w:val="left" w:pos="4395"/>
              </w:tabs>
              <w:spacing w:before="40" w:after="40"/>
              <w:rPr>
                <w:rFonts w:cs="Arial"/>
                <w:sz w:val="18"/>
                <w:szCs w:val="18"/>
              </w:rPr>
            </w:pPr>
            <w:r w:rsidRPr="002311F6">
              <w:rPr>
                <w:rFonts w:cs="Arial"/>
                <w:sz w:val="18"/>
                <w:szCs w:val="18"/>
              </w:rPr>
              <w:t xml:space="preserve">02 2399 </w:t>
            </w:r>
            <w:r w:rsidR="003375CC" w:rsidRPr="002311F6">
              <w:rPr>
                <w:rFonts w:cs="Arial"/>
                <w:sz w:val="18"/>
                <w:szCs w:val="18"/>
              </w:rPr>
              <w:t>2006</w:t>
            </w:r>
          </w:p>
        </w:tc>
      </w:tr>
      <w:tr w:rsidR="00590FCB" w:rsidRPr="002311F6" w14:paraId="08127154" w14:textId="77777777" w:rsidTr="00EC7619">
        <w:tc>
          <w:tcPr>
            <w:tcW w:w="5098" w:type="dxa"/>
            <w:vAlign w:val="bottom"/>
          </w:tcPr>
          <w:p w14:paraId="55B31DE0"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Codice fiscale e Partita IVA</w:t>
            </w:r>
          </w:p>
        </w:tc>
        <w:tc>
          <w:tcPr>
            <w:tcW w:w="4256" w:type="dxa"/>
            <w:vAlign w:val="bottom"/>
          </w:tcPr>
          <w:p w14:paraId="538DF590" w14:textId="59E81552" w:rsidR="00590FCB" w:rsidRPr="002311F6" w:rsidRDefault="00590FCB" w:rsidP="00D4663C">
            <w:pPr>
              <w:tabs>
                <w:tab w:val="left" w:pos="4395"/>
              </w:tabs>
              <w:spacing w:before="40" w:after="40"/>
              <w:rPr>
                <w:rFonts w:cs="Arial"/>
                <w:sz w:val="18"/>
                <w:szCs w:val="18"/>
              </w:rPr>
            </w:pPr>
            <w:r w:rsidRPr="002311F6">
              <w:rPr>
                <w:rFonts w:cs="Arial"/>
                <w:sz w:val="18"/>
                <w:szCs w:val="18"/>
              </w:rPr>
              <w:t>CF: 80057930150 --- P.IVA: 04376620151</w:t>
            </w:r>
          </w:p>
        </w:tc>
      </w:tr>
      <w:tr w:rsidR="00590FCB" w:rsidRPr="002311F6" w14:paraId="77709C52" w14:textId="77777777" w:rsidTr="006851B8">
        <w:tc>
          <w:tcPr>
            <w:tcW w:w="9354" w:type="dxa"/>
            <w:gridSpan w:val="2"/>
            <w:shd w:val="pct25" w:color="auto" w:fill="auto"/>
            <w:vAlign w:val="bottom"/>
          </w:tcPr>
          <w:p w14:paraId="46925917" w14:textId="77777777" w:rsidR="00590FCB" w:rsidRPr="002311F6" w:rsidRDefault="00590FCB" w:rsidP="006851B8">
            <w:pPr>
              <w:tabs>
                <w:tab w:val="left" w:pos="4395"/>
              </w:tabs>
              <w:spacing w:line="360" w:lineRule="auto"/>
              <w:jc w:val="center"/>
              <w:rPr>
                <w:rFonts w:cs="Arial"/>
                <w:sz w:val="18"/>
                <w:szCs w:val="18"/>
              </w:rPr>
            </w:pPr>
            <w:r w:rsidRPr="002311F6">
              <w:rPr>
                <w:rFonts w:cs="Arial"/>
                <w:b/>
                <w:sz w:val="18"/>
                <w:szCs w:val="18"/>
              </w:rPr>
              <w:t>FIGURE AZIENDALI REFERENTI DEL CONTRATTO</w:t>
            </w:r>
          </w:p>
        </w:tc>
      </w:tr>
      <w:tr w:rsidR="00590FCB" w:rsidRPr="002311F6" w14:paraId="0727F445" w14:textId="77777777" w:rsidTr="00EC7619">
        <w:tc>
          <w:tcPr>
            <w:tcW w:w="5098" w:type="dxa"/>
            <w:vAlign w:val="bottom"/>
          </w:tcPr>
          <w:p w14:paraId="3629F53E" w14:textId="18225765" w:rsidR="00590FCB" w:rsidRPr="002311F6" w:rsidRDefault="00590FCB" w:rsidP="00D4663C">
            <w:pPr>
              <w:tabs>
                <w:tab w:val="left" w:pos="4395"/>
              </w:tabs>
              <w:spacing w:before="40" w:after="40"/>
              <w:rPr>
                <w:rFonts w:cs="Arial"/>
                <w:sz w:val="18"/>
                <w:szCs w:val="18"/>
              </w:rPr>
            </w:pPr>
            <w:r w:rsidRPr="002311F6">
              <w:rPr>
                <w:rFonts w:cs="Arial"/>
                <w:sz w:val="18"/>
                <w:szCs w:val="18"/>
              </w:rPr>
              <w:t>Datore di Lavoro</w:t>
            </w:r>
          </w:p>
        </w:tc>
        <w:tc>
          <w:tcPr>
            <w:tcW w:w="4256" w:type="dxa"/>
            <w:vAlign w:val="bottom"/>
          </w:tcPr>
          <w:p w14:paraId="02B22451"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Graziano Dragoni</w:t>
            </w:r>
          </w:p>
        </w:tc>
      </w:tr>
      <w:tr w:rsidR="00590FCB" w:rsidRPr="002311F6" w14:paraId="39938FC8" w14:textId="77777777" w:rsidTr="00EC7619">
        <w:tc>
          <w:tcPr>
            <w:tcW w:w="5098" w:type="dxa"/>
            <w:tcBorders>
              <w:bottom w:val="single" w:sz="4" w:space="0" w:color="auto"/>
            </w:tcBorders>
            <w:vAlign w:val="bottom"/>
          </w:tcPr>
          <w:p w14:paraId="22D2C16E" w14:textId="3A5AECF1" w:rsidR="00590FCB" w:rsidRPr="002311F6" w:rsidRDefault="00590FCB" w:rsidP="00D4663C">
            <w:pPr>
              <w:tabs>
                <w:tab w:val="left" w:pos="4395"/>
              </w:tabs>
              <w:spacing w:before="40" w:after="40"/>
              <w:rPr>
                <w:rFonts w:cs="Arial"/>
                <w:sz w:val="18"/>
                <w:szCs w:val="18"/>
              </w:rPr>
            </w:pPr>
            <w:r w:rsidRPr="002311F6">
              <w:rPr>
                <w:rFonts w:cs="Arial"/>
                <w:sz w:val="18"/>
                <w:szCs w:val="18"/>
              </w:rPr>
              <w:t xml:space="preserve">Dirigente </w:t>
            </w:r>
          </w:p>
        </w:tc>
        <w:tc>
          <w:tcPr>
            <w:tcW w:w="4256" w:type="dxa"/>
            <w:tcBorders>
              <w:bottom w:val="single" w:sz="4" w:space="0" w:color="auto"/>
            </w:tcBorders>
            <w:vAlign w:val="bottom"/>
          </w:tcPr>
          <w:p w14:paraId="0A535293" w14:textId="42EA5AA2" w:rsidR="00590FCB" w:rsidRPr="002311F6" w:rsidRDefault="00590FCB" w:rsidP="00D4663C">
            <w:pPr>
              <w:tabs>
                <w:tab w:val="left" w:pos="4395"/>
              </w:tabs>
              <w:spacing w:before="40" w:after="40"/>
              <w:rPr>
                <w:rFonts w:cs="Arial"/>
                <w:sz w:val="18"/>
                <w:szCs w:val="18"/>
              </w:rPr>
            </w:pPr>
          </w:p>
        </w:tc>
      </w:tr>
      <w:tr w:rsidR="00590FCB" w:rsidRPr="002311F6" w14:paraId="161D8B3B" w14:textId="77777777" w:rsidTr="00EC7619">
        <w:tc>
          <w:tcPr>
            <w:tcW w:w="5098" w:type="dxa"/>
            <w:tcBorders>
              <w:bottom w:val="single" w:sz="4" w:space="0" w:color="auto"/>
            </w:tcBorders>
            <w:vAlign w:val="bottom"/>
          </w:tcPr>
          <w:p w14:paraId="6F82A827" w14:textId="04212417" w:rsidR="00590FCB" w:rsidRPr="002311F6" w:rsidRDefault="00590FCB" w:rsidP="00D4663C">
            <w:pPr>
              <w:tabs>
                <w:tab w:val="left" w:pos="4395"/>
              </w:tabs>
              <w:spacing w:before="40" w:after="40"/>
              <w:rPr>
                <w:rFonts w:cs="Arial"/>
                <w:sz w:val="18"/>
                <w:szCs w:val="18"/>
              </w:rPr>
            </w:pPr>
            <w:r w:rsidRPr="002311F6">
              <w:rPr>
                <w:rFonts w:cs="Arial"/>
                <w:sz w:val="18"/>
                <w:szCs w:val="18"/>
              </w:rPr>
              <w:t>RUP</w:t>
            </w:r>
          </w:p>
        </w:tc>
        <w:tc>
          <w:tcPr>
            <w:tcW w:w="4256" w:type="dxa"/>
            <w:tcBorders>
              <w:bottom w:val="single" w:sz="4" w:space="0" w:color="auto"/>
            </w:tcBorders>
            <w:vAlign w:val="bottom"/>
          </w:tcPr>
          <w:p w14:paraId="0279CF97" w14:textId="01BBAAE5" w:rsidR="00590FCB" w:rsidRPr="002311F6" w:rsidRDefault="00590FCB" w:rsidP="00D4663C">
            <w:pPr>
              <w:tabs>
                <w:tab w:val="left" w:pos="4395"/>
              </w:tabs>
              <w:spacing w:before="40" w:after="40"/>
              <w:rPr>
                <w:rFonts w:cs="Arial"/>
                <w:sz w:val="18"/>
                <w:szCs w:val="18"/>
              </w:rPr>
            </w:pPr>
          </w:p>
        </w:tc>
      </w:tr>
      <w:tr w:rsidR="00590FCB" w:rsidRPr="002311F6" w14:paraId="364BBD54" w14:textId="77777777" w:rsidTr="00EC7619">
        <w:tc>
          <w:tcPr>
            <w:tcW w:w="5098" w:type="dxa"/>
            <w:tcBorders>
              <w:bottom w:val="single" w:sz="4" w:space="0" w:color="auto"/>
            </w:tcBorders>
            <w:vAlign w:val="bottom"/>
          </w:tcPr>
          <w:p w14:paraId="1D3A859C" w14:textId="7A8C7580" w:rsidR="00590FCB" w:rsidRPr="002311F6" w:rsidRDefault="00590FCB" w:rsidP="00D4663C">
            <w:pPr>
              <w:tabs>
                <w:tab w:val="left" w:pos="4395"/>
              </w:tabs>
              <w:spacing w:before="40" w:after="40"/>
              <w:rPr>
                <w:rFonts w:cs="Arial"/>
                <w:sz w:val="18"/>
                <w:szCs w:val="18"/>
              </w:rPr>
            </w:pPr>
            <w:r w:rsidRPr="002311F6">
              <w:rPr>
                <w:rFonts w:cs="Arial"/>
                <w:sz w:val="18"/>
                <w:szCs w:val="18"/>
              </w:rPr>
              <w:t>DEC</w:t>
            </w:r>
          </w:p>
        </w:tc>
        <w:tc>
          <w:tcPr>
            <w:tcW w:w="4256" w:type="dxa"/>
            <w:tcBorders>
              <w:bottom w:val="single" w:sz="4" w:space="0" w:color="auto"/>
            </w:tcBorders>
            <w:vAlign w:val="bottom"/>
          </w:tcPr>
          <w:p w14:paraId="6924728F" w14:textId="0AB9CC13" w:rsidR="00590FCB" w:rsidRPr="002311F6" w:rsidRDefault="00590FCB" w:rsidP="00D4663C">
            <w:pPr>
              <w:tabs>
                <w:tab w:val="left" w:pos="4395"/>
              </w:tabs>
              <w:spacing w:before="40" w:after="40"/>
              <w:rPr>
                <w:rFonts w:cs="Arial"/>
                <w:sz w:val="18"/>
                <w:szCs w:val="18"/>
              </w:rPr>
            </w:pPr>
          </w:p>
        </w:tc>
      </w:tr>
      <w:tr w:rsidR="00590FCB" w:rsidRPr="002311F6" w14:paraId="73AA3D69" w14:textId="77777777" w:rsidTr="00EC7619">
        <w:tc>
          <w:tcPr>
            <w:tcW w:w="5098" w:type="dxa"/>
            <w:tcBorders>
              <w:bottom w:val="single" w:sz="4" w:space="0" w:color="auto"/>
            </w:tcBorders>
            <w:vAlign w:val="bottom"/>
          </w:tcPr>
          <w:p w14:paraId="2E274460" w14:textId="42F426D0" w:rsidR="00590FCB" w:rsidRPr="002311F6" w:rsidRDefault="00590FCB" w:rsidP="00D4663C">
            <w:pPr>
              <w:tabs>
                <w:tab w:val="left" w:pos="4395"/>
              </w:tabs>
              <w:spacing w:before="40" w:after="40"/>
              <w:rPr>
                <w:rFonts w:cs="Arial"/>
                <w:sz w:val="18"/>
                <w:szCs w:val="18"/>
              </w:rPr>
            </w:pPr>
            <w:r w:rsidRPr="002311F6">
              <w:rPr>
                <w:rFonts w:cs="Arial"/>
                <w:sz w:val="18"/>
                <w:szCs w:val="18"/>
              </w:rPr>
              <w:t>DO</w:t>
            </w:r>
          </w:p>
        </w:tc>
        <w:tc>
          <w:tcPr>
            <w:tcW w:w="4256" w:type="dxa"/>
            <w:tcBorders>
              <w:bottom w:val="single" w:sz="4" w:space="0" w:color="auto"/>
            </w:tcBorders>
            <w:vAlign w:val="bottom"/>
          </w:tcPr>
          <w:p w14:paraId="3376E7E0" w14:textId="17B0EAA9" w:rsidR="002B1286" w:rsidRPr="002311F6" w:rsidRDefault="002B1286" w:rsidP="00DD6EC3">
            <w:pPr>
              <w:tabs>
                <w:tab w:val="left" w:pos="4395"/>
              </w:tabs>
              <w:spacing w:before="40" w:after="40"/>
              <w:rPr>
                <w:rFonts w:cs="Arial"/>
                <w:sz w:val="18"/>
                <w:szCs w:val="18"/>
              </w:rPr>
            </w:pPr>
          </w:p>
        </w:tc>
      </w:tr>
      <w:tr w:rsidR="00590FCB" w:rsidRPr="002311F6" w14:paraId="3936EF53" w14:textId="77777777" w:rsidTr="006851B8">
        <w:tc>
          <w:tcPr>
            <w:tcW w:w="9354" w:type="dxa"/>
            <w:gridSpan w:val="2"/>
            <w:shd w:val="pct25" w:color="auto" w:fill="auto"/>
            <w:vAlign w:val="bottom"/>
          </w:tcPr>
          <w:p w14:paraId="6502D875" w14:textId="099E1326" w:rsidR="00590FCB" w:rsidRPr="002311F6" w:rsidRDefault="00590FCB" w:rsidP="00D4663C">
            <w:pPr>
              <w:tabs>
                <w:tab w:val="left" w:pos="4395"/>
              </w:tabs>
              <w:spacing w:before="40" w:after="40"/>
              <w:jc w:val="center"/>
              <w:rPr>
                <w:rFonts w:cs="Arial"/>
                <w:b/>
                <w:sz w:val="18"/>
                <w:szCs w:val="18"/>
              </w:rPr>
            </w:pPr>
            <w:r w:rsidRPr="002311F6">
              <w:rPr>
                <w:rFonts w:cs="Arial"/>
                <w:b/>
                <w:sz w:val="18"/>
                <w:szCs w:val="18"/>
              </w:rPr>
              <w:t>FUNZIONI AZIENDALI IN MATERIA DI SALUTE E SICUREZZA</w:t>
            </w:r>
            <w:r w:rsidR="006C727D">
              <w:rPr>
                <w:rFonts w:cs="Arial"/>
                <w:b/>
                <w:sz w:val="18"/>
                <w:szCs w:val="18"/>
              </w:rPr>
              <w:t xml:space="preserve"> </w:t>
            </w:r>
            <w:r w:rsidR="00F86027">
              <w:rPr>
                <w:rFonts w:cs="Arial"/>
                <w:b/>
                <w:sz w:val="18"/>
                <w:szCs w:val="18"/>
              </w:rPr>
              <w:t>OGGETTO DEL CONTRATTO</w:t>
            </w:r>
          </w:p>
        </w:tc>
      </w:tr>
      <w:tr w:rsidR="00590FCB" w:rsidRPr="002311F6" w14:paraId="00D3F819" w14:textId="77777777" w:rsidTr="00EC7619">
        <w:tc>
          <w:tcPr>
            <w:tcW w:w="5098" w:type="dxa"/>
            <w:shd w:val="pct25" w:color="auto" w:fill="auto"/>
            <w:vAlign w:val="bottom"/>
          </w:tcPr>
          <w:p w14:paraId="0B880F6F" w14:textId="40017B54" w:rsidR="00590FCB" w:rsidRPr="002311F6" w:rsidRDefault="003375CC" w:rsidP="00D4663C">
            <w:pPr>
              <w:tabs>
                <w:tab w:val="left" w:pos="4395"/>
              </w:tabs>
              <w:spacing w:before="40" w:after="40"/>
              <w:rPr>
                <w:rFonts w:cs="Arial"/>
                <w:b/>
                <w:i/>
                <w:iCs/>
                <w:sz w:val="18"/>
                <w:szCs w:val="18"/>
              </w:rPr>
            </w:pPr>
            <w:r w:rsidRPr="002311F6">
              <w:rPr>
                <w:rFonts w:cs="Arial"/>
                <w:b/>
                <w:i/>
                <w:iCs/>
                <w:sz w:val="18"/>
                <w:szCs w:val="18"/>
              </w:rPr>
              <w:t>Funzione</w:t>
            </w:r>
          </w:p>
        </w:tc>
        <w:tc>
          <w:tcPr>
            <w:tcW w:w="4256" w:type="dxa"/>
            <w:shd w:val="pct25" w:color="auto" w:fill="auto"/>
            <w:vAlign w:val="bottom"/>
          </w:tcPr>
          <w:p w14:paraId="7DC4C55A" w14:textId="58555334" w:rsidR="00590FCB" w:rsidRPr="002311F6" w:rsidRDefault="003375CC" w:rsidP="00D4663C">
            <w:pPr>
              <w:tabs>
                <w:tab w:val="left" w:pos="4395"/>
              </w:tabs>
              <w:spacing w:before="40" w:after="40"/>
              <w:rPr>
                <w:rFonts w:cs="Arial"/>
                <w:b/>
                <w:i/>
                <w:iCs/>
                <w:sz w:val="18"/>
                <w:szCs w:val="18"/>
              </w:rPr>
            </w:pPr>
            <w:r w:rsidRPr="002311F6">
              <w:rPr>
                <w:rFonts w:cs="Arial"/>
                <w:b/>
                <w:i/>
                <w:iCs/>
                <w:sz w:val="18"/>
                <w:szCs w:val="18"/>
              </w:rPr>
              <w:t>Nominativo</w:t>
            </w:r>
          </w:p>
        </w:tc>
      </w:tr>
      <w:tr w:rsidR="00590FCB" w:rsidRPr="002311F6" w14:paraId="0200118E" w14:textId="77777777" w:rsidTr="00EC7619">
        <w:tc>
          <w:tcPr>
            <w:tcW w:w="5098" w:type="dxa"/>
            <w:vAlign w:val="bottom"/>
          </w:tcPr>
          <w:p w14:paraId="5EE187DC"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Datore di lavoro</w:t>
            </w:r>
          </w:p>
        </w:tc>
        <w:tc>
          <w:tcPr>
            <w:tcW w:w="4256" w:type="dxa"/>
            <w:vAlign w:val="bottom"/>
          </w:tcPr>
          <w:p w14:paraId="0D25E648"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Graziano Dragoni</w:t>
            </w:r>
          </w:p>
        </w:tc>
      </w:tr>
      <w:tr w:rsidR="00590FCB" w:rsidRPr="002311F6" w14:paraId="1C56DCCA" w14:textId="77777777" w:rsidTr="00EC7619">
        <w:tc>
          <w:tcPr>
            <w:tcW w:w="5098" w:type="dxa"/>
            <w:vAlign w:val="bottom"/>
          </w:tcPr>
          <w:p w14:paraId="57AE2D4E" w14:textId="6DC807C3" w:rsidR="00590FCB" w:rsidRPr="002311F6" w:rsidRDefault="00203C14" w:rsidP="00D4663C">
            <w:pPr>
              <w:tabs>
                <w:tab w:val="left" w:pos="4395"/>
              </w:tabs>
              <w:spacing w:before="40" w:after="40"/>
              <w:rPr>
                <w:rFonts w:cs="Arial"/>
                <w:sz w:val="18"/>
                <w:szCs w:val="18"/>
              </w:rPr>
            </w:pPr>
            <w:r w:rsidRPr="002311F6">
              <w:rPr>
                <w:rFonts w:cs="Arial"/>
                <w:sz w:val="18"/>
                <w:szCs w:val="18"/>
              </w:rPr>
              <w:t>Dirigente per la sicurezza</w:t>
            </w:r>
          </w:p>
        </w:tc>
        <w:tc>
          <w:tcPr>
            <w:tcW w:w="4256" w:type="dxa"/>
            <w:vAlign w:val="bottom"/>
          </w:tcPr>
          <w:p w14:paraId="500CF66F" w14:textId="1092D333" w:rsidR="00590FCB" w:rsidRPr="002311F6" w:rsidRDefault="00F53AF0" w:rsidP="00D4663C">
            <w:pPr>
              <w:tabs>
                <w:tab w:val="left" w:pos="4395"/>
              </w:tabs>
              <w:spacing w:before="40" w:after="40"/>
              <w:rPr>
                <w:rFonts w:cs="Arial"/>
                <w:sz w:val="18"/>
                <w:szCs w:val="18"/>
              </w:rPr>
            </w:pPr>
            <w:r w:rsidRPr="00F53AF0">
              <w:rPr>
                <w:rFonts w:cs="Arial"/>
                <w:sz w:val="18"/>
                <w:szCs w:val="18"/>
                <w:highlight w:val="green"/>
              </w:rPr>
              <w:t>Laura Catellani (DIG) Fabio Conti (DEIB)</w:t>
            </w:r>
          </w:p>
        </w:tc>
      </w:tr>
      <w:tr w:rsidR="00590FCB" w:rsidRPr="002311F6" w14:paraId="7A5D4584" w14:textId="77777777" w:rsidTr="00EC7619">
        <w:tc>
          <w:tcPr>
            <w:tcW w:w="5098" w:type="dxa"/>
            <w:vAlign w:val="bottom"/>
          </w:tcPr>
          <w:p w14:paraId="4B60EA67"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RSPP</w:t>
            </w:r>
          </w:p>
        </w:tc>
        <w:tc>
          <w:tcPr>
            <w:tcW w:w="4256" w:type="dxa"/>
            <w:vAlign w:val="bottom"/>
          </w:tcPr>
          <w:p w14:paraId="600D5406" w14:textId="77777777" w:rsidR="00590FCB" w:rsidRPr="002311F6" w:rsidRDefault="00590FCB" w:rsidP="00D4663C">
            <w:pPr>
              <w:tabs>
                <w:tab w:val="left" w:pos="4395"/>
              </w:tabs>
              <w:spacing w:before="40" w:after="40"/>
              <w:rPr>
                <w:rFonts w:cs="Arial"/>
                <w:sz w:val="18"/>
                <w:szCs w:val="18"/>
              </w:rPr>
            </w:pPr>
            <w:r w:rsidRPr="002311F6">
              <w:rPr>
                <w:rFonts w:cs="Arial"/>
                <w:sz w:val="18"/>
                <w:szCs w:val="18"/>
              </w:rPr>
              <w:t>Matteo Dell’Amico</w:t>
            </w:r>
          </w:p>
        </w:tc>
      </w:tr>
      <w:tr w:rsidR="00590FCB" w:rsidRPr="002311F6" w14:paraId="253E7B7F" w14:textId="77777777" w:rsidTr="00EC7619">
        <w:tc>
          <w:tcPr>
            <w:tcW w:w="5098" w:type="dxa"/>
            <w:vAlign w:val="bottom"/>
          </w:tcPr>
          <w:p w14:paraId="6740C2E6" w14:textId="2CF933D6" w:rsidR="00590FCB" w:rsidRPr="002311F6" w:rsidRDefault="003375CC" w:rsidP="00D4663C">
            <w:pPr>
              <w:tabs>
                <w:tab w:val="left" w:pos="4395"/>
              </w:tabs>
              <w:spacing w:before="40" w:after="40"/>
              <w:rPr>
                <w:rFonts w:cs="Arial"/>
                <w:sz w:val="18"/>
                <w:szCs w:val="18"/>
              </w:rPr>
            </w:pPr>
            <w:r w:rsidRPr="002311F6">
              <w:rPr>
                <w:rFonts w:cs="Arial"/>
                <w:sz w:val="18"/>
                <w:szCs w:val="18"/>
              </w:rPr>
              <w:t>ASPP</w:t>
            </w:r>
          </w:p>
        </w:tc>
        <w:tc>
          <w:tcPr>
            <w:tcW w:w="4256" w:type="dxa"/>
            <w:vAlign w:val="bottom"/>
          </w:tcPr>
          <w:p w14:paraId="3A81EBC3" w14:textId="6AB375EF" w:rsidR="00CD0BDE" w:rsidRPr="006640D4" w:rsidRDefault="00DC5E61" w:rsidP="00D4663C">
            <w:pPr>
              <w:tabs>
                <w:tab w:val="left" w:pos="4395"/>
              </w:tabs>
              <w:spacing w:before="40" w:after="40"/>
              <w:rPr>
                <w:rFonts w:cs="Arial"/>
                <w:sz w:val="18"/>
                <w:szCs w:val="18"/>
              </w:rPr>
            </w:pPr>
            <w:r w:rsidRPr="000D7197">
              <w:rPr>
                <w:rFonts w:cs="Arial"/>
                <w:sz w:val="18"/>
                <w:szCs w:val="18"/>
                <w:highlight w:val="yellow"/>
              </w:rPr>
              <w:t>Mirko Beduzzi</w:t>
            </w:r>
            <w:r w:rsidR="00F53AF0">
              <w:rPr>
                <w:rFonts w:cs="Arial"/>
                <w:sz w:val="18"/>
                <w:szCs w:val="18"/>
              </w:rPr>
              <w:t xml:space="preserve"> (DIG) </w:t>
            </w:r>
            <w:r w:rsidR="00F53AF0" w:rsidRPr="00F53AF0">
              <w:rPr>
                <w:rFonts w:cs="Arial"/>
                <w:sz w:val="18"/>
                <w:szCs w:val="18"/>
                <w:highlight w:val="green"/>
              </w:rPr>
              <w:t>Fausto Berton (DEIB)</w:t>
            </w:r>
          </w:p>
        </w:tc>
      </w:tr>
      <w:tr w:rsidR="003375CC" w:rsidRPr="002311F6" w14:paraId="2064187F" w14:textId="77777777" w:rsidTr="00EC7619">
        <w:tc>
          <w:tcPr>
            <w:tcW w:w="5098" w:type="dxa"/>
            <w:vAlign w:val="bottom"/>
          </w:tcPr>
          <w:p w14:paraId="15998644" w14:textId="59CC192E" w:rsidR="003375CC" w:rsidRPr="002311F6" w:rsidRDefault="003375CC" w:rsidP="00D4663C">
            <w:pPr>
              <w:tabs>
                <w:tab w:val="left" w:pos="4395"/>
              </w:tabs>
              <w:spacing w:before="40" w:after="40"/>
              <w:rPr>
                <w:rFonts w:cs="Arial"/>
                <w:sz w:val="18"/>
                <w:szCs w:val="18"/>
              </w:rPr>
            </w:pPr>
            <w:r w:rsidRPr="002311F6">
              <w:rPr>
                <w:rFonts w:cs="Arial"/>
                <w:sz w:val="18"/>
                <w:szCs w:val="18"/>
              </w:rPr>
              <w:t>Addetti antincendio</w:t>
            </w:r>
          </w:p>
        </w:tc>
        <w:tc>
          <w:tcPr>
            <w:tcW w:w="4256" w:type="dxa"/>
            <w:vAlign w:val="bottom"/>
          </w:tcPr>
          <w:p w14:paraId="57D2C524" w14:textId="36554DFA" w:rsidR="00CD0BDE" w:rsidRDefault="00DC5E61" w:rsidP="00D4663C">
            <w:pPr>
              <w:tabs>
                <w:tab w:val="left" w:pos="4395"/>
              </w:tabs>
              <w:spacing w:before="40" w:after="40"/>
              <w:rPr>
                <w:rFonts w:cs="Arial"/>
                <w:sz w:val="18"/>
                <w:szCs w:val="18"/>
              </w:rPr>
            </w:pPr>
            <w:r w:rsidRPr="000D7197">
              <w:rPr>
                <w:rFonts w:cs="Arial"/>
                <w:sz w:val="18"/>
                <w:szCs w:val="18"/>
                <w:highlight w:val="yellow"/>
              </w:rPr>
              <w:t>Aventaggiato Paola, Beduzzi Mirko, Cataldi Stefano, Fiasca Diletta, Guzzetta Flavia, Imbrauglio Arturo Giovanni, L'Abbate Dario Francesco, Peverini Stefania, Vivona Serena</w:t>
            </w:r>
            <w:r w:rsidR="00F53AF0">
              <w:rPr>
                <w:rFonts w:cs="Arial"/>
                <w:sz w:val="18"/>
                <w:szCs w:val="18"/>
              </w:rPr>
              <w:t xml:space="preserve"> (DIG)</w:t>
            </w:r>
          </w:p>
          <w:p w14:paraId="060F18E3" w14:textId="0993C727" w:rsidR="00F53AF0" w:rsidRDefault="00F53AF0" w:rsidP="00D4663C">
            <w:pPr>
              <w:tabs>
                <w:tab w:val="left" w:pos="4395"/>
              </w:tabs>
              <w:spacing w:before="40" w:after="40"/>
              <w:rPr>
                <w:rFonts w:cs="Arial"/>
                <w:sz w:val="18"/>
                <w:szCs w:val="18"/>
              </w:rPr>
            </w:pPr>
            <w:r w:rsidRPr="00FB1980">
              <w:rPr>
                <w:rFonts w:cs="Arial"/>
                <w:sz w:val="18"/>
                <w:szCs w:val="18"/>
                <w:highlight w:val="green"/>
              </w:rPr>
              <w:t>Roberto Resmini,</w:t>
            </w:r>
            <w:r w:rsidR="008B7B7B" w:rsidRPr="00FB1980">
              <w:rPr>
                <w:rFonts w:cs="Arial"/>
                <w:sz w:val="18"/>
                <w:szCs w:val="18"/>
                <w:highlight w:val="green"/>
              </w:rPr>
              <w:t xml:space="preserve"> Peruselli Diego, Fantazzini Sabrina, Giuliani Dario, Pontoglio Claudio, Palermo Salvatore, Marino Sara, Maggiore Chiara, , Marchiori Marco, </w:t>
            </w:r>
            <w:r w:rsidR="00FB1980" w:rsidRPr="00FB1980">
              <w:rPr>
                <w:rFonts w:cs="Arial"/>
                <w:sz w:val="18"/>
                <w:szCs w:val="18"/>
                <w:highlight w:val="green"/>
              </w:rPr>
              <w:t>Previtali Vasco, Madaschi Andrea</w:t>
            </w:r>
            <w:r w:rsidR="008B7B7B" w:rsidRPr="00FB1980">
              <w:rPr>
                <w:rFonts w:cs="Arial"/>
                <w:sz w:val="18"/>
                <w:szCs w:val="18"/>
                <w:highlight w:val="green"/>
              </w:rPr>
              <w:t xml:space="preserve">, Fiorini Carlo Ettore, Lacaita Andrea Leonardo, Gatto Alberto, Conci Claudia, Fontana Giulio Angelo Eugenio, </w:t>
            </w:r>
            <w:r w:rsidR="00FB1980" w:rsidRPr="00FB1980">
              <w:rPr>
                <w:rFonts w:cs="Arial"/>
                <w:sz w:val="18"/>
                <w:szCs w:val="18"/>
                <w:highlight w:val="green"/>
              </w:rPr>
              <w:t>Testa Virgilio</w:t>
            </w:r>
            <w:r w:rsidR="008B7B7B" w:rsidRPr="00FB1980">
              <w:rPr>
                <w:rFonts w:cs="Arial"/>
                <w:sz w:val="18"/>
                <w:szCs w:val="18"/>
                <w:highlight w:val="green"/>
              </w:rPr>
              <w:t xml:space="preserve">, Signoroni Lea, </w:t>
            </w:r>
            <w:r w:rsidR="00FB1980" w:rsidRPr="00FB1980">
              <w:rPr>
                <w:rFonts w:cs="Arial"/>
                <w:sz w:val="18"/>
                <w:szCs w:val="18"/>
                <w:highlight w:val="green"/>
              </w:rPr>
              <w:t>Fiori Gianfranco</w:t>
            </w:r>
            <w:r w:rsidR="008B7B7B" w:rsidRPr="00FB1980">
              <w:rPr>
                <w:rFonts w:cs="Arial"/>
                <w:sz w:val="18"/>
                <w:szCs w:val="18"/>
                <w:highlight w:val="green"/>
              </w:rPr>
              <w:t xml:space="preserve"> Berton Fausto, Pedone Isabella, </w:t>
            </w:r>
            <w:r w:rsidR="00FB1980" w:rsidRPr="00FB1980">
              <w:rPr>
                <w:rFonts w:cs="Arial"/>
                <w:sz w:val="18"/>
                <w:szCs w:val="18"/>
                <w:highlight w:val="green"/>
              </w:rPr>
              <w:t>Masci Sergio Vincenzo</w:t>
            </w:r>
            <w:r w:rsidR="008B7B7B" w:rsidRPr="00FB1980">
              <w:rPr>
                <w:rFonts w:cs="Arial"/>
                <w:sz w:val="18"/>
                <w:szCs w:val="18"/>
                <w:highlight w:val="green"/>
              </w:rPr>
              <w:t>, Zuin Marco, Galimberti Sara, Pontoglio Claudio, Bianchi Tommaso</w:t>
            </w:r>
            <w:r w:rsidR="00FB1980" w:rsidRPr="00FB1980">
              <w:rPr>
                <w:rFonts w:cs="Arial"/>
                <w:sz w:val="18"/>
                <w:szCs w:val="18"/>
                <w:highlight w:val="green"/>
              </w:rPr>
              <w:t>, Kerstich Victoria Andrea Michele (DEIB)</w:t>
            </w:r>
          </w:p>
          <w:p w14:paraId="3DC096C0" w14:textId="12EEC3E5" w:rsidR="00F53AF0" w:rsidRPr="006640D4" w:rsidRDefault="00F53AF0" w:rsidP="00D4663C">
            <w:pPr>
              <w:tabs>
                <w:tab w:val="left" w:pos="4395"/>
              </w:tabs>
              <w:spacing w:before="40" w:after="40"/>
              <w:rPr>
                <w:rFonts w:cs="Arial"/>
                <w:sz w:val="18"/>
                <w:szCs w:val="18"/>
              </w:rPr>
            </w:pPr>
          </w:p>
        </w:tc>
      </w:tr>
      <w:tr w:rsidR="003375CC" w:rsidRPr="002311F6" w14:paraId="42541098" w14:textId="77777777" w:rsidTr="00EC7619">
        <w:tc>
          <w:tcPr>
            <w:tcW w:w="5098" w:type="dxa"/>
            <w:vAlign w:val="bottom"/>
          </w:tcPr>
          <w:p w14:paraId="65375E99" w14:textId="693E9003" w:rsidR="003375CC" w:rsidRPr="002311F6" w:rsidRDefault="003375CC" w:rsidP="00D4663C">
            <w:pPr>
              <w:tabs>
                <w:tab w:val="left" w:pos="4395"/>
              </w:tabs>
              <w:spacing w:before="40" w:after="40"/>
              <w:rPr>
                <w:rFonts w:cs="Arial"/>
                <w:sz w:val="18"/>
                <w:szCs w:val="18"/>
              </w:rPr>
            </w:pPr>
            <w:r w:rsidRPr="002311F6">
              <w:rPr>
                <w:rFonts w:cs="Arial"/>
                <w:sz w:val="18"/>
                <w:szCs w:val="18"/>
              </w:rPr>
              <w:lastRenderedPageBreak/>
              <w:t>Medico Competente</w:t>
            </w:r>
          </w:p>
        </w:tc>
        <w:tc>
          <w:tcPr>
            <w:tcW w:w="4256" w:type="dxa"/>
            <w:vAlign w:val="bottom"/>
          </w:tcPr>
          <w:p w14:paraId="1834F2D2" w14:textId="7D1C3C59" w:rsidR="003375CC" w:rsidRPr="006640D4" w:rsidRDefault="005B633E" w:rsidP="00D4663C">
            <w:pPr>
              <w:tabs>
                <w:tab w:val="left" w:pos="4395"/>
              </w:tabs>
              <w:spacing w:before="40" w:after="40"/>
              <w:rPr>
                <w:rFonts w:cs="Arial"/>
                <w:sz w:val="18"/>
                <w:szCs w:val="18"/>
              </w:rPr>
            </w:pPr>
            <w:r w:rsidRPr="006640D4">
              <w:rPr>
                <w:rFonts w:cs="Arial"/>
                <w:sz w:val="18"/>
                <w:szCs w:val="18"/>
              </w:rPr>
              <w:t>Gilberto Marcello Boschiroli</w:t>
            </w:r>
          </w:p>
        </w:tc>
      </w:tr>
      <w:tr w:rsidR="003375CC" w:rsidRPr="002311F6" w14:paraId="63AC6E8F" w14:textId="77777777" w:rsidTr="00EC7619">
        <w:tc>
          <w:tcPr>
            <w:tcW w:w="5098" w:type="dxa"/>
            <w:vAlign w:val="bottom"/>
          </w:tcPr>
          <w:p w14:paraId="691480F0" w14:textId="631A0F69" w:rsidR="003375CC" w:rsidRPr="002311F6" w:rsidRDefault="003375CC" w:rsidP="00D4663C">
            <w:pPr>
              <w:tabs>
                <w:tab w:val="left" w:pos="4395"/>
              </w:tabs>
              <w:spacing w:before="40" w:after="40"/>
              <w:rPr>
                <w:rFonts w:cs="Arial"/>
                <w:sz w:val="18"/>
                <w:szCs w:val="18"/>
              </w:rPr>
            </w:pPr>
            <w:r w:rsidRPr="002311F6">
              <w:rPr>
                <w:rFonts w:cs="Arial"/>
                <w:sz w:val="18"/>
                <w:szCs w:val="18"/>
              </w:rPr>
              <w:t>Addetti al primo soccorso</w:t>
            </w:r>
          </w:p>
        </w:tc>
        <w:tc>
          <w:tcPr>
            <w:tcW w:w="4256" w:type="dxa"/>
            <w:vAlign w:val="bottom"/>
          </w:tcPr>
          <w:p w14:paraId="08BC1D6F" w14:textId="48B754F1" w:rsidR="0084156C" w:rsidRDefault="0084156C" w:rsidP="0084156C">
            <w:pPr>
              <w:rPr>
                <w:sz w:val="18"/>
                <w:szCs w:val="18"/>
              </w:rPr>
            </w:pPr>
            <w:r w:rsidRPr="000D7197">
              <w:rPr>
                <w:sz w:val="18"/>
                <w:szCs w:val="18"/>
                <w:highlight w:val="yellow"/>
              </w:rPr>
              <w:t>Aventaggiato Paola, Beduzzi Mirko, Bellazzecca Enrico, Bengo Irene, Cataldi Stefano, Duran Claudio Bruno, Grassi Laura, Guzzetta Flavia, Imbrauglio Arturo Giovanni, L'Abbate Dario Francesco, Lucini Paioni Alessandro, Mor Andrea, Peverini Stefania, Polenghi Adalberto, Rossi Monica, Rossini Matteo, Tedaldi Gianluca</w:t>
            </w:r>
            <w:r w:rsidR="00F53AF0">
              <w:rPr>
                <w:sz w:val="18"/>
                <w:szCs w:val="18"/>
              </w:rPr>
              <w:t xml:space="preserve"> (DIG)</w:t>
            </w:r>
          </w:p>
          <w:p w14:paraId="5C1D2D2A" w14:textId="77777777" w:rsidR="00F53AF0" w:rsidRDefault="00F53AF0" w:rsidP="0084156C">
            <w:pPr>
              <w:rPr>
                <w:sz w:val="18"/>
                <w:szCs w:val="18"/>
              </w:rPr>
            </w:pPr>
          </w:p>
          <w:p w14:paraId="52A3742B" w14:textId="1BF2B14C" w:rsidR="00CD0BDE" w:rsidRPr="006640D4" w:rsidRDefault="00F53AF0" w:rsidP="00D4663C">
            <w:pPr>
              <w:tabs>
                <w:tab w:val="left" w:pos="4395"/>
              </w:tabs>
              <w:spacing w:before="40" w:after="40"/>
              <w:rPr>
                <w:rFonts w:cs="Arial"/>
                <w:sz w:val="18"/>
                <w:szCs w:val="18"/>
              </w:rPr>
            </w:pPr>
            <w:r w:rsidRPr="00FB1980">
              <w:rPr>
                <w:rFonts w:cs="Arial"/>
                <w:sz w:val="18"/>
                <w:szCs w:val="18"/>
                <w:highlight w:val="green"/>
              </w:rPr>
              <w:t xml:space="preserve">Roberto Resmini, Passaro Natascia, Peruselli Diego, Viale Alessandra, Fontanarosa Laura, </w:t>
            </w:r>
            <w:r w:rsidR="008B7B7B" w:rsidRPr="00FB1980">
              <w:rPr>
                <w:rFonts w:cs="Arial"/>
                <w:sz w:val="18"/>
                <w:szCs w:val="18"/>
                <w:highlight w:val="green"/>
              </w:rPr>
              <w:t>Brambilla Laura, D'Antonio Vincenzo, Zitta Chiara, Fantazzini Sabrina, Bredice Verdiana, Giuliani Dario, Pontoglio Claudio, Palermo Salvatore, Marino Sara, Maggiore Chiara, Hasalliu Paola, Aloisio Emilia, Marchiori Marco, De Giovanni Luca Luigi, Conti Fabio, Laureanti Rita, Galota Antonio, Fiorini Carlo Ettore, Lacaita Andrea Leonardo, Gatto Alberto, Conci Claudia, Fontana Giulio Angelo Eugenio, Ballesteros Marjorie, Signoroni Lea, Lo Mauro Maria Antonella, Morichetti Francesco, Berton Fausto, Pedone Isabella, Nassivera Serena, Zuin Marco, Galimberti Sara, Pontoglio Claudio, Bianchi Tommaso</w:t>
            </w:r>
            <w:r w:rsidR="00FB1980" w:rsidRPr="00FB1980">
              <w:rPr>
                <w:rFonts w:cs="Arial"/>
                <w:sz w:val="18"/>
                <w:szCs w:val="18"/>
                <w:highlight w:val="green"/>
              </w:rPr>
              <w:t xml:space="preserve"> (DEIB</w:t>
            </w:r>
            <w:r w:rsidR="00FB1980">
              <w:rPr>
                <w:rFonts w:cs="Arial"/>
                <w:sz w:val="18"/>
                <w:szCs w:val="18"/>
              </w:rPr>
              <w:t>)</w:t>
            </w:r>
          </w:p>
        </w:tc>
      </w:tr>
      <w:tr w:rsidR="003375CC" w:rsidRPr="002311F6" w14:paraId="3E4DD679" w14:textId="77777777" w:rsidTr="00EC7619">
        <w:tc>
          <w:tcPr>
            <w:tcW w:w="5098" w:type="dxa"/>
            <w:vAlign w:val="bottom"/>
          </w:tcPr>
          <w:p w14:paraId="691A5517" w14:textId="51A36FD8" w:rsidR="003375CC" w:rsidRPr="002311F6" w:rsidRDefault="003375CC" w:rsidP="00D4663C">
            <w:pPr>
              <w:tabs>
                <w:tab w:val="left" w:pos="4395"/>
              </w:tabs>
              <w:spacing w:before="40" w:after="40"/>
              <w:rPr>
                <w:rFonts w:cs="Arial"/>
                <w:sz w:val="18"/>
                <w:szCs w:val="18"/>
              </w:rPr>
            </w:pPr>
            <w:r w:rsidRPr="002311F6">
              <w:rPr>
                <w:rFonts w:cs="Arial"/>
                <w:sz w:val="18"/>
                <w:szCs w:val="18"/>
              </w:rPr>
              <w:t>RLS</w:t>
            </w:r>
          </w:p>
        </w:tc>
        <w:tc>
          <w:tcPr>
            <w:tcW w:w="4256" w:type="dxa"/>
            <w:vAlign w:val="bottom"/>
          </w:tcPr>
          <w:p w14:paraId="323F37D6" w14:textId="025B5AE2" w:rsidR="003375CC" w:rsidRPr="002311F6" w:rsidRDefault="003375CC" w:rsidP="00D4663C">
            <w:pPr>
              <w:tabs>
                <w:tab w:val="left" w:pos="4395"/>
              </w:tabs>
              <w:spacing w:before="40" w:after="40"/>
              <w:rPr>
                <w:rFonts w:cs="Arial"/>
                <w:sz w:val="18"/>
                <w:szCs w:val="18"/>
              </w:rPr>
            </w:pPr>
            <w:r w:rsidRPr="002311F6">
              <w:rPr>
                <w:rFonts w:cs="Arial"/>
                <w:sz w:val="18"/>
                <w:szCs w:val="18"/>
              </w:rPr>
              <w:t>Anna Maria Tosatto, Giorgio Iovino, Gregorio Chiarenza, Ivana Clemenza, Lucio Araneo, Paola Rita Magno, Sergio Colombo, Virgilio Testa, Elena Vismara</w:t>
            </w:r>
          </w:p>
        </w:tc>
      </w:tr>
    </w:tbl>
    <w:p w14:paraId="46627050" w14:textId="5C46B6CA" w:rsidR="003D2EE4" w:rsidRPr="009B2917" w:rsidRDefault="003D2EE4" w:rsidP="004471B7">
      <w:pPr>
        <w:tabs>
          <w:tab w:val="left" w:pos="426"/>
        </w:tabs>
        <w:spacing w:line="360" w:lineRule="auto"/>
        <w:rPr>
          <w:rFonts w:cs="Arial"/>
          <w:i/>
          <w:sz w:val="20"/>
          <w:szCs w:val="20"/>
        </w:rPr>
      </w:pPr>
    </w:p>
    <w:p w14:paraId="497B7EE2" w14:textId="05301F8B" w:rsidR="00293768" w:rsidRDefault="00293768" w:rsidP="004471B7">
      <w:pPr>
        <w:spacing w:line="360" w:lineRule="auto"/>
        <w:jc w:val="left"/>
        <w:rPr>
          <w:rFonts w:cs="Arial"/>
          <w:i/>
          <w:sz w:val="20"/>
          <w:szCs w:val="20"/>
          <w:highlight w:val="yellow"/>
        </w:rPr>
      </w:pPr>
      <w:r>
        <w:rPr>
          <w:rFonts w:cs="Arial"/>
          <w:i/>
          <w:sz w:val="20"/>
          <w:szCs w:val="20"/>
          <w:highlight w:val="yellow"/>
        </w:rPr>
        <w:br w:type="page"/>
      </w:r>
    </w:p>
    <w:p w14:paraId="715C3509" w14:textId="5CA3C264" w:rsidR="00CD5E08" w:rsidRPr="00795CE5" w:rsidRDefault="008F456F" w:rsidP="004471B7">
      <w:pPr>
        <w:pStyle w:val="TITOLO10"/>
        <w:spacing w:before="0" w:after="0" w:line="360" w:lineRule="auto"/>
      </w:pPr>
      <w:bookmarkStart w:id="7" w:name="_Toc215064370"/>
      <w:r>
        <w:lastRenderedPageBreak/>
        <w:t>2</w:t>
      </w:r>
      <w:r w:rsidR="00FD6234" w:rsidRPr="00795CE5">
        <w:t xml:space="preserve"> </w:t>
      </w:r>
      <w:r w:rsidR="00CD5E08" w:rsidRPr="00795CE5">
        <w:t xml:space="preserve">AREE, FASI </w:t>
      </w:r>
      <w:r w:rsidR="004471B7">
        <w:t xml:space="preserve">ATTIVITA’ </w:t>
      </w:r>
      <w:r w:rsidR="00CD5E08" w:rsidRPr="00795CE5">
        <w:t>E RISCHI SPECIFICI</w:t>
      </w:r>
      <w:bookmarkEnd w:id="7"/>
    </w:p>
    <w:p w14:paraId="413A4034" w14:textId="6386E321" w:rsidR="00CD5E08" w:rsidRPr="001B69CF" w:rsidRDefault="001B69CF" w:rsidP="004471B7">
      <w:pPr>
        <w:spacing w:line="360" w:lineRule="auto"/>
        <w:jc w:val="left"/>
        <w:rPr>
          <w:rFonts w:cs="Arial"/>
          <w:i/>
          <w:iCs/>
          <w:sz w:val="20"/>
          <w:szCs w:val="20"/>
        </w:rPr>
      </w:pPr>
      <w:r w:rsidRPr="001B69CF">
        <w:rPr>
          <w:rFonts w:cs="Arial"/>
          <w:i/>
          <w:iCs/>
          <w:sz w:val="20"/>
          <w:szCs w:val="20"/>
        </w:rPr>
        <w:t>indicare</w:t>
      </w:r>
    </w:p>
    <w:p w14:paraId="66FA1C4F" w14:textId="51B92B61" w:rsidR="001D69CB" w:rsidRDefault="00E25C5F" w:rsidP="001E1072">
      <w:pPr>
        <w:spacing w:line="360" w:lineRule="auto"/>
        <w:jc w:val="left"/>
        <w:rPr>
          <w:rFonts w:cs="Arial"/>
          <w:b/>
          <w:bCs/>
          <w:szCs w:val="22"/>
          <w:u w:val="single"/>
        </w:rPr>
      </w:pPr>
      <w:r w:rsidRPr="00E25C5F">
        <w:rPr>
          <w:rFonts w:cs="Arial"/>
          <w:b/>
          <w:bCs/>
          <w:szCs w:val="22"/>
          <w:u w:val="single"/>
        </w:rPr>
        <w:t xml:space="preserve">AREE DI LAVORO IN CUI SARANNO ESEGUITE LE </w:t>
      </w:r>
      <w:r>
        <w:rPr>
          <w:rFonts w:cs="Arial"/>
          <w:b/>
          <w:bCs/>
          <w:szCs w:val="22"/>
          <w:u w:val="single"/>
        </w:rPr>
        <w:t>ATTIVITA’ OGGETTO DEL</w:t>
      </w:r>
      <w:r w:rsidRPr="00E25C5F">
        <w:rPr>
          <w:rFonts w:cs="Arial"/>
          <w:b/>
          <w:bCs/>
          <w:szCs w:val="22"/>
          <w:u w:val="single"/>
        </w:rPr>
        <w:t xml:space="preserve"> CONTRATTO</w:t>
      </w:r>
    </w:p>
    <w:p w14:paraId="21C85E33" w14:textId="395CF7F9" w:rsidR="004475D0" w:rsidRDefault="004475D0" w:rsidP="004475D0">
      <w:pPr>
        <w:spacing w:line="360" w:lineRule="auto"/>
        <w:jc w:val="left"/>
        <w:rPr>
          <w:rFonts w:cs="Arial"/>
          <w:sz w:val="20"/>
          <w:szCs w:val="20"/>
        </w:rPr>
      </w:pPr>
      <w:r>
        <w:rPr>
          <w:rFonts w:cs="Arial"/>
          <w:sz w:val="20"/>
          <w:szCs w:val="20"/>
        </w:rPr>
        <w:t>Si riportano nella tabella seguente le aree oggetto dell’intervento.</w:t>
      </w:r>
    </w:p>
    <w:tbl>
      <w:tblPr>
        <w:tblStyle w:val="Grigliatabella"/>
        <w:tblW w:w="0" w:type="auto"/>
        <w:jc w:val="center"/>
        <w:tblLook w:val="04A0" w:firstRow="1" w:lastRow="0" w:firstColumn="1" w:lastColumn="0" w:noHBand="0" w:noVBand="1"/>
      </w:tblPr>
      <w:tblGrid>
        <w:gridCol w:w="390"/>
        <w:gridCol w:w="4408"/>
        <w:gridCol w:w="350"/>
        <w:gridCol w:w="4480"/>
      </w:tblGrid>
      <w:tr w:rsidR="008C47A7" w:rsidRPr="00611860" w14:paraId="09B685E8" w14:textId="77777777" w:rsidTr="007F17BB">
        <w:trPr>
          <w:jc w:val="center"/>
        </w:trPr>
        <w:tc>
          <w:tcPr>
            <w:tcW w:w="390" w:type="dxa"/>
          </w:tcPr>
          <w:p w14:paraId="52F774DE" w14:textId="7E21DC42" w:rsidR="008C47A7" w:rsidRPr="00611860" w:rsidRDefault="00FB1980" w:rsidP="00D4663C">
            <w:pPr>
              <w:spacing w:before="40" w:after="40"/>
              <w:jc w:val="left"/>
              <w:rPr>
                <w:rFonts w:cs="Arial"/>
                <w:sz w:val="20"/>
                <w:szCs w:val="20"/>
              </w:rPr>
            </w:pPr>
            <w:r w:rsidRPr="00FB1980">
              <w:rPr>
                <w:rFonts w:cs="Arial"/>
                <w:sz w:val="20"/>
                <w:szCs w:val="20"/>
                <w:highlight w:val="green"/>
              </w:rPr>
              <w:t>X</w:t>
            </w:r>
          </w:p>
        </w:tc>
        <w:tc>
          <w:tcPr>
            <w:tcW w:w="4408" w:type="dxa"/>
          </w:tcPr>
          <w:p w14:paraId="7A4B3EBD" w14:textId="7C1CF64D" w:rsidR="008C47A7" w:rsidRPr="00611860" w:rsidRDefault="008C47A7" w:rsidP="00D4663C">
            <w:pPr>
              <w:spacing w:before="40" w:after="40"/>
              <w:jc w:val="left"/>
              <w:rPr>
                <w:rFonts w:cs="Arial"/>
                <w:sz w:val="20"/>
                <w:szCs w:val="20"/>
              </w:rPr>
            </w:pPr>
            <w:r w:rsidRPr="00611860">
              <w:rPr>
                <w:rFonts w:cs="Arial"/>
                <w:sz w:val="20"/>
                <w:szCs w:val="20"/>
              </w:rPr>
              <w:t>Atrio</w:t>
            </w:r>
            <w:r w:rsidR="00FB1980">
              <w:rPr>
                <w:rFonts w:cs="Arial"/>
                <w:sz w:val="20"/>
                <w:szCs w:val="20"/>
              </w:rPr>
              <w:t xml:space="preserve"> Sala Conferenze</w:t>
            </w:r>
          </w:p>
        </w:tc>
        <w:tc>
          <w:tcPr>
            <w:tcW w:w="350" w:type="dxa"/>
          </w:tcPr>
          <w:p w14:paraId="33B2CD8D" w14:textId="1D7C7464" w:rsidR="008C47A7" w:rsidRPr="00611860" w:rsidRDefault="008C47A7" w:rsidP="00D4663C">
            <w:pPr>
              <w:spacing w:before="40" w:after="40"/>
              <w:jc w:val="left"/>
              <w:rPr>
                <w:rFonts w:cs="Arial"/>
                <w:sz w:val="20"/>
                <w:szCs w:val="20"/>
              </w:rPr>
            </w:pPr>
          </w:p>
        </w:tc>
        <w:tc>
          <w:tcPr>
            <w:tcW w:w="4480" w:type="dxa"/>
          </w:tcPr>
          <w:p w14:paraId="6D845B7C" w14:textId="4DBC9299" w:rsidR="008C47A7" w:rsidRPr="00611860" w:rsidRDefault="008C47A7" w:rsidP="00D4663C">
            <w:pPr>
              <w:spacing w:before="40" w:after="40"/>
              <w:jc w:val="left"/>
              <w:rPr>
                <w:rFonts w:cs="Arial"/>
                <w:sz w:val="20"/>
                <w:szCs w:val="20"/>
              </w:rPr>
            </w:pPr>
            <w:r w:rsidRPr="00611860">
              <w:rPr>
                <w:rFonts w:cs="Arial"/>
                <w:sz w:val="20"/>
                <w:szCs w:val="20"/>
              </w:rPr>
              <w:t>Locale di servizio /deposito</w:t>
            </w:r>
            <w:r w:rsidR="00BD108D">
              <w:rPr>
                <w:rFonts w:cs="Arial"/>
                <w:sz w:val="20"/>
                <w:szCs w:val="20"/>
              </w:rPr>
              <w:t>/magazzino</w:t>
            </w:r>
          </w:p>
        </w:tc>
      </w:tr>
      <w:tr w:rsidR="008C47A7" w:rsidRPr="00611860" w14:paraId="630AD9E2" w14:textId="77777777" w:rsidTr="007F17BB">
        <w:trPr>
          <w:jc w:val="center"/>
        </w:trPr>
        <w:tc>
          <w:tcPr>
            <w:tcW w:w="390" w:type="dxa"/>
          </w:tcPr>
          <w:p w14:paraId="3A3BD173" w14:textId="217F4C9E" w:rsidR="008C47A7" w:rsidRPr="00611860" w:rsidRDefault="008C47A7" w:rsidP="00D4663C">
            <w:pPr>
              <w:spacing w:before="40" w:after="40"/>
              <w:jc w:val="left"/>
              <w:rPr>
                <w:rFonts w:cs="Arial"/>
                <w:sz w:val="20"/>
                <w:szCs w:val="20"/>
              </w:rPr>
            </w:pPr>
          </w:p>
        </w:tc>
        <w:tc>
          <w:tcPr>
            <w:tcW w:w="4408" w:type="dxa"/>
          </w:tcPr>
          <w:p w14:paraId="23DEFD26" w14:textId="2F23C75F" w:rsidR="008C47A7" w:rsidRPr="00611860" w:rsidRDefault="008C47A7" w:rsidP="00D4663C">
            <w:pPr>
              <w:spacing w:before="40" w:after="40"/>
              <w:jc w:val="left"/>
              <w:rPr>
                <w:rFonts w:cs="Arial"/>
                <w:sz w:val="20"/>
                <w:szCs w:val="20"/>
              </w:rPr>
            </w:pPr>
            <w:r w:rsidRPr="00611860">
              <w:rPr>
                <w:rFonts w:cs="Arial"/>
                <w:sz w:val="20"/>
                <w:szCs w:val="20"/>
              </w:rPr>
              <w:t>Portineria</w:t>
            </w:r>
          </w:p>
        </w:tc>
        <w:tc>
          <w:tcPr>
            <w:tcW w:w="350" w:type="dxa"/>
          </w:tcPr>
          <w:p w14:paraId="3CA26283" w14:textId="40943262" w:rsidR="008C47A7" w:rsidRPr="00611860" w:rsidRDefault="008C47A7" w:rsidP="00D4663C">
            <w:pPr>
              <w:spacing w:before="40" w:after="40"/>
              <w:jc w:val="left"/>
              <w:rPr>
                <w:rFonts w:cs="Arial"/>
                <w:sz w:val="20"/>
                <w:szCs w:val="20"/>
              </w:rPr>
            </w:pPr>
          </w:p>
        </w:tc>
        <w:tc>
          <w:tcPr>
            <w:tcW w:w="4480" w:type="dxa"/>
          </w:tcPr>
          <w:p w14:paraId="3CAA0EE9" w14:textId="4E0C5772" w:rsidR="008C47A7" w:rsidRPr="00611860" w:rsidRDefault="008757C5" w:rsidP="00D4663C">
            <w:pPr>
              <w:spacing w:before="40" w:after="40"/>
              <w:jc w:val="left"/>
              <w:rPr>
                <w:rFonts w:cs="Arial"/>
                <w:sz w:val="20"/>
                <w:szCs w:val="20"/>
              </w:rPr>
            </w:pPr>
            <w:r>
              <w:rPr>
                <w:rFonts w:cs="Arial"/>
                <w:sz w:val="20"/>
                <w:szCs w:val="20"/>
              </w:rPr>
              <w:t xml:space="preserve">Locali tecnici/impianti </w:t>
            </w:r>
            <w:r w:rsidR="007F17BB">
              <w:rPr>
                <w:rFonts w:cs="Arial"/>
                <w:sz w:val="20"/>
                <w:szCs w:val="20"/>
              </w:rPr>
              <w:t>tecnici</w:t>
            </w:r>
          </w:p>
        </w:tc>
      </w:tr>
      <w:tr w:rsidR="008C47A7" w:rsidRPr="00611860" w14:paraId="3FF1328D" w14:textId="77777777" w:rsidTr="007F17BB">
        <w:trPr>
          <w:jc w:val="center"/>
        </w:trPr>
        <w:tc>
          <w:tcPr>
            <w:tcW w:w="390" w:type="dxa"/>
          </w:tcPr>
          <w:p w14:paraId="325599C1" w14:textId="56CE8A23" w:rsidR="008C47A7" w:rsidRPr="000D7197" w:rsidRDefault="0084156C" w:rsidP="00D4663C">
            <w:pPr>
              <w:spacing w:before="40" w:after="40"/>
              <w:jc w:val="left"/>
              <w:rPr>
                <w:rFonts w:cs="Arial"/>
                <w:sz w:val="20"/>
                <w:szCs w:val="20"/>
              </w:rPr>
            </w:pPr>
            <w:r w:rsidRPr="000D7197">
              <w:rPr>
                <w:rFonts w:cs="Arial"/>
                <w:sz w:val="20"/>
                <w:szCs w:val="20"/>
              </w:rPr>
              <w:t>X</w:t>
            </w:r>
          </w:p>
        </w:tc>
        <w:tc>
          <w:tcPr>
            <w:tcW w:w="4408" w:type="dxa"/>
          </w:tcPr>
          <w:p w14:paraId="18F8551C" w14:textId="4D5BC8D6" w:rsidR="008C47A7" w:rsidRPr="000D7197" w:rsidRDefault="008C47A7" w:rsidP="00D4663C">
            <w:pPr>
              <w:spacing w:before="40" w:after="40"/>
              <w:jc w:val="left"/>
              <w:rPr>
                <w:rFonts w:cs="Arial"/>
                <w:sz w:val="20"/>
                <w:szCs w:val="20"/>
              </w:rPr>
            </w:pPr>
            <w:r w:rsidRPr="000D7197">
              <w:rPr>
                <w:rFonts w:cs="Arial"/>
                <w:sz w:val="20"/>
                <w:szCs w:val="20"/>
              </w:rPr>
              <w:t>Uffici e sale riunioni</w:t>
            </w:r>
          </w:p>
        </w:tc>
        <w:tc>
          <w:tcPr>
            <w:tcW w:w="350" w:type="dxa"/>
          </w:tcPr>
          <w:p w14:paraId="09E5DE67" w14:textId="105D9E3D" w:rsidR="008C47A7" w:rsidRPr="000D7197" w:rsidRDefault="0084156C" w:rsidP="00D4663C">
            <w:pPr>
              <w:spacing w:before="40" w:after="40"/>
              <w:jc w:val="left"/>
              <w:rPr>
                <w:rFonts w:cs="Arial"/>
                <w:sz w:val="20"/>
                <w:szCs w:val="20"/>
                <w:highlight w:val="yellow"/>
              </w:rPr>
            </w:pPr>
            <w:r w:rsidRPr="000D7197">
              <w:rPr>
                <w:rFonts w:cs="Arial"/>
                <w:sz w:val="20"/>
                <w:szCs w:val="20"/>
                <w:highlight w:val="yellow"/>
              </w:rPr>
              <w:t>X</w:t>
            </w:r>
          </w:p>
        </w:tc>
        <w:tc>
          <w:tcPr>
            <w:tcW w:w="4480" w:type="dxa"/>
          </w:tcPr>
          <w:p w14:paraId="5291D6FB" w14:textId="1FEE1BB9" w:rsidR="008C47A7" w:rsidRPr="000D7197" w:rsidRDefault="008C47A7" w:rsidP="00D4663C">
            <w:pPr>
              <w:spacing w:before="40" w:after="40"/>
              <w:jc w:val="left"/>
              <w:rPr>
                <w:rFonts w:cs="Arial"/>
                <w:sz w:val="20"/>
                <w:szCs w:val="20"/>
                <w:highlight w:val="yellow"/>
              </w:rPr>
            </w:pPr>
            <w:r w:rsidRPr="000D7197">
              <w:rPr>
                <w:rFonts w:cs="Arial"/>
                <w:sz w:val="20"/>
                <w:szCs w:val="20"/>
                <w:highlight w:val="yellow"/>
              </w:rPr>
              <w:t>Zone controllate /sorvegliate</w:t>
            </w:r>
          </w:p>
        </w:tc>
      </w:tr>
      <w:tr w:rsidR="008C47A7" w:rsidRPr="004E7E18" w14:paraId="6D7FD3A5" w14:textId="77777777" w:rsidTr="007F17BB">
        <w:trPr>
          <w:jc w:val="center"/>
        </w:trPr>
        <w:tc>
          <w:tcPr>
            <w:tcW w:w="390" w:type="dxa"/>
          </w:tcPr>
          <w:p w14:paraId="232D1D1F" w14:textId="5B37FD96" w:rsidR="008C47A7" w:rsidRPr="006640D4" w:rsidRDefault="008C47A7" w:rsidP="00D4663C">
            <w:pPr>
              <w:spacing w:before="40" w:after="40"/>
              <w:jc w:val="left"/>
              <w:rPr>
                <w:rFonts w:cs="Arial"/>
                <w:sz w:val="20"/>
                <w:szCs w:val="20"/>
              </w:rPr>
            </w:pPr>
          </w:p>
        </w:tc>
        <w:tc>
          <w:tcPr>
            <w:tcW w:w="4408" w:type="dxa"/>
          </w:tcPr>
          <w:p w14:paraId="14C2F632" w14:textId="453D38AF" w:rsidR="008C47A7" w:rsidRPr="006640D4" w:rsidRDefault="008C47A7" w:rsidP="00D4663C">
            <w:pPr>
              <w:spacing w:before="40" w:after="40"/>
              <w:jc w:val="left"/>
              <w:rPr>
                <w:rFonts w:cs="Arial"/>
                <w:sz w:val="20"/>
                <w:szCs w:val="20"/>
              </w:rPr>
            </w:pPr>
            <w:r w:rsidRPr="006640D4">
              <w:rPr>
                <w:rFonts w:cs="Arial"/>
                <w:sz w:val="20"/>
                <w:szCs w:val="20"/>
              </w:rPr>
              <w:t>Laboratori informatic</w:t>
            </w:r>
            <w:r w:rsidR="00FA4827" w:rsidRPr="006640D4">
              <w:rPr>
                <w:rFonts w:cs="Arial"/>
                <w:sz w:val="20"/>
                <w:szCs w:val="20"/>
              </w:rPr>
              <w:t>I</w:t>
            </w:r>
          </w:p>
        </w:tc>
        <w:tc>
          <w:tcPr>
            <w:tcW w:w="350" w:type="dxa"/>
          </w:tcPr>
          <w:p w14:paraId="166B9E07" w14:textId="74D1102E" w:rsidR="008C47A7" w:rsidRPr="006640D4" w:rsidRDefault="008C47A7" w:rsidP="00D4663C">
            <w:pPr>
              <w:spacing w:before="40" w:after="40"/>
              <w:jc w:val="left"/>
              <w:rPr>
                <w:rFonts w:cs="Arial"/>
                <w:sz w:val="20"/>
                <w:szCs w:val="20"/>
              </w:rPr>
            </w:pPr>
          </w:p>
        </w:tc>
        <w:tc>
          <w:tcPr>
            <w:tcW w:w="4480" w:type="dxa"/>
          </w:tcPr>
          <w:p w14:paraId="399A3F6C" w14:textId="5BD2AFDA" w:rsidR="008C47A7" w:rsidRPr="006640D4" w:rsidRDefault="008C47A7" w:rsidP="00D4663C">
            <w:pPr>
              <w:spacing w:before="40" w:after="40"/>
              <w:jc w:val="left"/>
              <w:rPr>
                <w:rFonts w:cs="Arial"/>
                <w:sz w:val="20"/>
                <w:szCs w:val="20"/>
              </w:rPr>
            </w:pPr>
            <w:r w:rsidRPr="006640D4">
              <w:rPr>
                <w:rFonts w:cs="Arial"/>
                <w:sz w:val="20"/>
                <w:szCs w:val="20"/>
              </w:rPr>
              <w:t>Parcheggio</w:t>
            </w:r>
          </w:p>
        </w:tc>
      </w:tr>
      <w:tr w:rsidR="008C47A7" w:rsidRPr="004E7E18" w14:paraId="43D84318" w14:textId="77777777" w:rsidTr="007F17BB">
        <w:trPr>
          <w:jc w:val="center"/>
        </w:trPr>
        <w:tc>
          <w:tcPr>
            <w:tcW w:w="390" w:type="dxa"/>
          </w:tcPr>
          <w:p w14:paraId="5BE750BC" w14:textId="4C965753" w:rsidR="008C47A7" w:rsidRPr="006640D4" w:rsidRDefault="008C47A7" w:rsidP="00D4663C">
            <w:pPr>
              <w:spacing w:before="40" w:after="40"/>
              <w:jc w:val="left"/>
              <w:rPr>
                <w:rFonts w:cs="Arial"/>
                <w:sz w:val="20"/>
                <w:szCs w:val="20"/>
              </w:rPr>
            </w:pPr>
          </w:p>
        </w:tc>
        <w:tc>
          <w:tcPr>
            <w:tcW w:w="4408" w:type="dxa"/>
          </w:tcPr>
          <w:p w14:paraId="5411166F" w14:textId="64734F9F" w:rsidR="008C47A7" w:rsidRPr="006640D4" w:rsidRDefault="008C47A7" w:rsidP="00D4663C">
            <w:pPr>
              <w:spacing w:before="40" w:after="40"/>
              <w:jc w:val="left"/>
              <w:rPr>
                <w:rFonts w:cs="Arial"/>
                <w:sz w:val="20"/>
                <w:szCs w:val="20"/>
              </w:rPr>
            </w:pPr>
            <w:r w:rsidRPr="006640D4">
              <w:rPr>
                <w:rFonts w:cs="Arial"/>
                <w:sz w:val="20"/>
                <w:szCs w:val="20"/>
              </w:rPr>
              <w:t>Laboratorio chimico/biologico</w:t>
            </w:r>
          </w:p>
        </w:tc>
        <w:tc>
          <w:tcPr>
            <w:tcW w:w="350" w:type="dxa"/>
          </w:tcPr>
          <w:p w14:paraId="2E968DDF" w14:textId="781DE326" w:rsidR="008C47A7" w:rsidRPr="006640D4" w:rsidRDefault="00FB1980" w:rsidP="00D4663C">
            <w:pPr>
              <w:spacing w:before="40" w:after="40"/>
              <w:jc w:val="left"/>
              <w:rPr>
                <w:rFonts w:cs="Arial"/>
                <w:sz w:val="20"/>
                <w:szCs w:val="20"/>
              </w:rPr>
            </w:pPr>
            <w:r w:rsidRPr="00FB1980">
              <w:rPr>
                <w:rFonts w:cs="Arial"/>
                <w:sz w:val="20"/>
                <w:szCs w:val="20"/>
                <w:highlight w:val="green"/>
              </w:rPr>
              <w:t>X</w:t>
            </w:r>
          </w:p>
        </w:tc>
        <w:tc>
          <w:tcPr>
            <w:tcW w:w="4480" w:type="dxa"/>
          </w:tcPr>
          <w:p w14:paraId="60CD6CEA" w14:textId="1E2B7DEB" w:rsidR="008C47A7" w:rsidRPr="006640D4" w:rsidRDefault="008C47A7" w:rsidP="00D4663C">
            <w:pPr>
              <w:spacing w:before="40" w:after="40"/>
              <w:jc w:val="left"/>
              <w:rPr>
                <w:rFonts w:cs="Arial"/>
                <w:sz w:val="20"/>
                <w:szCs w:val="20"/>
              </w:rPr>
            </w:pPr>
            <w:r w:rsidRPr="006640D4">
              <w:rPr>
                <w:rFonts w:cs="Arial"/>
                <w:sz w:val="20"/>
                <w:szCs w:val="20"/>
              </w:rPr>
              <w:t>Aree esterne con viabilità carraia e pedonale</w:t>
            </w:r>
          </w:p>
        </w:tc>
      </w:tr>
      <w:tr w:rsidR="007F17BB" w:rsidRPr="004E7E18" w14:paraId="1C911199" w14:textId="77777777" w:rsidTr="007F17BB">
        <w:trPr>
          <w:jc w:val="center"/>
        </w:trPr>
        <w:tc>
          <w:tcPr>
            <w:tcW w:w="390" w:type="dxa"/>
          </w:tcPr>
          <w:p w14:paraId="252E8FA1" w14:textId="3EA0F999" w:rsidR="007F17BB" w:rsidRPr="006640D4" w:rsidRDefault="007F17BB" w:rsidP="007F17BB">
            <w:pPr>
              <w:spacing w:before="40" w:after="40"/>
              <w:jc w:val="left"/>
              <w:rPr>
                <w:rFonts w:cs="Arial"/>
                <w:sz w:val="20"/>
                <w:szCs w:val="20"/>
              </w:rPr>
            </w:pPr>
          </w:p>
        </w:tc>
        <w:tc>
          <w:tcPr>
            <w:tcW w:w="4408" w:type="dxa"/>
          </w:tcPr>
          <w:p w14:paraId="0648D102" w14:textId="0238FFA1" w:rsidR="007F17BB" w:rsidRPr="006640D4" w:rsidRDefault="007F17BB" w:rsidP="007F17BB">
            <w:pPr>
              <w:spacing w:before="40" w:after="40"/>
              <w:jc w:val="left"/>
              <w:rPr>
                <w:rFonts w:cs="Arial"/>
                <w:sz w:val="20"/>
                <w:szCs w:val="20"/>
              </w:rPr>
            </w:pPr>
            <w:r w:rsidRPr="006640D4">
              <w:rPr>
                <w:rFonts w:cs="Arial"/>
                <w:sz w:val="20"/>
                <w:szCs w:val="20"/>
              </w:rPr>
              <w:t>Laboratorio fisico/ingegneristico</w:t>
            </w:r>
          </w:p>
        </w:tc>
        <w:tc>
          <w:tcPr>
            <w:tcW w:w="350" w:type="dxa"/>
          </w:tcPr>
          <w:p w14:paraId="3286F213" w14:textId="0B58CE8B" w:rsidR="007F17BB" w:rsidRPr="006640D4" w:rsidRDefault="007F17BB" w:rsidP="007F17BB">
            <w:pPr>
              <w:spacing w:before="40" w:after="40"/>
              <w:jc w:val="left"/>
              <w:rPr>
                <w:rFonts w:cs="Arial"/>
                <w:sz w:val="20"/>
                <w:szCs w:val="20"/>
              </w:rPr>
            </w:pPr>
          </w:p>
        </w:tc>
        <w:tc>
          <w:tcPr>
            <w:tcW w:w="4480" w:type="dxa"/>
          </w:tcPr>
          <w:p w14:paraId="7E018D27" w14:textId="32B7EF32" w:rsidR="007F17BB" w:rsidRPr="006640D4" w:rsidRDefault="007F17BB" w:rsidP="007F17BB">
            <w:pPr>
              <w:spacing w:before="40" w:after="40"/>
              <w:jc w:val="left"/>
              <w:rPr>
                <w:rFonts w:cs="Arial"/>
                <w:sz w:val="20"/>
                <w:szCs w:val="20"/>
              </w:rPr>
            </w:pPr>
            <w:r w:rsidRPr="006640D4">
              <w:rPr>
                <w:rFonts w:cs="Arial"/>
                <w:sz w:val="20"/>
                <w:szCs w:val="20"/>
              </w:rPr>
              <w:t>Tetto</w:t>
            </w:r>
          </w:p>
        </w:tc>
      </w:tr>
      <w:tr w:rsidR="007F17BB" w:rsidRPr="004E7E18" w14:paraId="0815CFA2" w14:textId="77777777" w:rsidTr="007F17BB">
        <w:trPr>
          <w:jc w:val="center"/>
        </w:trPr>
        <w:tc>
          <w:tcPr>
            <w:tcW w:w="390" w:type="dxa"/>
          </w:tcPr>
          <w:p w14:paraId="5A92D3BF" w14:textId="6FF17759" w:rsidR="007F17BB" w:rsidRPr="006640D4" w:rsidRDefault="007F17BB" w:rsidP="007F17BB">
            <w:pPr>
              <w:spacing w:before="40" w:after="40"/>
              <w:jc w:val="left"/>
              <w:rPr>
                <w:rFonts w:cs="Arial"/>
                <w:sz w:val="20"/>
                <w:szCs w:val="20"/>
              </w:rPr>
            </w:pPr>
          </w:p>
        </w:tc>
        <w:tc>
          <w:tcPr>
            <w:tcW w:w="4408" w:type="dxa"/>
          </w:tcPr>
          <w:p w14:paraId="4DD23308" w14:textId="6EE0434C" w:rsidR="007F17BB" w:rsidRPr="006640D4" w:rsidRDefault="007F17BB" w:rsidP="007F17BB">
            <w:pPr>
              <w:spacing w:before="40" w:after="40"/>
              <w:jc w:val="left"/>
              <w:rPr>
                <w:rFonts w:cs="Arial"/>
                <w:sz w:val="20"/>
                <w:szCs w:val="20"/>
              </w:rPr>
            </w:pPr>
            <w:r w:rsidRPr="006640D4">
              <w:rPr>
                <w:rFonts w:cs="Arial"/>
                <w:sz w:val="20"/>
                <w:szCs w:val="20"/>
              </w:rPr>
              <w:t>Officina</w:t>
            </w:r>
          </w:p>
        </w:tc>
        <w:tc>
          <w:tcPr>
            <w:tcW w:w="350" w:type="dxa"/>
          </w:tcPr>
          <w:p w14:paraId="13FCA249" w14:textId="5AD9147F" w:rsidR="007F17BB" w:rsidRPr="000D7197" w:rsidRDefault="0084156C" w:rsidP="007F17BB">
            <w:pPr>
              <w:spacing w:before="40" w:after="40"/>
              <w:jc w:val="left"/>
              <w:rPr>
                <w:rFonts w:cs="Arial"/>
                <w:sz w:val="20"/>
                <w:szCs w:val="20"/>
                <w:highlight w:val="yellow"/>
              </w:rPr>
            </w:pPr>
            <w:r w:rsidRPr="000D7197">
              <w:rPr>
                <w:rFonts w:cs="Arial"/>
                <w:sz w:val="20"/>
                <w:szCs w:val="20"/>
                <w:highlight w:val="yellow"/>
              </w:rPr>
              <w:t>X</w:t>
            </w:r>
          </w:p>
        </w:tc>
        <w:tc>
          <w:tcPr>
            <w:tcW w:w="4480" w:type="dxa"/>
          </w:tcPr>
          <w:p w14:paraId="5DEA7EF8" w14:textId="4D3869CE" w:rsidR="007F17BB" w:rsidRPr="000D7197" w:rsidRDefault="0084156C" w:rsidP="007F17BB">
            <w:pPr>
              <w:spacing w:before="40" w:after="40"/>
              <w:jc w:val="left"/>
              <w:rPr>
                <w:rFonts w:cs="Arial"/>
                <w:sz w:val="20"/>
                <w:szCs w:val="20"/>
                <w:highlight w:val="yellow"/>
              </w:rPr>
            </w:pPr>
            <w:r w:rsidRPr="000D7197">
              <w:rPr>
                <w:rFonts w:cs="Arial"/>
                <w:sz w:val="20"/>
                <w:szCs w:val="20"/>
                <w:highlight w:val="yellow"/>
              </w:rPr>
              <w:t>Kaleidos/Agorà</w:t>
            </w:r>
            <w:r w:rsidR="00FB1980">
              <w:rPr>
                <w:rFonts w:cs="Arial"/>
                <w:sz w:val="20"/>
                <w:szCs w:val="20"/>
                <w:highlight w:val="yellow"/>
              </w:rPr>
              <w:t xml:space="preserve">/ </w:t>
            </w:r>
          </w:p>
        </w:tc>
      </w:tr>
    </w:tbl>
    <w:p w14:paraId="6F33C51B" w14:textId="77777777" w:rsidR="007F77FF" w:rsidRDefault="007F77FF">
      <w:pPr>
        <w:spacing w:line="360" w:lineRule="auto"/>
        <w:jc w:val="left"/>
        <w:rPr>
          <w:rFonts w:cs="Arial"/>
          <w:sz w:val="20"/>
          <w:szCs w:val="20"/>
        </w:rPr>
      </w:pPr>
    </w:p>
    <w:p w14:paraId="2E9C9B62" w14:textId="012C61F1" w:rsidR="003B3C45" w:rsidRDefault="003B3C45" w:rsidP="00C03EFC">
      <w:pPr>
        <w:spacing w:line="360" w:lineRule="auto"/>
        <w:jc w:val="left"/>
        <w:rPr>
          <w:rFonts w:cs="Arial"/>
          <w:sz w:val="20"/>
          <w:szCs w:val="20"/>
        </w:rPr>
      </w:pPr>
      <w:r>
        <w:rPr>
          <w:rFonts w:cs="Arial"/>
          <w:sz w:val="20"/>
          <w:szCs w:val="20"/>
        </w:rPr>
        <w:t>Si segnala la possibilità di avere cantieri nelle aree limitrofe.</w:t>
      </w:r>
    </w:p>
    <w:p w14:paraId="30CA85B7" w14:textId="41B272F3" w:rsidR="004E7E18" w:rsidRDefault="002F6B7C" w:rsidP="004471B7">
      <w:pPr>
        <w:spacing w:line="360" w:lineRule="auto"/>
        <w:rPr>
          <w:rFonts w:cs="Arial"/>
          <w:sz w:val="20"/>
          <w:szCs w:val="20"/>
        </w:rPr>
      </w:pPr>
      <w:r>
        <w:rPr>
          <w:rFonts w:cs="Arial"/>
          <w:sz w:val="20"/>
          <w:szCs w:val="20"/>
        </w:rPr>
        <w:t>Tutte</w:t>
      </w:r>
      <w:r w:rsidR="004E7E18" w:rsidRPr="00795CE5">
        <w:rPr>
          <w:rFonts w:cs="Arial"/>
          <w:sz w:val="20"/>
          <w:szCs w:val="20"/>
        </w:rPr>
        <w:t xml:space="preserve"> le planimetri</w:t>
      </w:r>
      <w:r w:rsidR="004E7E18">
        <w:rPr>
          <w:rFonts w:cs="Arial"/>
          <w:sz w:val="20"/>
          <w:szCs w:val="20"/>
        </w:rPr>
        <w:t xml:space="preserve">e concernenti gli spazi dell’Ateneo </w:t>
      </w:r>
      <w:r w:rsidR="004E7E18" w:rsidRPr="00795CE5">
        <w:rPr>
          <w:rFonts w:cs="Arial"/>
          <w:sz w:val="20"/>
          <w:szCs w:val="20"/>
        </w:rPr>
        <w:t xml:space="preserve">sono </w:t>
      </w:r>
      <w:r w:rsidR="004E7E18">
        <w:rPr>
          <w:rFonts w:cs="Arial"/>
          <w:sz w:val="20"/>
          <w:szCs w:val="20"/>
        </w:rPr>
        <w:t xml:space="preserve">presenti </w:t>
      </w:r>
      <w:r w:rsidR="004E7E18" w:rsidRPr="00795CE5">
        <w:rPr>
          <w:rFonts w:cs="Arial"/>
          <w:sz w:val="20"/>
          <w:szCs w:val="20"/>
        </w:rPr>
        <w:t xml:space="preserve">nel sistema informativo Polimaps con accesso libero </w:t>
      </w:r>
      <w:r w:rsidR="004E7E18">
        <w:rPr>
          <w:rFonts w:cs="Arial"/>
          <w:sz w:val="20"/>
          <w:szCs w:val="20"/>
        </w:rPr>
        <w:t>(</w:t>
      </w:r>
      <w:hyperlink r:id="rId11" w:history="1">
        <w:r w:rsidR="004E7E18" w:rsidRPr="00E371C3">
          <w:rPr>
            <w:rStyle w:val="Collegamentoipertestuale"/>
            <w:rFonts w:cs="Arial"/>
            <w:sz w:val="20"/>
            <w:szCs w:val="20"/>
          </w:rPr>
          <w:t>https://maps.polimi.it/maps</w:t>
        </w:r>
      </w:hyperlink>
      <w:r w:rsidR="004E7E18">
        <w:rPr>
          <w:rFonts w:cs="Arial"/>
          <w:sz w:val="20"/>
          <w:szCs w:val="20"/>
        </w:rPr>
        <w:t>)</w:t>
      </w:r>
      <w:r w:rsidR="00D932BE">
        <w:rPr>
          <w:rFonts w:cs="Arial"/>
          <w:sz w:val="20"/>
          <w:szCs w:val="20"/>
        </w:rPr>
        <w:t>, eventuali informazioni di dettaglio sugli spazi saranno fornite direttamente dalle Strutture</w:t>
      </w:r>
      <w:r w:rsidR="008009EB">
        <w:rPr>
          <w:rFonts w:cs="Arial"/>
          <w:sz w:val="20"/>
          <w:szCs w:val="20"/>
        </w:rPr>
        <w:t>, se necessario.</w:t>
      </w:r>
    </w:p>
    <w:p w14:paraId="40668F3B" w14:textId="77777777" w:rsidR="0034005F" w:rsidRDefault="0034005F" w:rsidP="004471B7">
      <w:pPr>
        <w:spacing w:line="360" w:lineRule="auto"/>
        <w:rPr>
          <w:rFonts w:cs="Arial"/>
          <w:sz w:val="20"/>
          <w:szCs w:val="20"/>
        </w:rPr>
      </w:pPr>
    </w:p>
    <w:p w14:paraId="09675435" w14:textId="7DDA7279" w:rsidR="00972F37" w:rsidRDefault="0034005F" w:rsidP="004471B7">
      <w:pPr>
        <w:spacing w:line="360" w:lineRule="auto"/>
        <w:rPr>
          <w:rFonts w:cs="Arial"/>
          <w:b/>
          <w:bCs/>
          <w:sz w:val="20"/>
          <w:szCs w:val="20"/>
        </w:rPr>
      </w:pPr>
      <w:r w:rsidRPr="0034005F">
        <w:rPr>
          <w:rFonts w:cs="Arial"/>
          <w:b/>
          <w:bCs/>
          <w:sz w:val="20"/>
          <w:szCs w:val="20"/>
        </w:rPr>
        <w:t>Informazioni generali sulle attività svolte dal Committente</w:t>
      </w:r>
    </w:p>
    <w:p w14:paraId="208A22B6" w14:textId="7EACA15A" w:rsidR="001F7296" w:rsidRPr="005B6B43" w:rsidRDefault="00B140F2" w:rsidP="004471B7">
      <w:pPr>
        <w:spacing w:line="360" w:lineRule="auto"/>
        <w:rPr>
          <w:rFonts w:cs="Arial"/>
          <w:i/>
          <w:iCs/>
          <w:sz w:val="20"/>
          <w:szCs w:val="20"/>
        </w:rPr>
      </w:pPr>
      <w:r w:rsidRPr="00B140F2">
        <w:rPr>
          <w:rFonts w:cs="Arial"/>
          <w:sz w:val="20"/>
          <w:szCs w:val="20"/>
        </w:rPr>
        <w:t xml:space="preserve">L’attività </w:t>
      </w:r>
      <w:r>
        <w:rPr>
          <w:rFonts w:cs="Arial"/>
          <w:sz w:val="20"/>
          <w:szCs w:val="20"/>
        </w:rPr>
        <w:t xml:space="preserve">oggetto del contratto si svolgerà principalmente presso </w:t>
      </w:r>
      <w:r w:rsidR="006640D4" w:rsidRPr="00BC253E">
        <w:rPr>
          <w:rFonts w:cs="Arial"/>
          <w:sz w:val="20"/>
          <w:szCs w:val="20"/>
          <w:highlight w:val="yellow"/>
        </w:rPr>
        <w:t>i Dipartimenti di Ingegneria Gestionale e di Elettronica, Informazione e Bioingegneria del Politecnico di Milano</w:t>
      </w:r>
      <w:r w:rsidR="006B392B">
        <w:rPr>
          <w:rFonts w:cs="Arial"/>
          <w:sz w:val="20"/>
          <w:szCs w:val="20"/>
        </w:rPr>
        <w:t xml:space="preserve">. </w:t>
      </w:r>
      <w:r w:rsidR="005B6B43">
        <w:rPr>
          <w:rFonts w:cs="Arial"/>
          <w:sz w:val="20"/>
          <w:szCs w:val="20"/>
        </w:rPr>
        <w:t>Negli spazi</w:t>
      </w:r>
      <w:r w:rsidR="006B392B">
        <w:rPr>
          <w:rFonts w:cs="Arial"/>
          <w:sz w:val="20"/>
          <w:szCs w:val="20"/>
        </w:rPr>
        <w:t xml:space="preserve"> si svolgono attività</w:t>
      </w:r>
      <w:r w:rsidR="00E06218">
        <w:rPr>
          <w:rFonts w:cs="Arial"/>
          <w:sz w:val="20"/>
          <w:szCs w:val="20"/>
        </w:rPr>
        <w:t xml:space="preserve"> didattiche, di ricerca e sviluppo sperimentale </w:t>
      </w:r>
      <w:r w:rsidR="00BE2598">
        <w:rPr>
          <w:rFonts w:cs="Arial"/>
          <w:sz w:val="20"/>
          <w:szCs w:val="20"/>
        </w:rPr>
        <w:t>nell’ambito universitario</w:t>
      </w:r>
      <w:r w:rsidR="00900B86">
        <w:rPr>
          <w:rFonts w:cs="Arial"/>
          <w:sz w:val="20"/>
          <w:szCs w:val="20"/>
        </w:rPr>
        <w:t xml:space="preserve">. </w:t>
      </w:r>
      <w:r w:rsidR="00603FD0">
        <w:rPr>
          <w:rFonts w:cs="Arial"/>
          <w:sz w:val="20"/>
          <w:szCs w:val="20"/>
        </w:rPr>
        <w:t xml:space="preserve">I principali rischi specifici </w:t>
      </w:r>
      <w:r w:rsidR="00290B51">
        <w:rPr>
          <w:rFonts w:cs="Arial"/>
          <w:sz w:val="20"/>
          <w:szCs w:val="20"/>
        </w:rPr>
        <w:t xml:space="preserve">presenti riguardano sia gli aspetti di sicurezza (rischi di natura infortunistica </w:t>
      </w:r>
      <w:r w:rsidR="0044291C">
        <w:rPr>
          <w:rFonts w:cs="Arial"/>
          <w:sz w:val="20"/>
          <w:szCs w:val="20"/>
        </w:rPr>
        <w:t xml:space="preserve">in conseguenza di un impatto </w:t>
      </w:r>
      <w:r w:rsidR="00782324">
        <w:rPr>
          <w:rFonts w:cs="Arial"/>
          <w:sz w:val="20"/>
          <w:szCs w:val="20"/>
        </w:rPr>
        <w:t>traumatico di varia natura</w:t>
      </w:r>
      <w:r w:rsidR="00240663">
        <w:rPr>
          <w:rFonts w:cs="Arial"/>
          <w:sz w:val="20"/>
          <w:szCs w:val="20"/>
        </w:rPr>
        <w:t>: meccanica, elettrica, chimica, termica, ecc) che si salute (</w:t>
      </w:r>
      <w:r w:rsidR="00B55FC8">
        <w:rPr>
          <w:rFonts w:cs="Arial"/>
          <w:sz w:val="20"/>
          <w:szCs w:val="20"/>
        </w:rPr>
        <w:t xml:space="preserve">rischi di natura igienico-sanitaria </w:t>
      </w:r>
      <w:r w:rsidR="00282EAF">
        <w:rPr>
          <w:rFonts w:cs="Arial"/>
          <w:sz w:val="20"/>
          <w:szCs w:val="20"/>
        </w:rPr>
        <w:t>derivanti dalla espos</w:t>
      </w:r>
      <w:r w:rsidR="00C76871">
        <w:rPr>
          <w:rFonts w:cs="Arial"/>
          <w:sz w:val="20"/>
          <w:szCs w:val="20"/>
        </w:rPr>
        <w:t xml:space="preserve">izione ad </w:t>
      </w:r>
      <w:r w:rsidR="00240663">
        <w:rPr>
          <w:rFonts w:cs="Arial"/>
          <w:sz w:val="20"/>
          <w:szCs w:val="20"/>
        </w:rPr>
        <w:t>agenti</w:t>
      </w:r>
      <w:r w:rsidR="006667A7">
        <w:rPr>
          <w:rFonts w:cs="Arial"/>
          <w:sz w:val="20"/>
          <w:szCs w:val="20"/>
        </w:rPr>
        <w:t>, ad esempio agenti chimici</w:t>
      </w:r>
      <w:r w:rsidR="00C76871">
        <w:rPr>
          <w:rFonts w:cs="Arial"/>
          <w:sz w:val="20"/>
          <w:szCs w:val="20"/>
        </w:rPr>
        <w:t>,</w:t>
      </w:r>
      <w:r w:rsidR="006667A7">
        <w:rPr>
          <w:rFonts w:cs="Arial"/>
          <w:sz w:val="20"/>
          <w:szCs w:val="20"/>
        </w:rPr>
        <w:t xml:space="preserve"> biologici,</w:t>
      </w:r>
      <w:r w:rsidR="00C76871">
        <w:rPr>
          <w:rFonts w:cs="Arial"/>
          <w:sz w:val="20"/>
          <w:szCs w:val="20"/>
        </w:rPr>
        <w:t xml:space="preserve"> ecc</w:t>
      </w:r>
      <w:r w:rsidR="00381637">
        <w:rPr>
          <w:rFonts w:cs="Arial"/>
          <w:sz w:val="20"/>
          <w:szCs w:val="20"/>
        </w:rPr>
        <w:t xml:space="preserve"> legati, in particolare alla sostituzione e manipolazione dei filtri</w:t>
      </w:r>
      <w:r w:rsidR="00C76871">
        <w:rPr>
          <w:rFonts w:cs="Arial"/>
          <w:sz w:val="20"/>
          <w:szCs w:val="20"/>
        </w:rPr>
        <w:t>).</w:t>
      </w:r>
      <w:r w:rsidR="00A551A1">
        <w:rPr>
          <w:rFonts w:cs="Arial"/>
          <w:sz w:val="20"/>
          <w:szCs w:val="20"/>
        </w:rPr>
        <w:t xml:space="preserve"> Nel seguito del documento sarà riportata la descrizione </w:t>
      </w:r>
      <w:r w:rsidR="002C7DA4">
        <w:rPr>
          <w:rFonts w:cs="Arial"/>
          <w:sz w:val="20"/>
          <w:szCs w:val="20"/>
        </w:rPr>
        <w:t>dei rischi maggiormente probabili.</w:t>
      </w:r>
      <w:r w:rsidR="005B6B43">
        <w:rPr>
          <w:rFonts w:cs="Arial"/>
          <w:sz w:val="20"/>
          <w:szCs w:val="20"/>
        </w:rPr>
        <w:t xml:space="preserve"> </w:t>
      </w:r>
      <w:r w:rsidR="005B6B43" w:rsidRPr="005B6B43">
        <w:rPr>
          <w:rFonts w:cs="Arial"/>
          <w:i/>
          <w:iCs/>
          <w:sz w:val="20"/>
          <w:szCs w:val="20"/>
        </w:rPr>
        <w:t>Continuare con descrizione</w:t>
      </w:r>
    </w:p>
    <w:p w14:paraId="423B1F6C" w14:textId="77777777" w:rsidR="001901F6" w:rsidRPr="00B140F2" w:rsidRDefault="001901F6" w:rsidP="004471B7">
      <w:pPr>
        <w:spacing w:line="360" w:lineRule="auto"/>
        <w:rPr>
          <w:rFonts w:cs="Arial"/>
          <w:sz w:val="20"/>
          <w:szCs w:val="20"/>
        </w:rPr>
      </w:pPr>
    </w:p>
    <w:p w14:paraId="24B0D396" w14:textId="501EF2AC" w:rsidR="0034005F" w:rsidRPr="007D56A3" w:rsidRDefault="00647D2F" w:rsidP="004471B7">
      <w:pPr>
        <w:spacing w:line="360" w:lineRule="auto"/>
        <w:rPr>
          <w:rFonts w:cs="Arial"/>
          <w:b/>
          <w:bCs/>
          <w:sz w:val="20"/>
          <w:szCs w:val="20"/>
        </w:rPr>
      </w:pPr>
      <w:r w:rsidRPr="007D56A3">
        <w:rPr>
          <w:rFonts w:cs="Arial"/>
          <w:b/>
          <w:bCs/>
          <w:sz w:val="20"/>
          <w:szCs w:val="20"/>
        </w:rPr>
        <w:t xml:space="preserve">Attività pericolose </w:t>
      </w:r>
      <w:r w:rsidR="007D56A3" w:rsidRPr="007D56A3">
        <w:rPr>
          <w:rFonts w:cs="Arial"/>
          <w:b/>
          <w:bCs/>
          <w:sz w:val="20"/>
          <w:szCs w:val="20"/>
        </w:rPr>
        <w:t>per lo svolgimento delle quali è necessaria specifica autorizzazione</w:t>
      </w:r>
    </w:p>
    <w:p w14:paraId="3EAA6440" w14:textId="1ECACE41" w:rsidR="00743B40" w:rsidRPr="005B6B43" w:rsidRDefault="005B6B43" w:rsidP="004471B7">
      <w:pPr>
        <w:pStyle w:val="Paragrafoelenco"/>
        <w:numPr>
          <w:ilvl w:val="0"/>
          <w:numId w:val="16"/>
        </w:numPr>
        <w:spacing w:line="360" w:lineRule="auto"/>
        <w:rPr>
          <w:rFonts w:ascii="Arial" w:hAnsi="Arial" w:cs="Arial"/>
          <w:i/>
          <w:iCs/>
          <w:sz w:val="20"/>
          <w:szCs w:val="20"/>
          <w:lang w:eastAsia="it-IT"/>
        </w:rPr>
      </w:pPr>
      <w:r w:rsidRPr="005B6B43">
        <w:rPr>
          <w:rFonts w:ascii="Arial" w:hAnsi="Arial" w:cs="Arial"/>
          <w:i/>
          <w:iCs/>
          <w:sz w:val="20"/>
          <w:szCs w:val="20"/>
          <w:lang w:eastAsia="it-IT"/>
        </w:rPr>
        <w:t>Elencare</w:t>
      </w:r>
    </w:p>
    <w:p w14:paraId="6DCFC8AF" w14:textId="3D078620" w:rsidR="00743B40" w:rsidRDefault="00E25C5F" w:rsidP="004471B7">
      <w:pPr>
        <w:spacing w:line="360" w:lineRule="auto"/>
        <w:rPr>
          <w:rFonts w:cs="Arial"/>
          <w:b/>
          <w:bCs/>
          <w:szCs w:val="22"/>
          <w:u w:val="single"/>
        </w:rPr>
      </w:pPr>
      <w:r w:rsidRPr="00E25C5F">
        <w:rPr>
          <w:rFonts w:cs="Arial"/>
          <w:b/>
          <w:bCs/>
          <w:szCs w:val="22"/>
          <w:u w:val="single"/>
        </w:rPr>
        <w:t>FASI DI LAVORO PREVISTE DAL CONTRATTO</w:t>
      </w:r>
    </w:p>
    <w:p w14:paraId="4D3951C5" w14:textId="5B7D7A1A" w:rsidR="004475D0" w:rsidRDefault="004475D0">
      <w:pPr>
        <w:spacing w:line="360" w:lineRule="auto"/>
        <w:jc w:val="left"/>
        <w:rPr>
          <w:rFonts w:cs="Arial"/>
          <w:sz w:val="20"/>
          <w:szCs w:val="20"/>
        </w:rPr>
      </w:pPr>
      <w:r>
        <w:rPr>
          <w:rFonts w:cs="Arial"/>
          <w:sz w:val="20"/>
          <w:szCs w:val="20"/>
        </w:rPr>
        <w:t>Si riportano nella tabella seguente</w:t>
      </w:r>
      <w:r w:rsidR="004F58AD">
        <w:rPr>
          <w:rFonts w:cs="Arial"/>
          <w:sz w:val="20"/>
          <w:szCs w:val="20"/>
        </w:rPr>
        <w:t xml:space="preserve"> le</w:t>
      </w:r>
      <w:r>
        <w:rPr>
          <w:rFonts w:cs="Arial"/>
          <w:sz w:val="20"/>
          <w:szCs w:val="20"/>
        </w:rPr>
        <w:t xml:space="preserve"> fasi di lavoro previste per l’intervento oggetto del contatto.</w:t>
      </w:r>
    </w:p>
    <w:p w14:paraId="66FA3BCB" w14:textId="77777777" w:rsidR="004F58AD" w:rsidRPr="004471B7" w:rsidRDefault="004F58AD" w:rsidP="00D4663C">
      <w:pPr>
        <w:spacing w:line="360" w:lineRule="auto"/>
        <w:jc w:val="left"/>
        <w:rPr>
          <w:rFonts w:cs="Arial"/>
          <w:b/>
          <w:bCs/>
          <w:szCs w:val="22"/>
          <w:u w:val="single"/>
        </w:rPr>
      </w:pPr>
    </w:p>
    <w:tbl>
      <w:tblPr>
        <w:tblStyle w:val="Grigliatabella"/>
        <w:tblW w:w="0" w:type="auto"/>
        <w:tblLook w:val="04A0" w:firstRow="1" w:lastRow="0" w:firstColumn="1" w:lastColumn="0" w:noHBand="0" w:noVBand="1"/>
      </w:tblPr>
      <w:tblGrid>
        <w:gridCol w:w="1371"/>
        <w:gridCol w:w="8257"/>
      </w:tblGrid>
      <w:tr w:rsidR="00CD5E08" w:rsidRPr="00795CE5" w14:paraId="37254EA3" w14:textId="77777777" w:rsidTr="00D4663C">
        <w:tc>
          <w:tcPr>
            <w:tcW w:w="1371" w:type="dxa"/>
            <w:shd w:val="clear" w:color="auto" w:fill="BFBFBF" w:themeFill="background1" w:themeFillShade="BF"/>
          </w:tcPr>
          <w:p w14:paraId="1B8B60E9" w14:textId="77777777" w:rsidR="00CD5E08" w:rsidRPr="00795CE5" w:rsidRDefault="00CD5E08" w:rsidP="004471B7">
            <w:pPr>
              <w:spacing w:line="360" w:lineRule="auto"/>
              <w:rPr>
                <w:rFonts w:cs="Arial"/>
                <w:b/>
                <w:sz w:val="20"/>
                <w:szCs w:val="20"/>
              </w:rPr>
            </w:pPr>
            <w:r w:rsidRPr="00795CE5">
              <w:rPr>
                <w:rFonts w:cs="Arial"/>
                <w:b/>
                <w:sz w:val="20"/>
                <w:szCs w:val="20"/>
              </w:rPr>
              <w:t>FASE</w:t>
            </w:r>
          </w:p>
        </w:tc>
        <w:tc>
          <w:tcPr>
            <w:tcW w:w="8257" w:type="dxa"/>
            <w:shd w:val="clear" w:color="auto" w:fill="BFBFBF" w:themeFill="background1" w:themeFillShade="BF"/>
          </w:tcPr>
          <w:p w14:paraId="4D1198F2" w14:textId="77777777" w:rsidR="00CD5E08" w:rsidRPr="00795CE5" w:rsidRDefault="00CD5E08" w:rsidP="004471B7">
            <w:pPr>
              <w:spacing w:line="360" w:lineRule="auto"/>
              <w:rPr>
                <w:rFonts w:cs="Arial"/>
                <w:b/>
                <w:sz w:val="20"/>
                <w:szCs w:val="20"/>
              </w:rPr>
            </w:pPr>
            <w:r w:rsidRPr="00795CE5">
              <w:rPr>
                <w:rFonts w:cs="Arial"/>
                <w:b/>
                <w:sz w:val="20"/>
                <w:szCs w:val="20"/>
              </w:rPr>
              <w:t>DESCRIZIONE DELLE ATTIVITA’</w:t>
            </w:r>
          </w:p>
        </w:tc>
      </w:tr>
      <w:tr w:rsidR="008009EB" w:rsidRPr="00795CE5" w14:paraId="06D5B803" w14:textId="77777777" w:rsidTr="00D4663C">
        <w:tc>
          <w:tcPr>
            <w:tcW w:w="1371" w:type="dxa"/>
          </w:tcPr>
          <w:p w14:paraId="7C45504D" w14:textId="095123BB" w:rsidR="008009EB" w:rsidRPr="00611860" w:rsidRDefault="008009EB" w:rsidP="004471B7">
            <w:pPr>
              <w:spacing w:line="360" w:lineRule="auto"/>
              <w:rPr>
                <w:rFonts w:cs="Arial"/>
                <w:sz w:val="20"/>
                <w:szCs w:val="20"/>
              </w:rPr>
            </w:pPr>
            <w:r>
              <w:rPr>
                <w:rFonts w:cs="Arial"/>
                <w:sz w:val="20"/>
                <w:szCs w:val="20"/>
              </w:rPr>
              <w:t>1</w:t>
            </w:r>
          </w:p>
        </w:tc>
        <w:tc>
          <w:tcPr>
            <w:tcW w:w="8257" w:type="dxa"/>
          </w:tcPr>
          <w:p w14:paraId="0A26A006" w14:textId="6D1097CC" w:rsidR="008009EB" w:rsidRPr="00611860" w:rsidRDefault="008009EB" w:rsidP="004471B7">
            <w:pPr>
              <w:spacing w:line="360" w:lineRule="auto"/>
              <w:rPr>
                <w:rFonts w:cs="Arial"/>
                <w:sz w:val="20"/>
                <w:szCs w:val="20"/>
              </w:rPr>
            </w:pPr>
          </w:p>
        </w:tc>
      </w:tr>
      <w:tr w:rsidR="008009EB" w:rsidRPr="00795CE5" w14:paraId="44F67598" w14:textId="77777777" w:rsidTr="00D4663C">
        <w:tc>
          <w:tcPr>
            <w:tcW w:w="1371" w:type="dxa"/>
          </w:tcPr>
          <w:p w14:paraId="0E4E376D" w14:textId="67EF1AFB" w:rsidR="008009EB" w:rsidRPr="00611860" w:rsidRDefault="00866FAD" w:rsidP="004471B7">
            <w:pPr>
              <w:spacing w:line="360" w:lineRule="auto"/>
              <w:rPr>
                <w:rFonts w:cs="Arial"/>
                <w:sz w:val="20"/>
                <w:szCs w:val="20"/>
              </w:rPr>
            </w:pPr>
            <w:r>
              <w:rPr>
                <w:rFonts w:cs="Arial"/>
                <w:sz w:val="20"/>
                <w:szCs w:val="20"/>
              </w:rPr>
              <w:t xml:space="preserve">2 </w:t>
            </w:r>
          </w:p>
        </w:tc>
        <w:tc>
          <w:tcPr>
            <w:tcW w:w="8257" w:type="dxa"/>
          </w:tcPr>
          <w:p w14:paraId="69B0F6BC" w14:textId="309C636C" w:rsidR="008009EB" w:rsidRPr="00611860" w:rsidRDefault="008009EB" w:rsidP="004471B7">
            <w:pPr>
              <w:spacing w:line="360" w:lineRule="auto"/>
              <w:rPr>
                <w:rFonts w:cs="Arial"/>
                <w:sz w:val="20"/>
                <w:szCs w:val="20"/>
              </w:rPr>
            </w:pPr>
          </w:p>
        </w:tc>
      </w:tr>
      <w:tr w:rsidR="008009EB" w:rsidRPr="00795CE5" w14:paraId="7EDD429B" w14:textId="77777777" w:rsidTr="00D4663C">
        <w:tc>
          <w:tcPr>
            <w:tcW w:w="1371" w:type="dxa"/>
          </w:tcPr>
          <w:p w14:paraId="5A868787" w14:textId="587D4B9B" w:rsidR="008009EB" w:rsidRPr="00611860" w:rsidRDefault="00866FAD" w:rsidP="004471B7">
            <w:pPr>
              <w:spacing w:line="360" w:lineRule="auto"/>
              <w:rPr>
                <w:rFonts w:cs="Arial"/>
                <w:sz w:val="20"/>
                <w:szCs w:val="20"/>
              </w:rPr>
            </w:pPr>
            <w:r>
              <w:rPr>
                <w:rFonts w:cs="Arial"/>
                <w:sz w:val="20"/>
                <w:szCs w:val="20"/>
              </w:rPr>
              <w:t>3</w:t>
            </w:r>
          </w:p>
        </w:tc>
        <w:tc>
          <w:tcPr>
            <w:tcW w:w="8257" w:type="dxa"/>
          </w:tcPr>
          <w:p w14:paraId="760A293F" w14:textId="7A9EF8E1" w:rsidR="008009EB" w:rsidRPr="00611860" w:rsidRDefault="008009EB" w:rsidP="004471B7">
            <w:pPr>
              <w:spacing w:line="360" w:lineRule="auto"/>
              <w:rPr>
                <w:rFonts w:cs="Arial"/>
                <w:sz w:val="20"/>
                <w:szCs w:val="20"/>
              </w:rPr>
            </w:pPr>
          </w:p>
        </w:tc>
      </w:tr>
      <w:tr w:rsidR="00DF6914" w:rsidRPr="00795CE5" w14:paraId="43CE2CD5" w14:textId="77777777" w:rsidTr="00D4663C">
        <w:tc>
          <w:tcPr>
            <w:tcW w:w="1371" w:type="dxa"/>
          </w:tcPr>
          <w:p w14:paraId="5609FC58" w14:textId="7DA597A1" w:rsidR="00DF6914" w:rsidRDefault="00A249A2" w:rsidP="004471B7">
            <w:pPr>
              <w:spacing w:line="360" w:lineRule="auto"/>
              <w:rPr>
                <w:rFonts w:cs="Arial"/>
                <w:sz w:val="20"/>
                <w:szCs w:val="20"/>
              </w:rPr>
            </w:pPr>
            <w:r>
              <w:rPr>
                <w:rFonts w:cs="Arial"/>
                <w:sz w:val="20"/>
                <w:szCs w:val="20"/>
              </w:rPr>
              <w:lastRenderedPageBreak/>
              <w:t>4</w:t>
            </w:r>
          </w:p>
        </w:tc>
        <w:tc>
          <w:tcPr>
            <w:tcW w:w="8257" w:type="dxa"/>
          </w:tcPr>
          <w:p w14:paraId="5822A2D8" w14:textId="3FBEB6FD" w:rsidR="00DF6914" w:rsidRDefault="00DF6914" w:rsidP="004471B7">
            <w:pPr>
              <w:spacing w:line="360" w:lineRule="auto"/>
              <w:rPr>
                <w:rFonts w:cs="Arial"/>
                <w:sz w:val="20"/>
                <w:szCs w:val="20"/>
              </w:rPr>
            </w:pPr>
          </w:p>
        </w:tc>
      </w:tr>
      <w:tr w:rsidR="00A249A2" w:rsidRPr="00795CE5" w14:paraId="7C887A27" w14:textId="77777777" w:rsidTr="00D4663C">
        <w:tc>
          <w:tcPr>
            <w:tcW w:w="1371" w:type="dxa"/>
          </w:tcPr>
          <w:p w14:paraId="5C0A61AB" w14:textId="0A9AAA5C" w:rsidR="00A249A2" w:rsidRDefault="00A249A2" w:rsidP="00A249A2">
            <w:pPr>
              <w:spacing w:line="360" w:lineRule="auto"/>
              <w:rPr>
                <w:rFonts w:cs="Arial"/>
                <w:sz w:val="20"/>
                <w:szCs w:val="20"/>
              </w:rPr>
            </w:pPr>
            <w:r>
              <w:rPr>
                <w:rFonts w:cs="Arial"/>
                <w:sz w:val="20"/>
                <w:szCs w:val="20"/>
              </w:rPr>
              <w:t>5</w:t>
            </w:r>
          </w:p>
        </w:tc>
        <w:tc>
          <w:tcPr>
            <w:tcW w:w="8257" w:type="dxa"/>
          </w:tcPr>
          <w:p w14:paraId="1551C1E7" w14:textId="127EED71" w:rsidR="00A249A2" w:rsidRDefault="00A249A2" w:rsidP="00A249A2">
            <w:pPr>
              <w:spacing w:line="360" w:lineRule="auto"/>
              <w:rPr>
                <w:rFonts w:cs="Arial"/>
                <w:sz w:val="20"/>
                <w:szCs w:val="20"/>
              </w:rPr>
            </w:pPr>
            <w:r>
              <w:rPr>
                <w:rFonts w:cs="Arial"/>
                <w:sz w:val="20"/>
                <w:szCs w:val="20"/>
              </w:rPr>
              <w:t xml:space="preserve">( </w:t>
            </w:r>
          </w:p>
        </w:tc>
      </w:tr>
    </w:tbl>
    <w:p w14:paraId="7712E4A4" w14:textId="1B81E53E" w:rsidR="00743B40" w:rsidRDefault="00743B40" w:rsidP="004471B7">
      <w:pPr>
        <w:spacing w:line="360" w:lineRule="auto"/>
        <w:jc w:val="left"/>
        <w:rPr>
          <w:rFonts w:cs="Arial"/>
          <w:sz w:val="20"/>
          <w:szCs w:val="20"/>
        </w:rPr>
      </w:pPr>
    </w:p>
    <w:p w14:paraId="5A7F6D95" w14:textId="22D711F4" w:rsidR="00743B40" w:rsidRPr="004471B7" w:rsidRDefault="00825889" w:rsidP="004471B7">
      <w:pPr>
        <w:spacing w:line="360" w:lineRule="auto"/>
        <w:rPr>
          <w:rFonts w:cs="Arial"/>
          <w:b/>
          <w:bCs/>
          <w:szCs w:val="22"/>
          <w:u w:val="single"/>
        </w:rPr>
      </w:pPr>
      <w:r>
        <w:rPr>
          <w:rFonts w:cs="Arial"/>
          <w:b/>
          <w:bCs/>
          <w:szCs w:val="22"/>
          <w:u w:val="single"/>
        </w:rPr>
        <w:t>FONTI DI RISCHIO</w:t>
      </w:r>
      <w:r w:rsidR="008C4F2D">
        <w:rPr>
          <w:rFonts w:cs="Arial"/>
          <w:b/>
          <w:bCs/>
          <w:szCs w:val="22"/>
          <w:u w:val="single"/>
        </w:rPr>
        <w:t xml:space="preserve"> (</w:t>
      </w:r>
      <w:r>
        <w:rPr>
          <w:rFonts w:cs="Arial"/>
          <w:b/>
          <w:bCs/>
          <w:szCs w:val="22"/>
          <w:u w:val="single"/>
        </w:rPr>
        <w:t>PERICOLI</w:t>
      </w:r>
      <w:r w:rsidR="008C4F2D">
        <w:rPr>
          <w:rFonts w:cs="Arial"/>
          <w:b/>
          <w:bCs/>
          <w:szCs w:val="22"/>
          <w:u w:val="single"/>
        </w:rPr>
        <w:t>)</w:t>
      </w:r>
      <w:r>
        <w:rPr>
          <w:rFonts w:cs="Arial"/>
          <w:b/>
          <w:bCs/>
          <w:szCs w:val="22"/>
          <w:u w:val="single"/>
        </w:rPr>
        <w:t xml:space="preserve"> E </w:t>
      </w:r>
      <w:r w:rsidR="00E25C5F" w:rsidRPr="00E25C5F">
        <w:rPr>
          <w:rFonts w:cs="Arial"/>
          <w:b/>
          <w:bCs/>
          <w:szCs w:val="22"/>
          <w:u w:val="single"/>
        </w:rPr>
        <w:t>RISCHI SPECIFICI PRESENTI NELL’AMBIENTE DI LAVORO</w:t>
      </w:r>
      <w:r w:rsidR="00E25C5F">
        <w:rPr>
          <w:rFonts w:cs="Arial"/>
          <w:b/>
          <w:bCs/>
          <w:szCs w:val="22"/>
          <w:u w:val="single"/>
        </w:rPr>
        <w:t xml:space="preserve"> E MISURE DI PREVENZIONE E DI EMERGENZA</w:t>
      </w:r>
    </w:p>
    <w:p w14:paraId="6DC3FE2D" w14:textId="16BF13C8" w:rsidR="004475D0" w:rsidRDefault="00CD5E08" w:rsidP="007F77FF">
      <w:pPr>
        <w:tabs>
          <w:tab w:val="left" w:pos="4395"/>
        </w:tabs>
        <w:spacing w:line="360" w:lineRule="auto"/>
        <w:rPr>
          <w:rFonts w:cs="Arial"/>
          <w:sz w:val="20"/>
          <w:szCs w:val="20"/>
        </w:rPr>
      </w:pPr>
      <w:r w:rsidRPr="00795CE5">
        <w:rPr>
          <w:rFonts w:cs="Arial"/>
          <w:sz w:val="20"/>
          <w:szCs w:val="20"/>
        </w:rPr>
        <w:t>Ai sensi dell’art. 26, c</w:t>
      </w:r>
      <w:r w:rsidR="009B5255">
        <w:rPr>
          <w:rFonts w:cs="Arial"/>
          <w:sz w:val="20"/>
          <w:szCs w:val="20"/>
        </w:rPr>
        <w:t>.</w:t>
      </w:r>
      <w:r w:rsidRPr="00795CE5">
        <w:rPr>
          <w:rFonts w:cs="Arial"/>
          <w:sz w:val="20"/>
          <w:szCs w:val="20"/>
        </w:rPr>
        <w:t>1, lett</w:t>
      </w:r>
      <w:r w:rsidR="009B5255">
        <w:rPr>
          <w:rFonts w:cs="Arial"/>
          <w:sz w:val="20"/>
          <w:szCs w:val="20"/>
        </w:rPr>
        <w:t>.</w:t>
      </w:r>
      <w:r w:rsidRPr="00795CE5">
        <w:rPr>
          <w:rFonts w:cs="Arial"/>
          <w:sz w:val="20"/>
          <w:szCs w:val="20"/>
        </w:rPr>
        <w:t>b), del D.Lgs.</w:t>
      </w:r>
      <w:r w:rsidRPr="00795CE5">
        <w:rPr>
          <w:rFonts w:cs="Arial"/>
          <w:bCs/>
          <w:sz w:val="20"/>
          <w:szCs w:val="20"/>
        </w:rPr>
        <w:t xml:space="preserve"> 9 aprile 2008, n°81</w:t>
      </w:r>
      <w:r w:rsidRPr="00795CE5">
        <w:rPr>
          <w:rFonts w:cs="Arial"/>
          <w:sz w:val="20"/>
          <w:szCs w:val="20"/>
        </w:rPr>
        <w:t xml:space="preserve">, il Politecnico di Milano fornisce </w:t>
      </w:r>
      <w:r w:rsidR="00E25C5F" w:rsidRPr="00795CE5">
        <w:rPr>
          <w:rFonts w:cs="Arial"/>
          <w:sz w:val="20"/>
          <w:szCs w:val="20"/>
        </w:rPr>
        <w:t>a</w:t>
      </w:r>
      <w:r w:rsidR="00016F35">
        <w:rPr>
          <w:rFonts w:cs="Arial"/>
          <w:sz w:val="20"/>
          <w:szCs w:val="20"/>
        </w:rPr>
        <w:t xml:space="preserve"> </w:t>
      </w:r>
      <w:r w:rsidR="0017346A" w:rsidRPr="00F228B4">
        <w:rPr>
          <w:rFonts w:cs="Arial"/>
          <w:sz w:val="20"/>
          <w:szCs w:val="20"/>
          <w:highlight w:val="yellow"/>
        </w:rPr>
        <w:t>XXX</w:t>
      </w:r>
      <w:r w:rsidR="00016F35">
        <w:rPr>
          <w:rFonts w:cs="Arial"/>
          <w:sz w:val="20"/>
          <w:szCs w:val="20"/>
        </w:rPr>
        <w:t xml:space="preserve"> </w:t>
      </w:r>
      <w:r w:rsidRPr="00795CE5">
        <w:rPr>
          <w:rFonts w:cs="Arial"/>
          <w:sz w:val="20"/>
          <w:szCs w:val="20"/>
        </w:rPr>
        <w:t xml:space="preserve">l’elenco dei rischi specifici esistenti nell’ambiente in cui dovranno operare le </w:t>
      </w:r>
      <w:r w:rsidR="00E25C5F">
        <w:rPr>
          <w:rFonts w:cs="Arial"/>
          <w:sz w:val="20"/>
          <w:szCs w:val="20"/>
        </w:rPr>
        <w:t xml:space="preserve">sue </w:t>
      </w:r>
      <w:r w:rsidRPr="00795CE5">
        <w:rPr>
          <w:rFonts w:cs="Arial"/>
          <w:sz w:val="20"/>
          <w:szCs w:val="20"/>
        </w:rPr>
        <w:t>maestranze e le misure di prevenzione e di emergenza adott</w:t>
      </w:r>
      <w:r w:rsidRPr="00016F35">
        <w:rPr>
          <w:rFonts w:cs="Arial"/>
          <w:sz w:val="20"/>
          <w:szCs w:val="20"/>
        </w:rPr>
        <w:t xml:space="preserve">ate. </w:t>
      </w:r>
    </w:p>
    <w:p w14:paraId="239B9AA4" w14:textId="09609956" w:rsidR="002F0912" w:rsidRPr="00795CE5" w:rsidRDefault="00CD5E08" w:rsidP="007F77FF">
      <w:pPr>
        <w:tabs>
          <w:tab w:val="left" w:pos="4395"/>
        </w:tabs>
        <w:spacing w:line="360" w:lineRule="auto"/>
        <w:rPr>
          <w:rFonts w:cs="Arial"/>
          <w:sz w:val="20"/>
          <w:szCs w:val="20"/>
        </w:rPr>
      </w:pPr>
      <w:r w:rsidRPr="00016F35">
        <w:rPr>
          <w:rFonts w:cs="Arial"/>
          <w:sz w:val="20"/>
          <w:szCs w:val="20"/>
        </w:rPr>
        <w:t>L’elenco de</w:t>
      </w:r>
      <w:r w:rsidR="003E3D8A">
        <w:rPr>
          <w:rFonts w:cs="Arial"/>
          <w:sz w:val="20"/>
          <w:szCs w:val="20"/>
        </w:rPr>
        <w:t xml:space="preserve">lle fonti di </w:t>
      </w:r>
      <w:r w:rsidRPr="00016F35">
        <w:rPr>
          <w:rFonts w:cs="Arial"/>
          <w:sz w:val="20"/>
          <w:szCs w:val="20"/>
        </w:rPr>
        <w:t>rischi</w:t>
      </w:r>
      <w:r w:rsidR="003E3D8A">
        <w:rPr>
          <w:rFonts w:cs="Arial"/>
          <w:sz w:val="20"/>
          <w:szCs w:val="20"/>
        </w:rPr>
        <w:t>o</w:t>
      </w:r>
      <w:r w:rsidRPr="00016F35">
        <w:rPr>
          <w:rFonts w:cs="Arial"/>
          <w:sz w:val="20"/>
          <w:szCs w:val="20"/>
        </w:rPr>
        <w:t xml:space="preserve"> è riportato </w:t>
      </w:r>
      <w:r w:rsidR="00016F35" w:rsidRPr="00016F35">
        <w:rPr>
          <w:rFonts w:cs="Arial"/>
          <w:sz w:val="20"/>
          <w:szCs w:val="20"/>
        </w:rPr>
        <w:t>nel seguito</w:t>
      </w:r>
      <w:r w:rsidR="004475D0">
        <w:rPr>
          <w:rFonts w:cs="Arial"/>
          <w:sz w:val="20"/>
          <w:szCs w:val="20"/>
        </w:rPr>
        <w:t xml:space="preserve"> </w:t>
      </w:r>
      <w:r w:rsidR="00016F35" w:rsidRPr="00016F35">
        <w:rPr>
          <w:rFonts w:cs="Arial"/>
          <w:sz w:val="20"/>
          <w:szCs w:val="20"/>
        </w:rPr>
        <w:t xml:space="preserve">ed </w:t>
      </w:r>
      <w:r w:rsidRPr="00016F35">
        <w:rPr>
          <w:rFonts w:cs="Arial"/>
          <w:sz w:val="20"/>
          <w:szCs w:val="20"/>
        </w:rPr>
        <w:t>è riferit</w:t>
      </w:r>
      <w:r w:rsidR="00016F35" w:rsidRPr="00016F35">
        <w:rPr>
          <w:rFonts w:cs="Arial"/>
          <w:sz w:val="20"/>
          <w:szCs w:val="20"/>
        </w:rPr>
        <w:t>o</w:t>
      </w:r>
      <w:r w:rsidRPr="00016F35">
        <w:rPr>
          <w:rFonts w:cs="Arial"/>
          <w:sz w:val="20"/>
          <w:szCs w:val="20"/>
        </w:rPr>
        <w:t xml:space="preserve"> alle aree </w:t>
      </w:r>
      <w:r w:rsidR="00016F35" w:rsidRPr="00016F35">
        <w:rPr>
          <w:rFonts w:cs="Arial"/>
          <w:sz w:val="20"/>
          <w:szCs w:val="20"/>
        </w:rPr>
        <w:t>ove si svolgerà l’attività</w:t>
      </w:r>
      <w:r w:rsidRPr="00016F35">
        <w:rPr>
          <w:rFonts w:cs="Arial"/>
          <w:sz w:val="20"/>
          <w:szCs w:val="20"/>
        </w:rPr>
        <w:t>.</w:t>
      </w:r>
      <w:r w:rsidR="004475D0">
        <w:rPr>
          <w:rFonts w:cs="Arial"/>
          <w:sz w:val="20"/>
          <w:szCs w:val="20"/>
        </w:rPr>
        <w:t xml:space="preserve"> </w:t>
      </w:r>
    </w:p>
    <w:p w14:paraId="543B4E75" w14:textId="2A30489B" w:rsidR="00CD5E08" w:rsidRDefault="00CD5E08" w:rsidP="007F77FF">
      <w:pPr>
        <w:tabs>
          <w:tab w:val="left" w:pos="4395"/>
        </w:tabs>
        <w:spacing w:line="360" w:lineRule="auto"/>
        <w:rPr>
          <w:rFonts w:cs="Arial"/>
          <w:sz w:val="20"/>
          <w:szCs w:val="20"/>
        </w:rPr>
      </w:pPr>
      <w:r w:rsidRPr="00795CE5">
        <w:rPr>
          <w:rFonts w:cs="Arial"/>
          <w:sz w:val="20"/>
          <w:szCs w:val="20"/>
        </w:rPr>
        <w:t xml:space="preserve">Le </w:t>
      </w:r>
      <w:r w:rsidRPr="00725B14">
        <w:rPr>
          <w:rFonts w:cs="Arial"/>
          <w:sz w:val="20"/>
          <w:szCs w:val="20"/>
        </w:rPr>
        <w:t>informazioni sui rischi relativi alle aree di lavoro non comprendono i rischi propri dell</w:t>
      </w:r>
      <w:r w:rsidR="00743B40" w:rsidRPr="00725B14">
        <w:rPr>
          <w:rFonts w:cs="Arial"/>
          <w:sz w:val="20"/>
          <w:szCs w:val="20"/>
        </w:rPr>
        <w:t>’</w:t>
      </w:r>
      <w:r w:rsidRPr="00725B14">
        <w:rPr>
          <w:rFonts w:cs="Arial"/>
          <w:sz w:val="20"/>
          <w:szCs w:val="20"/>
        </w:rPr>
        <w:t>attività del</w:t>
      </w:r>
      <w:r w:rsidR="00E83096" w:rsidRPr="00725B14">
        <w:rPr>
          <w:rFonts w:cs="Arial"/>
          <w:sz w:val="20"/>
          <w:szCs w:val="20"/>
        </w:rPr>
        <w:t xml:space="preserve"> fornitore</w:t>
      </w:r>
      <w:r w:rsidRPr="00725B14">
        <w:rPr>
          <w:rFonts w:cs="Arial"/>
          <w:sz w:val="20"/>
          <w:szCs w:val="20"/>
        </w:rPr>
        <w:t xml:space="preserve"> e servono al fine di eliminare eventuali pericoli dovuti alle interferenze tra i lavori che svolgerà </w:t>
      </w:r>
      <w:r w:rsidR="0017346A" w:rsidRPr="00F228B4">
        <w:rPr>
          <w:rFonts w:cs="Arial"/>
          <w:sz w:val="20"/>
          <w:szCs w:val="20"/>
          <w:highlight w:val="yellow"/>
        </w:rPr>
        <w:t>XXXX</w:t>
      </w:r>
      <w:r w:rsidR="00E83096" w:rsidRPr="00725B14">
        <w:rPr>
          <w:rFonts w:cs="Arial"/>
          <w:sz w:val="20"/>
          <w:szCs w:val="20"/>
        </w:rPr>
        <w:t xml:space="preserve"> </w:t>
      </w:r>
      <w:r w:rsidRPr="00725B14">
        <w:rPr>
          <w:rFonts w:cs="Arial"/>
          <w:sz w:val="20"/>
          <w:szCs w:val="20"/>
        </w:rPr>
        <w:t>e le normali attività svolte dagli utenti d</w:t>
      </w:r>
      <w:r w:rsidR="00E83096" w:rsidRPr="00725B14">
        <w:rPr>
          <w:rFonts w:cs="Arial"/>
          <w:sz w:val="20"/>
          <w:szCs w:val="20"/>
        </w:rPr>
        <w:t>ell’</w:t>
      </w:r>
      <w:r w:rsidRPr="00725B14">
        <w:rPr>
          <w:rFonts w:cs="Arial"/>
          <w:sz w:val="20"/>
          <w:szCs w:val="20"/>
        </w:rPr>
        <w:t>Ateneo.</w:t>
      </w:r>
    </w:p>
    <w:p w14:paraId="4C4A7DE3" w14:textId="77777777" w:rsidR="00741966" w:rsidRDefault="00741966" w:rsidP="007F77FF">
      <w:pPr>
        <w:tabs>
          <w:tab w:val="left" w:pos="4395"/>
        </w:tabs>
        <w:spacing w:line="360" w:lineRule="auto"/>
        <w:rPr>
          <w:rFonts w:cs="Arial"/>
          <w:sz w:val="20"/>
          <w:szCs w:val="20"/>
        </w:rPr>
      </w:pPr>
    </w:p>
    <w:p w14:paraId="6ED3498D" w14:textId="3B79EB1F" w:rsidR="00E83F44" w:rsidRPr="00795CE5" w:rsidRDefault="00E83F44" w:rsidP="00E83F44">
      <w:pPr>
        <w:spacing w:line="360" w:lineRule="auto"/>
        <w:jc w:val="left"/>
        <w:rPr>
          <w:rFonts w:cs="Arial"/>
          <w:sz w:val="20"/>
          <w:szCs w:val="20"/>
        </w:rPr>
      </w:pPr>
      <w:r w:rsidRPr="005C79F2">
        <w:rPr>
          <w:rFonts w:cs="Arial"/>
          <w:b/>
          <w:bCs/>
          <w:sz w:val="20"/>
          <w:szCs w:val="20"/>
        </w:rPr>
        <w:t>MAPPATURA</w:t>
      </w:r>
      <w:r w:rsidR="004958F3" w:rsidRPr="005C79F2">
        <w:rPr>
          <w:rFonts w:cs="Arial"/>
          <w:b/>
          <w:bCs/>
          <w:sz w:val="20"/>
          <w:szCs w:val="20"/>
        </w:rPr>
        <w:t xml:space="preserve"> FONTI DI </w:t>
      </w:r>
      <w:r w:rsidRPr="005C79F2">
        <w:rPr>
          <w:rFonts w:cs="Arial"/>
          <w:b/>
          <w:bCs/>
          <w:sz w:val="20"/>
          <w:szCs w:val="20"/>
        </w:rPr>
        <w:t>RISCHI</w:t>
      </w:r>
      <w:r w:rsidR="004958F3" w:rsidRPr="005C79F2">
        <w:rPr>
          <w:rFonts w:cs="Arial"/>
          <w:b/>
          <w:bCs/>
          <w:sz w:val="20"/>
          <w:szCs w:val="20"/>
        </w:rPr>
        <w:t>O</w:t>
      </w:r>
      <w:r w:rsidR="0038409D" w:rsidRPr="005C79F2">
        <w:rPr>
          <w:rFonts w:cs="Arial"/>
          <w:b/>
          <w:bCs/>
          <w:sz w:val="20"/>
          <w:szCs w:val="20"/>
        </w:rPr>
        <w:t xml:space="preserve"> </w:t>
      </w:r>
      <w:r w:rsidR="008C4F2D">
        <w:rPr>
          <w:rFonts w:cs="Arial"/>
          <w:b/>
          <w:bCs/>
          <w:sz w:val="20"/>
          <w:szCs w:val="20"/>
        </w:rPr>
        <w:t xml:space="preserve">(PERICOLI) </w:t>
      </w:r>
      <w:r w:rsidRPr="005C79F2">
        <w:rPr>
          <w:rFonts w:cs="Arial"/>
          <w:b/>
          <w:bCs/>
          <w:sz w:val="20"/>
          <w:szCs w:val="20"/>
        </w:rPr>
        <w:t>PROPRI</w:t>
      </w:r>
      <w:r>
        <w:rPr>
          <w:rFonts w:cs="Arial"/>
          <w:b/>
          <w:bCs/>
          <w:sz w:val="20"/>
          <w:szCs w:val="20"/>
        </w:rPr>
        <w:t xml:space="preserve"> DEL POLITECNICO </w:t>
      </w:r>
    </w:p>
    <w:tbl>
      <w:tblPr>
        <w:tblStyle w:val="Grigliatabella"/>
        <w:tblW w:w="0" w:type="auto"/>
        <w:tblLook w:val="04A0" w:firstRow="1" w:lastRow="0" w:firstColumn="1" w:lastColumn="0" w:noHBand="0" w:noVBand="1"/>
      </w:tblPr>
      <w:tblGrid>
        <w:gridCol w:w="814"/>
        <w:gridCol w:w="3997"/>
        <w:gridCol w:w="788"/>
        <w:gridCol w:w="4029"/>
      </w:tblGrid>
      <w:tr w:rsidR="00170A98" w:rsidRPr="002311F6" w14:paraId="5E2387EC" w14:textId="77777777" w:rsidTr="00D4663C">
        <w:tc>
          <w:tcPr>
            <w:tcW w:w="814" w:type="dxa"/>
            <w:shd w:val="clear" w:color="auto" w:fill="BFBFBF" w:themeFill="background1" w:themeFillShade="BF"/>
          </w:tcPr>
          <w:p w14:paraId="3443559A" w14:textId="4770F6B9" w:rsidR="00B9167F" w:rsidRPr="002311F6" w:rsidRDefault="00020C57" w:rsidP="004471B7">
            <w:pPr>
              <w:spacing w:line="360" w:lineRule="auto"/>
              <w:jc w:val="left"/>
              <w:rPr>
                <w:rFonts w:cs="Arial"/>
                <w:b/>
                <w:sz w:val="18"/>
                <w:szCs w:val="18"/>
              </w:rPr>
            </w:pPr>
            <w:r w:rsidRPr="002311F6">
              <w:rPr>
                <w:rFonts w:cs="Arial"/>
                <w:b/>
                <w:sz w:val="18"/>
                <w:szCs w:val="18"/>
              </w:rPr>
              <w:t>Si/no</w:t>
            </w:r>
          </w:p>
        </w:tc>
        <w:tc>
          <w:tcPr>
            <w:tcW w:w="3997" w:type="dxa"/>
            <w:shd w:val="clear" w:color="auto" w:fill="BFBFBF" w:themeFill="background1" w:themeFillShade="BF"/>
          </w:tcPr>
          <w:p w14:paraId="1637CCB0" w14:textId="47E3C692" w:rsidR="00B9167F" w:rsidRPr="002311F6" w:rsidRDefault="005C79F2" w:rsidP="004471B7">
            <w:pPr>
              <w:spacing w:line="360" w:lineRule="auto"/>
              <w:jc w:val="left"/>
              <w:rPr>
                <w:rFonts w:cs="Arial"/>
                <w:b/>
                <w:sz w:val="18"/>
                <w:szCs w:val="18"/>
              </w:rPr>
            </w:pPr>
            <w:r>
              <w:rPr>
                <w:rFonts w:cs="Arial"/>
                <w:b/>
                <w:sz w:val="18"/>
                <w:szCs w:val="18"/>
              </w:rPr>
              <w:t>FONTI DI RISCHIO</w:t>
            </w:r>
            <w:r w:rsidR="00A5111C">
              <w:rPr>
                <w:rFonts w:cs="Arial"/>
                <w:b/>
                <w:sz w:val="18"/>
                <w:szCs w:val="18"/>
              </w:rPr>
              <w:t xml:space="preserve"> </w:t>
            </w:r>
            <w:r w:rsidR="001B5AE2">
              <w:rPr>
                <w:rFonts w:cs="Arial"/>
                <w:b/>
                <w:sz w:val="18"/>
                <w:szCs w:val="18"/>
              </w:rPr>
              <w:t xml:space="preserve">(PERICOLI) </w:t>
            </w:r>
          </w:p>
        </w:tc>
        <w:tc>
          <w:tcPr>
            <w:tcW w:w="788" w:type="dxa"/>
            <w:shd w:val="clear" w:color="auto" w:fill="BFBFBF" w:themeFill="background1" w:themeFillShade="BF"/>
          </w:tcPr>
          <w:p w14:paraId="75B44A4F" w14:textId="676DB4F5" w:rsidR="00B9167F" w:rsidRPr="002311F6" w:rsidRDefault="00020C57" w:rsidP="004471B7">
            <w:pPr>
              <w:spacing w:line="360" w:lineRule="auto"/>
              <w:jc w:val="left"/>
              <w:rPr>
                <w:rFonts w:cs="Arial"/>
                <w:b/>
                <w:sz w:val="18"/>
                <w:szCs w:val="18"/>
              </w:rPr>
            </w:pPr>
            <w:r w:rsidRPr="002311F6">
              <w:rPr>
                <w:rFonts w:cs="Arial"/>
                <w:b/>
                <w:sz w:val="18"/>
                <w:szCs w:val="18"/>
              </w:rPr>
              <w:t>Si/no</w:t>
            </w:r>
          </w:p>
        </w:tc>
        <w:tc>
          <w:tcPr>
            <w:tcW w:w="4029" w:type="dxa"/>
            <w:shd w:val="clear" w:color="auto" w:fill="BFBFBF" w:themeFill="background1" w:themeFillShade="BF"/>
          </w:tcPr>
          <w:p w14:paraId="2093B8C1" w14:textId="08459A32" w:rsidR="00B9167F" w:rsidRPr="002311F6" w:rsidRDefault="005C79F2" w:rsidP="004471B7">
            <w:pPr>
              <w:spacing w:line="360" w:lineRule="auto"/>
              <w:jc w:val="left"/>
              <w:rPr>
                <w:rFonts w:cs="Arial"/>
                <w:b/>
                <w:sz w:val="18"/>
                <w:szCs w:val="18"/>
              </w:rPr>
            </w:pPr>
            <w:r>
              <w:rPr>
                <w:rFonts w:cs="Arial"/>
                <w:b/>
                <w:sz w:val="18"/>
                <w:szCs w:val="18"/>
              </w:rPr>
              <w:t xml:space="preserve">FONTI DI </w:t>
            </w:r>
            <w:r w:rsidR="00B9167F" w:rsidRPr="002311F6">
              <w:rPr>
                <w:rFonts w:cs="Arial"/>
                <w:b/>
                <w:sz w:val="18"/>
                <w:szCs w:val="18"/>
              </w:rPr>
              <w:t>RISCHI</w:t>
            </w:r>
            <w:r>
              <w:rPr>
                <w:rFonts w:cs="Arial"/>
                <w:b/>
                <w:sz w:val="18"/>
                <w:szCs w:val="18"/>
              </w:rPr>
              <w:t>O</w:t>
            </w:r>
            <w:r w:rsidR="001B5AE2">
              <w:rPr>
                <w:rFonts w:cs="Arial"/>
                <w:b/>
                <w:sz w:val="18"/>
                <w:szCs w:val="18"/>
              </w:rPr>
              <w:t xml:space="preserve"> (PERICOLI)</w:t>
            </w:r>
          </w:p>
        </w:tc>
      </w:tr>
      <w:tr w:rsidR="00170A98" w:rsidRPr="002311F6" w14:paraId="56BB8967" w14:textId="77777777" w:rsidTr="00795CE5">
        <w:tc>
          <w:tcPr>
            <w:tcW w:w="9628" w:type="dxa"/>
            <w:gridSpan w:val="4"/>
          </w:tcPr>
          <w:p w14:paraId="4BBE186A" w14:textId="56FEC388" w:rsidR="00B9167F" w:rsidRPr="002311F6" w:rsidRDefault="004475D0" w:rsidP="004471B7">
            <w:pPr>
              <w:spacing w:line="360" w:lineRule="auto"/>
              <w:jc w:val="left"/>
              <w:rPr>
                <w:rFonts w:cs="Arial"/>
                <w:b/>
                <w:sz w:val="18"/>
                <w:szCs w:val="18"/>
              </w:rPr>
            </w:pPr>
            <w:r>
              <w:rPr>
                <w:rFonts w:cs="Arial"/>
                <w:b/>
                <w:sz w:val="18"/>
                <w:szCs w:val="18"/>
              </w:rPr>
              <w:t>Legati a</w:t>
            </w:r>
            <w:r w:rsidR="001712AD">
              <w:rPr>
                <w:rFonts w:cs="Arial"/>
                <w:b/>
                <w:sz w:val="18"/>
                <w:szCs w:val="18"/>
              </w:rPr>
              <w:t>lle caratteristiche degl</w:t>
            </w:r>
            <w:r>
              <w:rPr>
                <w:rFonts w:cs="Arial"/>
                <w:b/>
                <w:sz w:val="18"/>
                <w:szCs w:val="18"/>
              </w:rPr>
              <w:t>i a</w:t>
            </w:r>
            <w:r w:rsidR="00B9167F" w:rsidRPr="002311F6">
              <w:rPr>
                <w:rFonts w:cs="Arial"/>
                <w:b/>
                <w:sz w:val="18"/>
                <w:szCs w:val="18"/>
              </w:rPr>
              <w:t>mbienti di lavoro</w:t>
            </w:r>
            <w:r w:rsidR="008119F4">
              <w:rPr>
                <w:rFonts w:cs="Arial"/>
                <w:b/>
                <w:sz w:val="18"/>
                <w:szCs w:val="18"/>
              </w:rPr>
              <w:t xml:space="preserve"> e alle </w:t>
            </w:r>
            <w:r>
              <w:rPr>
                <w:rFonts w:cs="Arial"/>
                <w:b/>
                <w:sz w:val="18"/>
                <w:szCs w:val="18"/>
              </w:rPr>
              <w:t>aree esterne</w:t>
            </w:r>
          </w:p>
        </w:tc>
      </w:tr>
      <w:tr w:rsidR="00170A98" w:rsidRPr="002311F6" w14:paraId="27A82E3E" w14:textId="77777777" w:rsidTr="00D4663C">
        <w:tc>
          <w:tcPr>
            <w:tcW w:w="814" w:type="dxa"/>
          </w:tcPr>
          <w:p w14:paraId="4ACDE962" w14:textId="2A67C040" w:rsidR="00B9167F" w:rsidRPr="002311F6" w:rsidRDefault="00B9167F" w:rsidP="004471B7">
            <w:pPr>
              <w:spacing w:line="360" w:lineRule="auto"/>
              <w:jc w:val="left"/>
              <w:rPr>
                <w:rFonts w:cs="Arial"/>
                <w:sz w:val="18"/>
                <w:szCs w:val="18"/>
              </w:rPr>
            </w:pPr>
          </w:p>
        </w:tc>
        <w:tc>
          <w:tcPr>
            <w:tcW w:w="3997" w:type="dxa"/>
          </w:tcPr>
          <w:p w14:paraId="587F2F57" w14:textId="430CFB74" w:rsidR="00B9167F" w:rsidRPr="005C79F2" w:rsidRDefault="00B9167F" w:rsidP="004471B7">
            <w:pPr>
              <w:spacing w:line="360" w:lineRule="auto"/>
              <w:jc w:val="left"/>
              <w:rPr>
                <w:rFonts w:cs="Arial"/>
                <w:sz w:val="18"/>
                <w:szCs w:val="18"/>
              </w:rPr>
            </w:pPr>
            <w:r w:rsidRPr="005C79F2">
              <w:rPr>
                <w:rFonts w:cs="Arial"/>
                <w:sz w:val="18"/>
                <w:szCs w:val="18"/>
              </w:rPr>
              <w:t>Illuminazione</w:t>
            </w:r>
            <w:r w:rsidR="004958F3" w:rsidRPr="005C79F2">
              <w:rPr>
                <w:rFonts w:cs="Arial"/>
                <w:sz w:val="18"/>
                <w:szCs w:val="18"/>
              </w:rPr>
              <w:t xml:space="preserve"> </w:t>
            </w:r>
          </w:p>
        </w:tc>
        <w:tc>
          <w:tcPr>
            <w:tcW w:w="788" w:type="dxa"/>
          </w:tcPr>
          <w:p w14:paraId="2247F52C" w14:textId="6390523C" w:rsidR="00B9167F" w:rsidRPr="005C79F2" w:rsidRDefault="00B9167F" w:rsidP="004471B7">
            <w:pPr>
              <w:spacing w:line="360" w:lineRule="auto"/>
              <w:jc w:val="left"/>
              <w:rPr>
                <w:rFonts w:cs="Arial"/>
                <w:sz w:val="18"/>
                <w:szCs w:val="18"/>
              </w:rPr>
            </w:pPr>
          </w:p>
        </w:tc>
        <w:tc>
          <w:tcPr>
            <w:tcW w:w="4029" w:type="dxa"/>
          </w:tcPr>
          <w:p w14:paraId="3D956749" w14:textId="79A3B0EF" w:rsidR="00B9167F" w:rsidRPr="00D4663C" w:rsidRDefault="001712AD" w:rsidP="004471B7">
            <w:pPr>
              <w:spacing w:line="360" w:lineRule="auto"/>
              <w:jc w:val="left"/>
              <w:rPr>
                <w:rFonts w:cs="Arial"/>
                <w:strike/>
                <w:sz w:val="18"/>
                <w:szCs w:val="18"/>
              </w:rPr>
            </w:pPr>
            <w:r w:rsidRPr="00D4663C">
              <w:rPr>
                <w:rFonts w:cs="Arial"/>
                <w:sz w:val="18"/>
                <w:szCs w:val="18"/>
              </w:rPr>
              <w:t xml:space="preserve">Pavimentazione </w:t>
            </w:r>
          </w:p>
        </w:tc>
      </w:tr>
      <w:tr w:rsidR="00170A98" w:rsidRPr="002311F6" w14:paraId="3BC4FF35" w14:textId="77777777" w:rsidTr="00D4663C">
        <w:tc>
          <w:tcPr>
            <w:tcW w:w="814" w:type="dxa"/>
          </w:tcPr>
          <w:p w14:paraId="7A7F58F9" w14:textId="69471391" w:rsidR="00B9167F" w:rsidRPr="002311F6" w:rsidRDefault="00B9167F" w:rsidP="004471B7">
            <w:pPr>
              <w:spacing w:line="360" w:lineRule="auto"/>
              <w:jc w:val="left"/>
              <w:rPr>
                <w:rFonts w:cs="Arial"/>
                <w:sz w:val="18"/>
                <w:szCs w:val="18"/>
              </w:rPr>
            </w:pPr>
          </w:p>
        </w:tc>
        <w:tc>
          <w:tcPr>
            <w:tcW w:w="3997" w:type="dxa"/>
          </w:tcPr>
          <w:p w14:paraId="02854E5C" w14:textId="3499DE7D" w:rsidR="00B9167F" w:rsidRPr="005C79F2" w:rsidRDefault="00B9167F" w:rsidP="004471B7">
            <w:pPr>
              <w:spacing w:line="360" w:lineRule="auto"/>
              <w:jc w:val="left"/>
              <w:rPr>
                <w:rFonts w:cs="Arial"/>
                <w:sz w:val="18"/>
                <w:szCs w:val="18"/>
              </w:rPr>
            </w:pPr>
            <w:r w:rsidRPr="005C79F2">
              <w:rPr>
                <w:rFonts w:cs="Arial"/>
                <w:sz w:val="18"/>
                <w:szCs w:val="18"/>
              </w:rPr>
              <w:t>Pareti attrezzate</w:t>
            </w:r>
          </w:p>
        </w:tc>
        <w:tc>
          <w:tcPr>
            <w:tcW w:w="788" w:type="dxa"/>
          </w:tcPr>
          <w:p w14:paraId="4F1BC350" w14:textId="32AFA682" w:rsidR="00B9167F" w:rsidRPr="005C79F2" w:rsidRDefault="00B9167F" w:rsidP="004471B7">
            <w:pPr>
              <w:spacing w:line="360" w:lineRule="auto"/>
              <w:jc w:val="left"/>
              <w:rPr>
                <w:rFonts w:cs="Arial"/>
                <w:sz w:val="18"/>
                <w:szCs w:val="18"/>
              </w:rPr>
            </w:pPr>
          </w:p>
        </w:tc>
        <w:tc>
          <w:tcPr>
            <w:tcW w:w="4029" w:type="dxa"/>
          </w:tcPr>
          <w:p w14:paraId="7720AE20" w14:textId="17C7B989" w:rsidR="00B9167F" w:rsidRPr="005C79F2" w:rsidRDefault="00B9167F" w:rsidP="004471B7">
            <w:pPr>
              <w:spacing w:line="360" w:lineRule="auto"/>
              <w:jc w:val="left"/>
              <w:rPr>
                <w:rFonts w:cs="Arial"/>
                <w:sz w:val="18"/>
                <w:szCs w:val="18"/>
              </w:rPr>
            </w:pPr>
            <w:r w:rsidRPr="005C79F2">
              <w:rPr>
                <w:rFonts w:cs="Arial"/>
                <w:sz w:val="18"/>
                <w:szCs w:val="18"/>
              </w:rPr>
              <w:t>Terrazzi</w:t>
            </w:r>
            <w:r w:rsidR="00630B27" w:rsidRPr="00D4663C">
              <w:rPr>
                <w:rFonts w:cs="Arial"/>
                <w:sz w:val="18"/>
                <w:szCs w:val="18"/>
              </w:rPr>
              <w:t>/Balconi/S</w:t>
            </w:r>
            <w:r w:rsidRPr="005C79F2">
              <w:rPr>
                <w:rFonts w:cs="Arial"/>
                <w:sz w:val="18"/>
                <w:szCs w:val="18"/>
              </w:rPr>
              <w:t>oppalchi</w:t>
            </w:r>
          </w:p>
        </w:tc>
      </w:tr>
      <w:tr w:rsidR="00170A98" w:rsidRPr="002311F6" w14:paraId="7C9E70B4" w14:textId="77777777" w:rsidTr="00D4663C">
        <w:tc>
          <w:tcPr>
            <w:tcW w:w="814" w:type="dxa"/>
          </w:tcPr>
          <w:p w14:paraId="21C0C8F7" w14:textId="66C683FB" w:rsidR="00B9167F" w:rsidRPr="005C79F2" w:rsidRDefault="00B9167F" w:rsidP="004471B7">
            <w:pPr>
              <w:spacing w:line="360" w:lineRule="auto"/>
              <w:jc w:val="left"/>
              <w:rPr>
                <w:rFonts w:cs="Arial"/>
                <w:sz w:val="18"/>
                <w:szCs w:val="18"/>
              </w:rPr>
            </w:pPr>
          </w:p>
        </w:tc>
        <w:tc>
          <w:tcPr>
            <w:tcW w:w="3997" w:type="dxa"/>
          </w:tcPr>
          <w:p w14:paraId="7BEA8318" w14:textId="504BFBEE" w:rsidR="00B9167F" w:rsidRPr="005C79F2" w:rsidRDefault="00B9167F" w:rsidP="004471B7">
            <w:pPr>
              <w:spacing w:line="360" w:lineRule="auto"/>
              <w:jc w:val="left"/>
              <w:rPr>
                <w:rFonts w:cs="Arial"/>
                <w:sz w:val="18"/>
                <w:szCs w:val="18"/>
              </w:rPr>
            </w:pPr>
            <w:r w:rsidRPr="005C79F2">
              <w:rPr>
                <w:rFonts w:cs="Arial"/>
                <w:sz w:val="18"/>
                <w:szCs w:val="18"/>
              </w:rPr>
              <w:t>Pareti vetrate</w:t>
            </w:r>
          </w:p>
        </w:tc>
        <w:tc>
          <w:tcPr>
            <w:tcW w:w="788" w:type="dxa"/>
          </w:tcPr>
          <w:p w14:paraId="6EB427FA" w14:textId="1793937C" w:rsidR="00B9167F" w:rsidRPr="005C79F2" w:rsidRDefault="00B9167F" w:rsidP="004471B7">
            <w:pPr>
              <w:spacing w:line="360" w:lineRule="auto"/>
              <w:jc w:val="left"/>
              <w:rPr>
                <w:rFonts w:cs="Arial"/>
                <w:sz w:val="18"/>
                <w:szCs w:val="18"/>
              </w:rPr>
            </w:pPr>
          </w:p>
        </w:tc>
        <w:tc>
          <w:tcPr>
            <w:tcW w:w="4029" w:type="dxa"/>
          </w:tcPr>
          <w:p w14:paraId="106E9031" w14:textId="5E7F0A36" w:rsidR="00B9167F" w:rsidRPr="005C79F2" w:rsidRDefault="00B9167F" w:rsidP="004471B7">
            <w:pPr>
              <w:spacing w:line="360" w:lineRule="auto"/>
              <w:jc w:val="left"/>
              <w:rPr>
                <w:rFonts w:cs="Arial"/>
                <w:sz w:val="18"/>
                <w:szCs w:val="18"/>
              </w:rPr>
            </w:pPr>
            <w:r w:rsidRPr="005C79F2">
              <w:rPr>
                <w:rFonts w:cs="Arial"/>
                <w:sz w:val="18"/>
                <w:szCs w:val="18"/>
              </w:rPr>
              <w:t>Spazi confin</w:t>
            </w:r>
            <w:r w:rsidR="00DF421D">
              <w:rPr>
                <w:rFonts w:cs="Arial"/>
                <w:sz w:val="18"/>
                <w:szCs w:val="18"/>
              </w:rPr>
              <w:t>ati</w:t>
            </w:r>
            <w:r w:rsidRPr="005C79F2">
              <w:rPr>
                <w:rFonts w:cs="Arial"/>
                <w:sz w:val="18"/>
                <w:szCs w:val="18"/>
              </w:rPr>
              <w:t>, cisterne, serbatoi</w:t>
            </w:r>
          </w:p>
        </w:tc>
      </w:tr>
      <w:tr w:rsidR="00170A98" w:rsidRPr="002311F6" w14:paraId="1A548556" w14:textId="77777777" w:rsidTr="00D4663C">
        <w:tc>
          <w:tcPr>
            <w:tcW w:w="814" w:type="dxa"/>
          </w:tcPr>
          <w:p w14:paraId="36135C93" w14:textId="68C21A02" w:rsidR="00B9167F" w:rsidRPr="005C79F2" w:rsidRDefault="00B9167F" w:rsidP="004471B7">
            <w:pPr>
              <w:spacing w:line="360" w:lineRule="auto"/>
              <w:jc w:val="left"/>
              <w:rPr>
                <w:rFonts w:cs="Arial"/>
                <w:sz w:val="18"/>
                <w:szCs w:val="18"/>
              </w:rPr>
            </w:pPr>
          </w:p>
        </w:tc>
        <w:tc>
          <w:tcPr>
            <w:tcW w:w="3997" w:type="dxa"/>
          </w:tcPr>
          <w:p w14:paraId="1FD355EF" w14:textId="6D1D8E59" w:rsidR="00B9167F" w:rsidRPr="005C79F2" w:rsidRDefault="00630B27" w:rsidP="004471B7">
            <w:pPr>
              <w:spacing w:line="360" w:lineRule="auto"/>
              <w:jc w:val="left"/>
              <w:rPr>
                <w:rFonts w:cs="Arial"/>
                <w:sz w:val="18"/>
                <w:szCs w:val="18"/>
              </w:rPr>
            </w:pPr>
            <w:r w:rsidRPr="005C79F2">
              <w:rPr>
                <w:rFonts w:cs="Arial"/>
                <w:sz w:val="18"/>
                <w:szCs w:val="18"/>
              </w:rPr>
              <w:t>Tetti</w:t>
            </w:r>
          </w:p>
        </w:tc>
        <w:tc>
          <w:tcPr>
            <w:tcW w:w="788" w:type="dxa"/>
          </w:tcPr>
          <w:p w14:paraId="09948632" w14:textId="138DAFC0" w:rsidR="00B9167F" w:rsidRPr="005C79F2" w:rsidRDefault="00B9167F" w:rsidP="004471B7">
            <w:pPr>
              <w:spacing w:line="360" w:lineRule="auto"/>
              <w:jc w:val="left"/>
              <w:rPr>
                <w:rFonts w:cs="Arial"/>
                <w:sz w:val="18"/>
                <w:szCs w:val="18"/>
              </w:rPr>
            </w:pPr>
          </w:p>
        </w:tc>
        <w:tc>
          <w:tcPr>
            <w:tcW w:w="4029" w:type="dxa"/>
          </w:tcPr>
          <w:p w14:paraId="21ECF3DF" w14:textId="1F25FF74" w:rsidR="00B9167F" w:rsidRPr="005C79F2" w:rsidRDefault="00AD2427" w:rsidP="004471B7">
            <w:pPr>
              <w:spacing w:line="360" w:lineRule="auto"/>
              <w:jc w:val="left"/>
              <w:rPr>
                <w:rFonts w:cs="Arial"/>
                <w:sz w:val="18"/>
                <w:szCs w:val="18"/>
              </w:rPr>
            </w:pPr>
            <w:r w:rsidRPr="005C79F2">
              <w:rPr>
                <w:rFonts w:cs="Arial"/>
                <w:sz w:val="18"/>
                <w:szCs w:val="18"/>
              </w:rPr>
              <w:t xml:space="preserve">Zona di passaggio - </w:t>
            </w:r>
            <w:r w:rsidR="00B9167F" w:rsidRPr="005C79F2">
              <w:rPr>
                <w:rFonts w:cs="Arial"/>
                <w:sz w:val="18"/>
                <w:szCs w:val="18"/>
              </w:rPr>
              <w:t>Viabilità interna</w:t>
            </w:r>
          </w:p>
        </w:tc>
      </w:tr>
      <w:tr w:rsidR="00170A98" w:rsidRPr="002311F6" w14:paraId="1254F7A4" w14:textId="77777777" w:rsidTr="00D4663C">
        <w:tc>
          <w:tcPr>
            <w:tcW w:w="814" w:type="dxa"/>
          </w:tcPr>
          <w:p w14:paraId="6DD70555" w14:textId="796CB928" w:rsidR="00B9167F" w:rsidRPr="002311F6" w:rsidRDefault="00B9167F" w:rsidP="004471B7">
            <w:pPr>
              <w:spacing w:line="360" w:lineRule="auto"/>
              <w:jc w:val="left"/>
              <w:rPr>
                <w:rFonts w:cs="Arial"/>
                <w:sz w:val="18"/>
                <w:szCs w:val="18"/>
              </w:rPr>
            </w:pPr>
          </w:p>
        </w:tc>
        <w:tc>
          <w:tcPr>
            <w:tcW w:w="3997" w:type="dxa"/>
          </w:tcPr>
          <w:p w14:paraId="6CF485E9" w14:textId="18A135B8" w:rsidR="00B9167F" w:rsidRPr="005C79F2" w:rsidRDefault="00B9167F" w:rsidP="004471B7">
            <w:pPr>
              <w:spacing w:line="360" w:lineRule="auto"/>
              <w:jc w:val="left"/>
              <w:rPr>
                <w:rFonts w:cs="Arial"/>
                <w:sz w:val="18"/>
                <w:szCs w:val="18"/>
              </w:rPr>
            </w:pPr>
            <w:r w:rsidRPr="005C79F2">
              <w:rPr>
                <w:rFonts w:cs="Arial"/>
                <w:sz w:val="18"/>
                <w:szCs w:val="18"/>
              </w:rPr>
              <w:t>Dislivelli aree di transito</w:t>
            </w:r>
          </w:p>
        </w:tc>
        <w:tc>
          <w:tcPr>
            <w:tcW w:w="788" w:type="dxa"/>
          </w:tcPr>
          <w:p w14:paraId="7BC23B8B" w14:textId="3D9C18F7" w:rsidR="00B9167F" w:rsidRPr="005C79F2" w:rsidRDefault="00B9167F" w:rsidP="004471B7">
            <w:pPr>
              <w:spacing w:line="360" w:lineRule="auto"/>
              <w:jc w:val="left"/>
              <w:rPr>
                <w:rFonts w:cs="Arial"/>
                <w:sz w:val="18"/>
                <w:szCs w:val="18"/>
              </w:rPr>
            </w:pPr>
          </w:p>
        </w:tc>
        <w:tc>
          <w:tcPr>
            <w:tcW w:w="4029" w:type="dxa"/>
          </w:tcPr>
          <w:p w14:paraId="65734618" w14:textId="3B38099B" w:rsidR="00B9167F" w:rsidRPr="005C79F2" w:rsidRDefault="00AD2427" w:rsidP="004471B7">
            <w:pPr>
              <w:spacing w:line="360" w:lineRule="auto"/>
              <w:jc w:val="left"/>
              <w:rPr>
                <w:rFonts w:cs="Arial"/>
                <w:sz w:val="18"/>
                <w:szCs w:val="18"/>
              </w:rPr>
            </w:pPr>
            <w:r w:rsidRPr="005C79F2">
              <w:rPr>
                <w:rFonts w:cs="Arial"/>
                <w:sz w:val="18"/>
                <w:szCs w:val="18"/>
              </w:rPr>
              <w:t xml:space="preserve">Zona di passaggio - </w:t>
            </w:r>
            <w:r w:rsidR="00B9167F" w:rsidRPr="005C79F2">
              <w:rPr>
                <w:rFonts w:cs="Arial"/>
                <w:sz w:val="18"/>
                <w:szCs w:val="18"/>
              </w:rPr>
              <w:t>Viabilità esterna</w:t>
            </w:r>
          </w:p>
        </w:tc>
      </w:tr>
      <w:tr w:rsidR="00170A98" w:rsidRPr="002311F6" w14:paraId="11CEA8A0" w14:textId="77777777" w:rsidTr="00D4663C">
        <w:tc>
          <w:tcPr>
            <w:tcW w:w="814" w:type="dxa"/>
          </w:tcPr>
          <w:p w14:paraId="5D38CD1C" w14:textId="5B082C17" w:rsidR="00B9167F" w:rsidRPr="002311F6" w:rsidRDefault="00B9167F" w:rsidP="004471B7">
            <w:pPr>
              <w:spacing w:line="360" w:lineRule="auto"/>
              <w:jc w:val="left"/>
              <w:rPr>
                <w:rFonts w:cs="Arial"/>
                <w:sz w:val="18"/>
                <w:szCs w:val="18"/>
              </w:rPr>
            </w:pPr>
          </w:p>
        </w:tc>
        <w:tc>
          <w:tcPr>
            <w:tcW w:w="3997" w:type="dxa"/>
          </w:tcPr>
          <w:p w14:paraId="6721896E" w14:textId="4B7B8136" w:rsidR="00B9167F" w:rsidRPr="005C79F2" w:rsidRDefault="004475D0" w:rsidP="004471B7">
            <w:pPr>
              <w:spacing w:line="360" w:lineRule="auto"/>
              <w:jc w:val="left"/>
              <w:rPr>
                <w:rFonts w:cs="Arial"/>
                <w:sz w:val="18"/>
                <w:szCs w:val="18"/>
              </w:rPr>
            </w:pPr>
            <w:r w:rsidRPr="005C79F2">
              <w:rPr>
                <w:rFonts w:cs="Arial"/>
                <w:sz w:val="18"/>
                <w:szCs w:val="18"/>
              </w:rPr>
              <w:t>Presenza alberi d’alto fusto</w:t>
            </w:r>
            <w:r w:rsidR="00B9167F" w:rsidRPr="005C79F2">
              <w:rPr>
                <w:rFonts w:cs="Arial"/>
                <w:sz w:val="18"/>
                <w:szCs w:val="18"/>
              </w:rPr>
              <w:t xml:space="preserve"> </w:t>
            </w:r>
          </w:p>
        </w:tc>
        <w:tc>
          <w:tcPr>
            <w:tcW w:w="788" w:type="dxa"/>
          </w:tcPr>
          <w:p w14:paraId="0CA22E23" w14:textId="287688C2" w:rsidR="00B9167F" w:rsidRPr="005C79F2" w:rsidRDefault="00B9167F" w:rsidP="004471B7">
            <w:pPr>
              <w:spacing w:line="360" w:lineRule="auto"/>
              <w:jc w:val="left"/>
              <w:rPr>
                <w:rFonts w:cs="Arial"/>
                <w:sz w:val="18"/>
                <w:szCs w:val="18"/>
              </w:rPr>
            </w:pPr>
          </w:p>
        </w:tc>
        <w:tc>
          <w:tcPr>
            <w:tcW w:w="4029" w:type="dxa"/>
          </w:tcPr>
          <w:p w14:paraId="44D09AC7" w14:textId="63EAE871" w:rsidR="00B9167F" w:rsidRPr="005C79F2" w:rsidRDefault="003D3B84" w:rsidP="004471B7">
            <w:pPr>
              <w:spacing w:line="360" w:lineRule="auto"/>
              <w:jc w:val="left"/>
              <w:rPr>
                <w:rFonts w:cs="Arial"/>
                <w:sz w:val="18"/>
                <w:szCs w:val="18"/>
              </w:rPr>
            </w:pPr>
            <w:r>
              <w:rPr>
                <w:rFonts w:cs="Arial"/>
                <w:sz w:val="18"/>
                <w:szCs w:val="18"/>
              </w:rPr>
              <w:t>Clima</w:t>
            </w:r>
            <w:r w:rsidR="0061245B">
              <w:rPr>
                <w:rFonts w:cs="Arial"/>
                <w:sz w:val="18"/>
                <w:szCs w:val="18"/>
              </w:rPr>
              <w:t>/Meteo</w:t>
            </w:r>
          </w:p>
        </w:tc>
      </w:tr>
      <w:tr w:rsidR="00170A98" w:rsidRPr="002311F6" w14:paraId="4D2C809D" w14:textId="77777777" w:rsidTr="00795CE5">
        <w:tc>
          <w:tcPr>
            <w:tcW w:w="9628" w:type="dxa"/>
            <w:gridSpan w:val="4"/>
          </w:tcPr>
          <w:p w14:paraId="7B7185F2" w14:textId="28BDFAF8" w:rsidR="00B9167F" w:rsidRPr="002311F6" w:rsidRDefault="004475D0" w:rsidP="004471B7">
            <w:pPr>
              <w:spacing w:line="360" w:lineRule="auto"/>
              <w:jc w:val="left"/>
              <w:rPr>
                <w:rFonts w:cs="Arial"/>
                <w:b/>
                <w:sz w:val="18"/>
                <w:szCs w:val="18"/>
              </w:rPr>
            </w:pPr>
            <w:r>
              <w:rPr>
                <w:rFonts w:cs="Arial"/>
                <w:b/>
                <w:sz w:val="18"/>
                <w:szCs w:val="18"/>
              </w:rPr>
              <w:t>Legati a m</w:t>
            </w:r>
            <w:r w:rsidR="00B9167F" w:rsidRPr="002311F6">
              <w:rPr>
                <w:rFonts w:cs="Arial"/>
                <w:b/>
                <w:sz w:val="18"/>
                <w:szCs w:val="18"/>
              </w:rPr>
              <w:t xml:space="preserve">acchine, </w:t>
            </w:r>
            <w:r>
              <w:rPr>
                <w:rFonts w:cs="Arial"/>
                <w:b/>
                <w:sz w:val="18"/>
                <w:szCs w:val="18"/>
              </w:rPr>
              <w:t>a</w:t>
            </w:r>
            <w:r w:rsidR="00B9167F" w:rsidRPr="002311F6">
              <w:rPr>
                <w:rFonts w:cs="Arial"/>
                <w:b/>
                <w:sz w:val="18"/>
                <w:szCs w:val="18"/>
              </w:rPr>
              <w:t xml:space="preserve">pparecchiature, </w:t>
            </w:r>
            <w:r>
              <w:rPr>
                <w:rFonts w:cs="Arial"/>
                <w:b/>
                <w:sz w:val="18"/>
                <w:szCs w:val="18"/>
              </w:rPr>
              <w:t>i</w:t>
            </w:r>
            <w:r w:rsidR="00B9167F" w:rsidRPr="002311F6">
              <w:rPr>
                <w:rFonts w:cs="Arial"/>
                <w:b/>
                <w:sz w:val="18"/>
                <w:szCs w:val="18"/>
              </w:rPr>
              <w:t>mpianti</w:t>
            </w:r>
          </w:p>
        </w:tc>
      </w:tr>
      <w:tr w:rsidR="00170A98" w:rsidRPr="002311F6" w14:paraId="7565A4F5" w14:textId="77777777" w:rsidTr="00D4663C">
        <w:tc>
          <w:tcPr>
            <w:tcW w:w="814" w:type="dxa"/>
          </w:tcPr>
          <w:p w14:paraId="54C0E05E" w14:textId="666949D3" w:rsidR="00B9167F" w:rsidRPr="002311F6" w:rsidRDefault="00B9167F" w:rsidP="004471B7">
            <w:pPr>
              <w:spacing w:line="360" w:lineRule="auto"/>
              <w:jc w:val="left"/>
              <w:rPr>
                <w:rFonts w:cs="Arial"/>
                <w:sz w:val="18"/>
                <w:szCs w:val="18"/>
              </w:rPr>
            </w:pPr>
          </w:p>
        </w:tc>
        <w:tc>
          <w:tcPr>
            <w:tcW w:w="3997" w:type="dxa"/>
          </w:tcPr>
          <w:p w14:paraId="066C5084" w14:textId="2538E0F1" w:rsidR="00B9167F" w:rsidRPr="002311F6" w:rsidRDefault="005D0B88" w:rsidP="004471B7">
            <w:pPr>
              <w:spacing w:line="360" w:lineRule="auto"/>
              <w:jc w:val="left"/>
              <w:rPr>
                <w:rFonts w:cs="Arial"/>
                <w:sz w:val="18"/>
                <w:szCs w:val="18"/>
              </w:rPr>
            </w:pPr>
            <w:r>
              <w:rPr>
                <w:rFonts w:cs="Arial"/>
                <w:sz w:val="18"/>
                <w:szCs w:val="18"/>
              </w:rPr>
              <w:t>Impianti elettrici/</w:t>
            </w:r>
            <w:r w:rsidR="001712AD">
              <w:rPr>
                <w:rFonts w:cs="Arial"/>
                <w:sz w:val="18"/>
                <w:szCs w:val="18"/>
              </w:rPr>
              <w:t>P</w:t>
            </w:r>
            <w:r w:rsidR="005A6F9E" w:rsidRPr="002311F6">
              <w:rPr>
                <w:rFonts w:cs="Arial"/>
                <w:sz w:val="18"/>
                <w:szCs w:val="18"/>
              </w:rPr>
              <w:t>assaggio cavi</w:t>
            </w:r>
          </w:p>
        </w:tc>
        <w:tc>
          <w:tcPr>
            <w:tcW w:w="788" w:type="dxa"/>
          </w:tcPr>
          <w:p w14:paraId="04598DAE" w14:textId="3D3252FB" w:rsidR="00B9167F" w:rsidRPr="002311F6" w:rsidRDefault="00B9167F" w:rsidP="004471B7">
            <w:pPr>
              <w:spacing w:line="360" w:lineRule="auto"/>
              <w:jc w:val="left"/>
              <w:rPr>
                <w:rFonts w:cs="Arial"/>
                <w:sz w:val="18"/>
                <w:szCs w:val="18"/>
              </w:rPr>
            </w:pPr>
          </w:p>
        </w:tc>
        <w:tc>
          <w:tcPr>
            <w:tcW w:w="4029" w:type="dxa"/>
          </w:tcPr>
          <w:p w14:paraId="7A9D08C0" w14:textId="7C078194" w:rsidR="00B9167F" w:rsidRPr="002311F6" w:rsidRDefault="00B9167F" w:rsidP="004471B7">
            <w:pPr>
              <w:spacing w:line="360" w:lineRule="auto"/>
              <w:jc w:val="left"/>
              <w:rPr>
                <w:rFonts w:cs="Arial"/>
                <w:sz w:val="18"/>
                <w:szCs w:val="18"/>
              </w:rPr>
            </w:pPr>
            <w:r w:rsidRPr="002311F6">
              <w:rPr>
                <w:rFonts w:cs="Arial"/>
                <w:sz w:val="18"/>
                <w:szCs w:val="18"/>
              </w:rPr>
              <w:t>Carichi sospesi</w:t>
            </w:r>
          </w:p>
        </w:tc>
      </w:tr>
      <w:tr w:rsidR="00170A98" w:rsidRPr="002311F6" w14:paraId="60331889" w14:textId="77777777" w:rsidTr="00D4663C">
        <w:tc>
          <w:tcPr>
            <w:tcW w:w="814" w:type="dxa"/>
          </w:tcPr>
          <w:p w14:paraId="34C3F1D7" w14:textId="70420B33" w:rsidR="00B9167F" w:rsidRPr="002311F6" w:rsidRDefault="00B9167F" w:rsidP="004471B7">
            <w:pPr>
              <w:spacing w:line="360" w:lineRule="auto"/>
              <w:jc w:val="left"/>
              <w:rPr>
                <w:rFonts w:cs="Arial"/>
                <w:sz w:val="18"/>
                <w:szCs w:val="18"/>
              </w:rPr>
            </w:pPr>
          </w:p>
        </w:tc>
        <w:tc>
          <w:tcPr>
            <w:tcW w:w="3997" w:type="dxa"/>
          </w:tcPr>
          <w:p w14:paraId="5C2199D9" w14:textId="14FF66E1" w:rsidR="00B9167F" w:rsidRPr="002311F6" w:rsidRDefault="005D0B88" w:rsidP="004471B7">
            <w:pPr>
              <w:spacing w:line="360" w:lineRule="auto"/>
              <w:jc w:val="left"/>
              <w:rPr>
                <w:rFonts w:cs="Arial"/>
                <w:sz w:val="18"/>
                <w:szCs w:val="18"/>
              </w:rPr>
            </w:pPr>
            <w:r>
              <w:rPr>
                <w:rFonts w:cs="Arial"/>
                <w:sz w:val="18"/>
                <w:szCs w:val="18"/>
              </w:rPr>
              <w:t>Impianti idraulici/</w:t>
            </w:r>
            <w:r w:rsidR="001712AD">
              <w:rPr>
                <w:rFonts w:cs="Arial"/>
                <w:sz w:val="18"/>
                <w:szCs w:val="18"/>
              </w:rPr>
              <w:t>Passaggio condutture</w:t>
            </w:r>
          </w:p>
        </w:tc>
        <w:tc>
          <w:tcPr>
            <w:tcW w:w="788" w:type="dxa"/>
          </w:tcPr>
          <w:p w14:paraId="10180462" w14:textId="4EA64EBC" w:rsidR="00B9167F" w:rsidRPr="002311F6" w:rsidRDefault="00B9167F" w:rsidP="004471B7">
            <w:pPr>
              <w:spacing w:line="360" w:lineRule="auto"/>
              <w:jc w:val="left"/>
              <w:rPr>
                <w:rFonts w:cs="Arial"/>
                <w:sz w:val="18"/>
                <w:szCs w:val="18"/>
              </w:rPr>
            </w:pPr>
          </w:p>
        </w:tc>
        <w:tc>
          <w:tcPr>
            <w:tcW w:w="4029" w:type="dxa"/>
          </w:tcPr>
          <w:p w14:paraId="046CE252" w14:textId="7A5F5453" w:rsidR="00B9167F" w:rsidRPr="002311F6" w:rsidRDefault="00020C57" w:rsidP="004471B7">
            <w:pPr>
              <w:spacing w:line="360" w:lineRule="auto"/>
              <w:jc w:val="left"/>
              <w:rPr>
                <w:rFonts w:cs="Arial"/>
                <w:sz w:val="18"/>
                <w:szCs w:val="18"/>
              </w:rPr>
            </w:pPr>
            <w:r w:rsidRPr="002311F6">
              <w:rPr>
                <w:rFonts w:cs="Arial"/>
                <w:sz w:val="18"/>
                <w:szCs w:val="18"/>
              </w:rPr>
              <w:t>Movimentazione macchinari e attrezz</w:t>
            </w:r>
            <w:r w:rsidR="00742375" w:rsidRPr="002311F6">
              <w:rPr>
                <w:rFonts w:cs="Arial"/>
                <w:sz w:val="18"/>
                <w:szCs w:val="18"/>
              </w:rPr>
              <w:t>ature</w:t>
            </w:r>
          </w:p>
        </w:tc>
      </w:tr>
      <w:tr w:rsidR="00170A98" w:rsidRPr="002311F6" w14:paraId="7BF54C68" w14:textId="77777777" w:rsidTr="00D4663C">
        <w:tc>
          <w:tcPr>
            <w:tcW w:w="814" w:type="dxa"/>
          </w:tcPr>
          <w:p w14:paraId="39CB0382" w14:textId="30B4A4C8" w:rsidR="00B9167F" w:rsidRPr="002311F6" w:rsidRDefault="00B9167F" w:rsidP="004471B7">
            <w:pPr>
              <w:spacing w:line="360" w:lineRule="auto"/>
              <w:jc w:val="left"/>
              <w:rPr>
                <w:rFonts w:cs="Arial"/>
                <w:sz w:val="18"/>
                <w:szCs w:val="18"/>
              </w:rPr>
            </w:pPr>
          </w:p>
        </w:tc>
        <w:tc>
          <w:tcPr>
            <w:tcW w:w="3997" w:type="dxa"/>
          </w:tcPr>
          <w:p w14:paraId="3C52531D" w14:textId="3AB09C79" w:rsidR="00B9167F" w:rsidRPr="002311F6" w:rsidRDefault="001712AD" w:rsidP="004471B7">
            <w:pPr>
              <w:spacing w:line="360" w:lineRule="auto"/>
              <w:jc w:val="left"/>
              <w:rPr>
                <w:rFonts w:cs="Arial"/>
                <w:sz w:val="18"/>
                <w:szCs w:val="18"/>
              </w:rPr>
            </w:pPr>
            <w:r>
              <w:rPr>
                <w:rFonts w:cs="Arial"/>
                <w:sz w:val="18"/>
                <w:szCs w:val="18"/>
              </w:rPr>
              <w:t>Presenza lame</w:t>
            </w:r>
          </w:p>
        </w:tc>
        <w:tc>
          <w:tcPr>
            <w:tcW w:w="788" w:type="dxa"/>
          </w:tcPr>
          <w:p w14:paraId="3D4B64EA" w14:textId="5D275D2F" w:rsidR="00B9167F" w:rsidRPr="002311F6" w:rsidRDefault="00B9167F" w:rsidP="004471B7">
            <w:pPr>
              <w:spacing w:line="360" w:lineRule="auto"/>
              <w:jc w:val="left"/>
              <w:rPr>
                <w:rFonts w:cs="Arial"/>
                <w:sz w:val="18"/>
                <w:szCs w:val="18"/>
              </w:rPr>
            </w:pPr>
          </w:p>
        </w:tc>
        <w:tc>
          <w:tcPr>
            <w:tcW w:w="4029" w:type="dxa"/>
          </w:tcPr>
          <w:p w14:paraId="106B35A2" w14:textId="246FAD58" w:rsidR="00B9167F" w:rsidRPr="002311F6" w:rsidRDefault="001712AD" w:rsidP="004471B7">
            <w:pPr>
              <w:spacing w:line="360" w:lineRule="auto"/>
              <w:jc w:val="left"/>
              <w:rPr>
                <w:rFonts w:cs="Arial"/>
                <w:sz w:val="18"/>
                <w:szCs w:val="18"/>
              </w:rPr>
            </w:pPr>
            <w:r>
              <w:rPr>
                <w:rFonts w:cs="Arial"/>
                <w:sz w:val="18"/>
                <w:szCs w:val="18"/>
              </w:rPr>
              <w:t>C</w:t>
            </w:r>
            <w:r w:rsidR="00020C57" w:rsidRPr="002311F6">
              <w:rPr>
                <w:rFonts w:cs="Arial"/>
                <w:sz w:val="18"/>
                <w:szCs w:val="18"/>
              </w:rPr>
              <w:t>aduta di oggetti dall’alto</w:t>
            </w:r>
          </w:p>
        </w:tc>
      </w:tr>
      <w:tr w:rsidR="001712AD" w:rsidRPr="002311F6" w14:paraId="0D5487B0" w14:textId="77777777" w:rsidTr="00D4663C">
        <w:tc>
          <w:tcPr>
            <w:tcW w:w="814" w:type="dxa"/>
          </w:tcPr>
          <w:p w14:paraId="54F7B9B7" w14:textId="1D224CDF" w:rsidR="001712AD" w:rsidRPr="002311F6" w:rsidRDefault="001712AD" w:rsidP="001712AD">
            <w:pPr>
              <w:spacing w:line="360" w:lineRule="auto"/>
              <w:jc w:val="left"/>
              <w:rPr>
                <w:rFonts w:cs="Arial"/>
                <w:sz w:val="18"/>
                <w:szCs w:val="18"/>
              </w:rPr>
            </w:pPr>
          </w:p>
        </w:tc>
        <w:tc>
          <w:tcPr>
            <w:tcW w:w="3997" w:type="dxa"/>
          </w:tcPr>
          <w:p w14:paraId="3E9C886F" w14:textId="73C38087" w:rsidR="001712AD" w:rsidRPr="002311F6" w:rsidRDefault="001712AD" w:rsidP="001712AD">
            <w:pPr>
              <w:spacing w:line="360" w:lineRule="auto"/>
              <w:jc w:val="left"/>
              <w:rPr>
                <w:rFonts w:cs="Arial"/>
                <w:sz w:val="18"/>
                <w:szCs w:val="18"/>
              </w:rPr>
            </w:pPr>
            <w:r w:rsidRPr="002311F6">
              <w:rPr>
                <w:rFonts w:cs="Arial"/>
                <w:sz w:val="18"/>
                <w:szCs w:val="18"/>
              </w:rPr>
              <w:t>Proiezioni di schegge</w:t>
            </w:r>
          </w:p>
        </w:tc>
        <w:tc>
          <w:tcPr>
            <w:tcW w:w="788" w:type="dxa"/>
          </w:tcPr>
          <w:p w14:paraId="162AD3D5" w14:textId="4A2EBA93" w:rsidR="001712AD" w:rsidRPr="002311F6" w:rsidRDefault="001712AD" w:rsidP="001712AD">
            <w:pPr>
              <w:spacing w:line="360" w:lineRule="auto"/>
              <w:jc w:val="left"/>
              <w:rPr>
                <w:rFonts w:cs="Arial"/>
                <w:sz w:val="18"/>
                <w:szCs w:val="18"/>
              </w:rPr>
            </w:pPr>
          </w:p>
        </w:tc>
        <w:tc>
          <w:tcPr>
            <w:tcW w:w="4029" w:type="dxa"/>
          </w:tcPr>
          <w:p w14:paraId="040D4D20" w14:textId="69FE3606" w:rsidR="001712AD" w:rsidRPr="002311F6" w:rsidRDefault="001712AD" w:rsidP="001712AD">
            <w:pPr>
              <w:spacing w:line="360" w:lineRule="auto"/>
              <w:jc w:val="left"/>
              <w:rPr>
                <w:rFonts w:cs="Arial"/>
                <w:sz w:val="18"/>
                <w:szCs w:val="18"/>
              </w:rPr>
            </w:pPr>
            <w:r w:rsidRPr="002311F6">
              <w:rPr>
                <w:rFonts w:cs="Arial"/>
                <w:sz w:val="18"/>
                <w:szCs w:val="18"/>
              </w:rPr>
              <w:t>Organi meccanici in movimento</w:t>
            </w:r>
          </w:p>
        </w:tc>
      </w:tr>
      <w:tr w:rsidR="003872D9" w:rsidRPr="002311F6" w14:paraId="3218DBFC" w14:textId="77777777" w:rsidTr="00D4663C">
        <w:tc>
          <w:tcPr>
            <w:tcW w:w="814" w:type="dxa"/>
          </w:tcPr>
          <w:p w14:paraId="6106ACCD" w14:textId="47EBD40A" w:rsidR="003872D9" w:rsidRPr="002311F6" w:rsidRDefault="003872D9" w:rsidP="003872D9">
            <w:pPr>
              <w:spacing w:line="360" w:lineRule="auto"/>
              <w:jc w:val="left"/>
              <w:rPr>
                <w:rFonts w:cs="Arial"/>
                <w:sz w:val="18"/>
                <w:szCs w:val="18"/>
              </w:rPr>
            </w:pPr>
          </w:p>
        </w:tc>
        <w:tc>
          <w:tcPr>
            <w:tcW w:w="3997" w:type="dxa"/>
          </w:tcPr>
          <w:p w14:paraId="582018CE" w14:textId="04FB3C5F" w:rsidR="003872D9" w:rsidRPr="002311F6" w:rsidRDefault="003872D9" w:rsidP="003872D9">
            <w:pPr>
              <w:spacing w:line="360" w:lineRule="auto"/>
              <w:jc w:val="left"/>
              <w:rPr>
                <w:rFonts w:cs="Arial"/>
                <w:sz w:val="18"/>
                <w:szCs w:val="18"/>
              </w:rPr>
            </w:pPr>
            <w:r w:rsidRPr="002311F6">
              <w:rPr>
                <w:rFonts w:cs="Arial"/>
                <w:sz w:val="18"/>
                <w:szCs w:val="18"/>
              </w:rPr>
              <w:t>Transito mezzi</w:t>
            </w:r>
          </w:p>
        </w:tc>
        <w:tc>
          <w:tcPr>
            <w:tcW w:w="788" w:type="dxa"/>
          </w:tcPr>
          <w:p w14:paraId="626469A1" w14:textId="7DB885D2" w:rsidR="003872D9" w:rsidRPr="002311F6" w:rsidRDefault="003872D9" w:rsidP="003872D9">
            <w:pPr>
              <w:spacing w:line="360" w:lineRule="auto"/>
              <w:jc w:val="left"/>
              <w:rPr>
                <w:rFonts w:cs="Arial"/>
                <w:sz w:val="18"/>
                <w:szCs w:val="18"/>
              </w:rPr>
            </w:pPr>
          </w:p>
        </w:tc>
        <w:tc>
          <w:tcPr>
            <w:tcW w:w="4029" w:type="dxa"/>
          </w:tcPr>
          <w:p w14:paraId="41353AAD" w14:textId="18A611AB" w:rsidR="003872D9" w:rsidRPr="002311F6" w:rsidRDefault="003872D9" w:rsidP="003872D9">
            <w:pPr>
              <w:spacing w:line="360" w:lineRule="auto"/>
              <w:jc w:val="left"/>
              <w:rPr>
                <w:rFonts w:cs="Arial"/>
                <w:sz w:val="18"/>
                <w:szCs w:val="18"/>
              </w:rPr>
            </w:pPr>
            <w:r w:rsidRPr="002311F6">
              <w:rPr>
                <w:rFonts w:cs="Arial"/>
                <w:sz w:val="18"/>
                <w:szCs w:val="18"/>
              </w:rPr>
              <w:t>Requisiti macchine (marchio CE)</w:t>
            </w:r>
          </w:p>
        </w:tc>
      </w:tr>
      <w:tr w:rsidR="003872D9" w:rsidRPr="002311F6" w14:paraId="52E9EF2F" w14:textId="77777777" w:rsidTr="00795CE5">
        <w:tc>
          <w:tcPr>
            <w:tcW w:w="9628" w:type="dxa"/>
            <w:gridSpan w:val="4"/>
          </w:tcPr>
          <w:p w14:paraId="09BA80C0" w14:textId="1BA47303" w:rsidR="003872D9" w:rsidRPr="002311F6" w:rsidRDefault="003872D9" w:rsidP="003872D9">
            <w:pPr>
              <w:spacing w:line="360" w:lineRule="auto"/>
              <w:jc w:val="left"/>
              <w:rPr>
                <w:rFonts w:cs="Arial"/>
                <w:b/>
                <w:sz w:val="18"/>
                <w:szCs w:val="18"/>
              </w:rPr>
            </w:pPr>
            <w:r>
              <w:rPr>
                <w:rFonts w:cs="Arial"/>
                <w:b/>
                <w:sz w:val="18"/>
                <w:szCs w:val="18"/>
              </w:rPr>
              <w:t>Legati a particolari circostanze emergenziali</w:t>
            </w:r>
          </w:p>
        </w:tc>
      </w:tr>
      <w:tr w:rsidR="003872D9" w:rsidRPr="002311F6" w14:paraId="2D052F79" w14:textId="77777777" w:rsidTr="00D4663C">
        <w:tc>
          <w:tcPr>
            <w:tcW w:w="814" w:type="dxa"/>
          </w:tcPr>
          <w:p w14:paraId="065FCAA0" w14:textId="2AF2C320" w:rsidR="003872D9" w:rsidRPr="002311F6" w:rsidRDefault="003872D9" w:rsidP="003872D9">
            <w:pPr>
              <w:spacing w:line="360" w:lineRule="auto"/>
              <w:jc w:val="left"/>
              <w:rPr>
                <w:rFonts w:cs="Arial"/>
                <w:sz w:val="18"/>
                <w:szCs w:val="18"/>
              </w:rPr>
            </w:pPr>
          </w:p>
        </w:tc>
        <w:tc>
          <w:tcPr>
            <w:tcW w:w="3997" w:type="dxa"/>
          </w:tcPr>
          <w:p w14:paraId="23ED0BDB" w14:textId="7AA393BD" w:rsidR="003872D9" w:rsidRPr="002311F6" w:rsidRDefault="003872D9" w:rsidP="003872D9">
            <w:pPr>
              <w:spacing w:line="360" w:lineRule="auto"/>
              <w:jc w:val="left"/>
              <w:rPr>
                <w:rFonts w:cs="Arial"/>
                <w:sz w:val="18"/>
                <w:szCs w:val="18"/>
              </w:rPr>
            </w:pPr>
            <w:r w:rsidRPr="002311F6">
              <w:rPr>
                <w:rFonts w:cs="Arial"/>
                <w:sz w:val="18"/>
                <w:szCs w:val="18"/>
              </w:rPr>
              <w:t>Incendio</w:t>
            </w:r>
          </w:p>
        </w:tc>
        <w:tc>
          <w:tcPr>
            <w:tcW w:w="788" w:type="dxa"/>
          </w:tcPr>
          <w:p w14:paraId="57EC9F15" w14:textId="718D9EAE" w:rsidR="003872D9" w:rsidRPr="002311F6" w:rsidRDefault="003872D9" w:rsidP="003872D9">
            <w:pPr>
              <w:spacing w:line="360" w:lineRule="auto"/>
              <w:jc w:val="left"/>
              <w:rPr>
                <w:rFonts w:cs="Arial"/>
                <w:sz w:val="18"/>
                <w:szCs w:val="18"/>
              </w:rPr>
            </w:pPr>
          </w:p>
        </w:tc>
        <w:tc>
          <w:tcPr>
            <w:tcW w:w="4029" w:type="dxa"/>
          </w:tcPr>
          <w:p w14:paraId="2B9FD042" w14:textId="020E3E60" w:rsidR="003872D9" w:rsidRPr="002311F6" w:rsidRDefault="003872D9" w:rsidP="003872D9">
            <w:pPr>
              <w:spacing w:line="360" w:lineRule="auto"/>
              <w:jc w:val="left"/>
              <w:rPr>
                <w:rFonts w:cs="Arial"/>
                <w:sz w:val="18"/>
                <w:szCs w:val="18"/>
              </w:rPr>
            </w:pPr>
            <w:r>
              <w:rPr>
                <w:rFonts w:cs="Arial"/>
                <w:sz w:val="18"/>
                <w:szCs w:val="18"/>
              </w:rPr>
              <w:t>Allagamento</w:t>
            </w:r>
          </w:p>
        </w:tc>
      </w:tr>
      <w:tr w:rsidR="003872D9" w:rsidRPr="002311F6" w14:paraId="239ABE95" w14:textId="77777777" w:rsidTr="00D4663C">
        <w:tc>
          <w:tcPr>
            <w:tcW w:w="814" w:type="dxa"/>
          </w:tcPr>
          <w:p w14:paraId="09D9D555" w14:textId="3E346397" w:rsidR="003872D9" w:rsidRPr="002311F6" w:rsidRDefault="003872D9" w:rsidP="003872D9">
            <w:pPr>
              <w:spacing w:line="360" w:lineRule="auto"/>
              <w:jc w:val="left"/>
              <w:rPr>
                <w:rFonts w:cs="Arial"/>
                <w:sz w:val="18"/>
                <w:szCs w:val="18"/>
              </w:rPr>
            </w:pPr>
          </w:p>
        </w:tc>
        <w:tc>
          <w:tcPr>
            <w:tcW w:w="3997" w:type="dxa"/>
          </w:tcPr>
          <w:p w14:paraId="04D9C12D" w14:textId="04754CD3" w:rsidR="003872D9" w:rsidRPr="00C61264" w:rsidRDefault="003872D9" w:rsidP="003872D9">
            <w:pPr>
              <w:spacing w:line="360" w:lineRule="auto"/>
              <w:jc w:val="left"/>
              <w:rPr>
                <w:rFonts w:cs="Arial"/>
                <w:sz w:val="18"/>
                <w:szCs w:val="18"/>
              </w:rPr>
            </w:pPr>
            <w:r w:rsidRPr="00C61264">
              <w:rPr>
                <w:rFonts w:cs="Arial"/>
                <w:sz w:val="18"/>
                <w:szCs w:val="18"/>
              </w:rPr>
              <w:t>Presenza depositi di materiali</w:t>
            </w:r>
          </w:p>
        </w:tc>
        <w:tc>
          <w:tcPr>
            <w:tcW w:w="788" w:type="dxa"/>
          </w:tcPr>
          <w:p w14:paraId="30D47DAB" w14:textId="610D5E36" w:rsidR="003872D9" w:rsidRPr="00C61264" w:rsidRDefault="003872D9" w:rsidP="003872D9">
            <w:pPr>
              <w:spacing w:line="360" w:lineRule="auto"/>
              <w:jc w:val="left"/>
              <w:rPr>
                <w:rFonts w:cs="Arial"/>
                <w:sz w:val="18"/>
                <w:szCs w:val="18"/>
              </w:rPr>
            </w:pPr>
          </w:p>
        </w:tc>
        <w:tc>
          <w:tcPr>
            <w:tcW w:w="4029" w:type="dxa"/>
          </w:tcPr>
          <w:p w14:paraId="62E5C3F0" w14:textId="41BFE308" w:rsidR="003872D9" w:rsidRPr="00C61264" w:rsidRDefault="003872D9" w:rsidP="003872D9">
            <w:pPr>
              <w:spacing w:line="360" w:lineRule="auto"/>
              <w:jc w:val="left"/>
              <w:rPr>
                <w:rFonts w:cs="Arial"/>
                <w:sz w:val="18"/>
                <w:szCs w:val="18"/>
              </w:rPr>
            </w:pPr>
            <w:r w:rsidRPr="00D4663C">
              <w:rPr>
                <w:rFonts w:cs="Arial"/>
                <w:sz w:val="18"/>
                <w:szCs w:val="18"/>
              </w:rPr>
              <w:t>Esplosione</w:t>
            </w:r>
          </w:p>
        </w:tc>
      </w:tr>
      <w:tr w:rsidR="003872D9" w:rsidRPr="002311F6" w14:paraId="149FB869" w14:textId="77777777" w:rsidTr="00D4663C">
        <w:tc>
          <w:tcPr>
            <w:tcW w:w="814" w:type="dxa"/>
          </w:tcPr>
          <w:p w14:paraId="3A1F07C7" w14:textId="7ADD5DD6" w:rsidR="003872D9" w:rsidRPr="002311F6" w:rsidRDefault="003872D9" w:rsidP="003872D9">
            <w:pPr>
              <w:spacing w:line="360" w:lineRule="auto"/>
              <w:jc w:val="left"/>
              <w:rPr>
                <w:rFonts w:cs="Arial"/>
                <w:sz w:val="18"/>
                <w:szCs w:val="18"/>
              </w:rPr>
            </w:pPr>
          </w:p>
        </w:tc>
        <w:tc>
          <w:tcPr>
            <w:tcW w:w="3997" w:type="dxa"/>
          </w:tcPr>
          <w:p w14:paraId="537A406C" w14:textId="1124DDED" w:rsidR="003872D9" w:rsidRPr="00C61264" w:rsidRDefault="003872D9" w:rsidP="003872D9">
            <w:pPr>
              <w:spacing w:line="360" w:lineRule="auto"/>
              <w:jc w:val="left"/>
              <w:rPr>
                <w:rFonts w:cs="Arial"/>
                <w:sz w:val="18"/>
                <w:szCs w:val="18"/>
              </w:rPr>
            </w:pPr>
            <w:r w:rsidRPr="00C61264">
              <w:rPr>
                <w:rFonts w:cs="Arial"/>
                <w:sz w:val="18"/>
                <w:szCs w:val="18"/>
              </w:rPr>
              <w:t>Presenza atmosfere esplosive</w:t>
            </w:r>
          </w:p>
        </w:tc>
        <w:tc>
          <w:tcPr>
            <w:tcW w:w="788" w:type="dxa"/>
          </w:tcPr>
          <w:p w14:paraId="140654FD" w14:textId="58E43820" w:rsidR="003872D9" w:rsidRPr="00C61264" w:rsidRDefault="003872D9" w:rsidP="003872D9">
            <w:pPr>
              <w:spacing w:line="360" w:lineRule="auto"/>
              <w:jc w:val="left"/>
              <w:rPr>
                <w:rFonts w:cs="Arial"/>
                <w:sz w:val="18"/>
                <w:szCs w:val="18"/>
              </w:rPr>
            </w:pPr>
          </w:p>
        </w:tc>
        <w:tc>
          <w:tcPr>
            <w:tcW w:w="4029" w:type="dxa"/>
          </w:tcPr>
          <w:p w14:paraId="51F73B03" w14:textId="278692FB" w:rsidR="003872D9" w:rsidRPr="00C61264" w:rsidRDefault="003872D9" w:rsidP="003872D9">
            <w:pPr>
              <w:spacing w:line="360" w:lineRule="auto"/>
              <w:jc w:val="left"/>
              <w:rPr>
                <w:rFonts w:cs="Arial"/>
                <w:sz w:val="18"/>
                <w:szCs w:val="18"/>
              </w:rPr>
            </w:pPr>
            <w:r>
              <w:rPr>
                <w:rFonts w:cs="Arial"/>
                <w:sz w:val="18"/>
                <w:szCs w:val="18"/>
              </w:rPr>
              <w:t xml:space="preserve">Presenza ghiaccio sulla </w:t>
            </w:r>
            <w:r w:rsidRPr="00C61264">
              <w:rPr>
                <w:rFonts w:cs="Arial"/>
                <w:sz w:val="18"/>
                <w:szCs w:val="18"/>
              </w:rPr>
              <w:t>pavimentazion</w:t>
            </w:r>
            <w:r>
              <w:rPr>
                <w:rFonts w:cs="Arial"/>
                <w:sz w:val="18"/>
                <w:szCs w:val="18"/>
              </w:rPr>
              <w:t>e</w:t>
            </w:r>
          </w:p>
        </w:tc>
      </w:tr>
      <w:tr w:rsidR="003872D9" w:rsidRPr="002311F6" w14:paraId="2FC9F62E" w14:textId="77777777" w:rsidTr="00C61264">
        <w:tc>
          <w:tcPr>
            <w:tcW w:w="814" w:type="dxa"/>
          </w:tcPr>
          <w:p w14:paraId="7669CD7A" w14:textId="1965CD9C" w:rsidR="003872D9" w:rsidRPr="002311F6" w:rsidRDefault="003872D9" w:rsidP="003872D9">
            <w:pPr>
              <w:spacing w:line="360" w:lineRule="auto"/>
              <w:jc w:val="left"/>
              <w:rPr>
                <w:rFonts w:cs="Arial"/>
                <w:sz w:val="18"/>
                <w:szCs w:val="18"/>
              </w:rPr>
            </w:pPr>
          </w:p>
        </w:tc>
        <w:tc>
          <w:tcPr>
            <w:tcW w:w="3997" w:type="dxa"/>
          </w:tcPr>
          <w:p w14:paraId="53FCB323" w14:textId="239C1AB1" w:rsidR="003872D9" w:rsidRPr="00C61264" w:rsidRDefault="003872D9" w:rsidP="003872D9">
            <w:pPr>
              <w:spacing w:line="360" w:lineRule="auto"/>
              <w:jc w:val="left"/>
              <w:rPr>
                <w:rFonts w:cs="Arial"/>
                <w:sz w:val="18"/>
                <w:szCs w:val="18"/>
              </w:rPr>
            </w:pPr>
            <w:r w:rsidRPr="001712AD">
              <w:rPr>
                <w:rFonts w:cs="Arial"/>
                <w:sz w:val="18"/>
                <w:szCs w:val="18"/>
              </w:rPr>
              <w:t xml:space="preserve">Sversamenti </w:t>
            </w:r>
            <w:r>
              <w:rPr>
                <w:rFonts w:cs="Arial"/>
                <w:sz w:val="18"/>
                <w:szCs w:val="18"/>
              </w:rPr>
              <w:t>olii/</w:t>
            </w:r>
            <w:r w:rsidRPr="00B40EB8">
              <w:rPr>
                <w:rFonts w:cs="Arial"/>
                <w:sz w:val="18"/>
                <w:szCs w:val="18"/>
              </w:rPr>
              <w:t xml:space="preserve">sostanze </w:t>
            </w:r>
            <w:r w:rsidRPr="001712AD">
              <w:rPr>
                <w:rFonts w:cs="Arial"/>
                <w:sz w:val="18"/>
                <w:szCs w:val="18"/>
              </w:rPr>
              <w:t>pericolos</w:t>
            </w:r>
            <w:r w:rsidRPr="00B40EB8">
              <w:rPr>
                <w:rFonts w:cs="Arial"/>
                <w:sz w:val="18"/>
                <w:szCs w:val="18"/>
              </w:rPr>
              <w:t>e</w:t>
            </w:r>
          </w:p>
        </w:tc>
        <w:tc>
          <w:tcPr>
            <w:tcW w:w="788" w:type="dxa"/>
          </w:tcPr>
          <w:p w14:paraId="20711C42" w14:textId="77777777" w:rsidR="003872D9" w:rsidRPr="003872D9" w:rsidRDefault="003872D9" w:rsidP="003872D9">
            <w:pPr>
              <w:spacing w:line="360" w:lineRule="auto"/>
              <w:jc w:val="left"/>
              <w:rPr>
                <w:rFonts w:cs="Arial"/>
                <w:sz w:val="18"/>
                <w:szCs w:val="18"/>
              </w:rPr>
            </w:pPr>
          </w:p>
        </w:tc>
        <w:tc>
          <w:tcPr>
            <w:tcW w:w="4029" w:type="dxa"/>
          </w:tcPr>
          <w:p w14:paraId="2E55E1F3" w14:textId="77777777" w:rsidR="003872D9" w:rsidRDefault="003872D9" w:rsidP="003872D9">
            <w:pPr>
              <w:spacing w:line="360" w:lineRule="auto"/>
              <w:jc w:val="left"/>
              <w:rPr>
                <w:rFonts w:cs="Arial"/>
                <w:sz w:val="18"/>
                <w:szCs w:val="18"/>
              </w:rPr>
            </w:pPr>
          </w:p>
        </w:tc>
      </w:tr>
      <w:tr w:rsidR="003872D9" w:rsidRPr="002311F6" w14:paraId="0E6EC62C" w14:textId="77777777" w:rsidTr="00795CE5">
        <w:tc>
          <w:tcPr>
            <w:tcW w:w="9628" w:type="dxa"/>
            <w:gridSpan w:val="4"/>
          </w:tcPr>
          <w:p w14:paraId="4C9F1829" w14:textId="4E44B1D2" w:rsidR="003872D9" w:rsidRPr="002311F6" w:rsidRDefault="003872D9" w:rsidP="003872D9">
            <w:pPr>
              <w:spacing w:line="360" w:lineRule="auto"/>
              <w:jc w:val="left"/>
              <w:rPr>
                <w:rFonts w:cs="Arial"/>
                <w:b/>
                <w:sz w:val="18"/>
                <w:szCs w:val="18"/>
              </w:rPr>
            </w:pPr>
            <w:r>
              <w:rPr>
                <w:rFonts w:cs="Arial"/>
                <w:b/>
                <w:sz w:val="18"/>
                <w:szCs w:val="18"/>
              </w:rPr>
              <w:t>Specifici p</w:t>
            </w:r>
            <w:r w:rsidRPr="002311F6">
              <w:rPr>
                <w:rFonts w:cs="Arial"/>
                <w:b/>
                <w:sz w:val="18"/>
                <w:szCs w:val="18"/>
              </w:rPr>
              <w:t>er la salute</w:t>
            </w:r>
            <w:r>
              <w:rPr>
                <w:rFonts w:cs="Arial"/>
                <w:b/>
                <w:sz w:val="18"/>
                <w:szCs w:val="18"/>
              </w:rPr>
              <w:t xml:space="preserve"> legati alla presenza di particolari condizioni</w:t>
            </w:r>
          </w:p>
        </w:tc>
      </w:tr>
      <w:tr w:rsidR="003872D9" w:rsidRPr="002311F6" w14:paraId="087B70B1" w14:textId="77777777" w:rsidTr="00D4663C">
        <w:tc>
          <w:tcPr>
            <w:tcW w:w="814" w:type="dxa"/>
          </w:tcPr>
          <w:p w14:paraId="2A5BAFE3" w14:textId="4649FCCA" w:rsidR="003872D9" w:rsidRPr="002311F6" w:rsidRDefault="003872D9" w:rsidP="003872D9">
            <w:pPr>
              <w:spacing w:line="360" w:lineRule="auto"/>
              <w:jc w:val="left"/>
              <w:rPr>
                <w:rFonts w:cs="Arial"/>
                <w:sz w:val="18"/>
                <w:szCs w:val="18"/>
              </w:rPr>
            </w:pPr>
          </w:p>
        </w:tc>
        <w:tc>
          <w:tcPr>
            <w:tcW w:w="3997" w:type="dxa"/>
          </w:tcPr>
          <w:p w14:paraId="1A77532F" w14:textId="5990F84A" w:rsidR="003872D9" w:rsidRPr="002311F6" w:rsidRDefault="003872D9" w:rsidP="003872D9">
            <w:pPr>
              <w:spacing w:line="360" w:lineRule="auto"/>
              <w:jc w:val="left"/>
              <w:rPr>
                <w:rFonts w:cs="Arial"/>
                <w:sz w:val="18"/>
                <w:szCs w:val="18"/>
              </w:rPr>
            </w:pPr>
            <w:r w:rsidRPr="002311F6">
              <w:rPr>
                <w:rFonts w:cs="Arial"/>
                <w:sz w:val="18"/>
                <w:szCs w:val="18"/>
              </w:rPr>
              <w:t>Microclima</w:t>
            </w:r>
          </w:p>
        </w:tc>
        <w:tc>
          <w:tcPr>
            <w:tcW w:w="788" w:type="dxa"/>
          </w:tcPr>
          <w:p w14:paraId="6EBF02FF" w14:textId="3848A604" w:rsidR="003872D9" w:rsidRPr="002311F6" w:rsidRDefault="003872D9" w:rsidP="003872D9">
            <w:pPr>
              <w:spacing w:line="360" w:lineRule="auto"/>
              <w:jc w:val="left"/>
              <w:rPr>
                <w:rFonts w:cs="Arial"/>
                <w:sz w:val="18"/>
                <w:szCs w:val="18"/>
              </w:rPr>
            </w:pPr>
          </w:p>
        </w:tc>
        <w:tc>
          <w:tcPr>
            <w:tcW w:w="4029" w:type="dxa"/>
          </w:tcPr>
          <w:p w14:paraId="30E2D112" w14:textId="1E2CFCCD" w:rsidR="003872D9" w:rsidRPr="002311F6" w:rsidRDefault="003872D9" w:rsidP="003872D9">
            <w:pPr>
              <w:spacing w:line="360" w:lineRule="auto"/>
              <w:jc w:val="left"/>
              <w:rPr>
                <w:rFonts w:cs="Arial"/>
                <w:sz w:val="18"/>
                <w:szCs w:val="18"/>
              </w:rPr>
            </w:pPr>
            <w:r w:rsidRPr="002311F6">
              <w:rPr>
                <w:rFonts w:cs="Arial"/>
                <w:sz w:val="18"/>
                <w:szCs w:val="18"/>
              </w:rPr>
              <w:t>Agenti chimici pericolosi</w:t>
            </w:r>
            <w:r w:rsidR="008D5A22">
              <w:rPr>
                <w:rFonts w:cs="Arial"/>
                <w:sz w:val="18"/>
                <w:szCs w:val="18"/>
              </w:rPr>
              <w:t xml:space="preserve"> </w:t>
            </w:r>
          </w:p>
        </w:tc>
      </w:tr>
      <w:tr w:rsidR="003872D9" w:rsidRPr="002311F6" w14:paraId="169C0A0B" w14:textId="77777777" w:rsidTr="00D4663C">
        <w:tc>
          <w:tcPr>
            <w:tcW w:w="814" w:type="dxa"/>
          </w:tcPr>
          <w:p w14:paraId="34F14AD0" w14:textId="1F73B112" w:rsidR="003872D9" w:rsidRPr="002311F6" w:rsidRDefault="003872D9" w:rsidP="003872D9">
            <w:pPr>
              <w:spacing w:line="360" w:lineRule="auto"/>
              <w:jc w:val="left"/>
              <w:rPr>
                <w:rFonts w:cs="Arial"/>
                <w:sz w:val="18"/>
                <w:szCs w:val="18"/>
              </w:rPr>
            </w:pPr>
          </w:p>
        </w:tc>
        <w:tc>
          <w:tcPr>
            <w:tcW w:w="3997" w:type="dxa"/>
          </w:tcPr>
          <w:p w14:paraId="27CFD19A" w14:textId="4858A99C" w:rsidR="003872D9" w:rsidRPr="002311F6" w:rsidRDefault="003872D9" w:rsidP="003872D9">
            <w:pPr>
              <w:spacing w:line="360" w:lineRule="auto"/>
              <w:jc w:val="left"/>
              <w:rPr>
                <w:rFonts w:cs="Arial"/>
                <w:sz w:val="18"/>
                <w:szCs w:val="18"/>
              </w:rPr>
            </w:pPr>
            <w:r w:rsidRPr="002311F6">
              <w:rPr>
                <w:rFonts w:cs="Arial"/>
                <w:sz w:val="18"/>
                <w:szCs w:val="18"/>
              </w:rPr>
              <w:t>Rumore</w:t>
            </w:r>
          </w:p>
        </w:tc>
        <w:tc>
          <w:tcPr>
            <w:tcW w:w="788" w:type="dxa"/>
          </w:tcPr>
          <w:p w14:paraId="6AA8C8B9" w14:textId="5615B77A" w:rsidR="003872D9" w:rsidRPr="002311F6" w:rsidRDefault="003872D9" w:rsidP="003872D9">
            <w:pPr>
              <w:spacing w:line="360" w:lineRule="auto"/>
              <w:jc w:val="left"/>
              <w:rPr>
                <w:rFonts w:cs="Arial"/>
                <w:sz w:val="18"/>
                <w:szCs w:val="18"/>
              </w:rPr>
            </w:pPr>
          </w:p>
        </w:tc>
        <w:tc>
          <w:tcPr>
            <w:tcW w:w="4029" w:type="dxa"/>
          </w:tcPr>
          <w:p w14:paraId="682961DB" w14:textId="7280B86B" w:rsidR="003872D9" w:rsidRPr="002311F6" w:rsidRDefault="003872D9" w:rsidP="003872D9">
            <w:pPr>
              <w:spacing w:line="360" w:lineRule="auto"/>
              <w:jc w:val="left"/>
              <w:rPr>
                <w:rFonts w:cs="Arial"/>
                <w:sz w:val="18"/>
                <w:szCs w:val="18"/>
              </w:rPr>
            </w:pPr>
            <w:r w:rsidRPr="002311F6">
              <w:rPr>
                <w:rFonts w:cs="Arial"/>
                <w:sz w:val="18"/>
                <w:szCs w:val="18"/>
              </w:rPr>
              <w:t>Agenti cancerogeni mutageni</w:t>
            </w:r>
          </w:p>
        </w:tc>
      </w:tr>
      <w:tr w:rsidR="003872D9" w:rsidRPr="002311F6" w14:paraId="69BFBC12" w14:textId="77777777" w:rsidTr="00D4663C">
        <w:tc>
          <w:tcPr>
            <w:tcW w:w="814" w:type="dxa"/>
          </w:tcPr>
          <w:p w14:paraId="4594987C" w14:textId="345CB14B" w:rsidR="003872D9" w:rsidRPr="002311F6" w:rsidRDefault="003872D9" w:rsidP="003872D9">
            <w:pPr>
              <w:spacing w:line="360" w:lineRule="auto"/>
              <w:jc w:val="left"/>
              <w:rPr>
                <w:rFonts w:cs="Arial"/>
                <w:sz w:val="18"/>
                <w:szCs w:val="18"/>
              </w:rPr>
            </w:pPr>
          </w:p>
        </w:tc>
        <w:tc>
          <w:tcPr>
            <w:tcW w:w="3997" w:type="dxa"/>
          </w:tcPr>
          <w:p w14:paraId="70AAAA7B" w14:textId="591FB295" w:rsidR="003872D9" w:rsidRPr="002311F6" w:rsidRDefault="003872D9" w:rsidP="003872D9">
            <w:pPr>
              <w:spacing w:line="360" w:lineRule="auto"/>
              <w:jc w:val="left"/>
              <w:rPr>
                <w:rFonts w:cs="Arial"/>
                <w:sz w:val="18"/>
                <w:szCs w:val="18"/>
              </w:rPr>
            </w:pPr>
            <w:r w:rsidRPr="002311F6">
              <w:rPr>
                <w:rFonts w:cs="Arial"/>
                <w:sz w:val="18"/>
                <w:szCs w:val="18"/>
              </w:rPr>
              <w:t>Vibrazioni</w:t>
            </w:r>
          </w:p>
        </w:tc>
        <w:tc>
          <w:tcPr>
            <w:tcW w:w="788" w:type="dxa"/>
          </w:tcPr>
          <w:p w14:paraId="5E5B34EE" w14:textId="1A2C9CDD" w:rsidR="003872D9" w:rsidRPr="002311F6" w:rsidRDefault="003872D9" w:rsidP="003872D9">
            <w:pPr>
              <w:spacing w:line="360" w:lineRule="auto"/>
              <w:jc w:val="left"/>
              <w:rPr>
                <w:rFonts w:cs="Arial"/>
                <w:sz w:val="18"/>
                <w:szCs w:val="18"/>
              </w:rPr>
            </w:pPr>
          </w:p>
        </w:tc>
        <w:tc>
          <w:tcPr>
            <w:tcW w:w="4029" w:type="dxa"/>
          </w:tcPr>
          <w:p w14:paraId="6C0A7F3A" w14:textId="4F2FDDA0" w:rsidR="003872D9" w:rsidRPr="002311F6" w:rsidRDefault="003872D9" w:rsidP="003872D9">
            <w:pPr>
              <w:spacing w:line="360" w:lineRule="auto"/>
              <w:jc w:val="left"/>
              <w:rPr>
                <w:rFonts w:cs="Arial"/>
                <w:sz w:val="18"/>
                <w:szCs w:val="18"/>
              </w:rPr>
            </w:pPr>
            <w:r w:rsidRPr="002311F6">
              <w:rPr>
                <w:rFonts w:cs="Arial"/>
                <w:sz w:val="18"/>
                <w:szCs w:val="18"/>
              </w:rPr>
              <w:t>Agenti biologici</w:t>
            </w:r>
          </w:p>
        </w:tc>
      </w:tr>
      <w:tr w:rsidR="003872D9" w:rsidRPr="002311F6" w14:paraId="6F59B814" w14:textId="77777777" w:rsidTr="00D4663C">
        <w:tc>
          <w:tcPr>
            <w:tcW w:w="814" w:type="dxa"/>
          </w:tcPr>
          <w:p w14:paraId="6223E8AD" w14:textId="630A5519" w:rsidR="003872D9" w:rsidRPr="002311F6" w:rsidRDefault="003872D9" w:rsidP="003872D9">
            <w:pPr>
              <w:spacing w:line="360" w:lineRule="auto"/>
              <w:jc w:val="left"/>
              <w:rPr>
                <w:rFonts w:cs="Arial"/>
                <w:sz w:val="18"/>
                <w:szCs w:val="18"/>
              </w:rPr>
            </w:pPr>
          </w:p>
        </w:tc>
        <w:tc>
          <w:tcPr>
            <w:tcW w:w="3997" w:type="dxa"/>
          </w:tcPr>
          <w:p w14:paraId="16A20FD0" w14:textId="00F030E7" w:rsidR="003872D9" w:rsidRPr="002311F6" w:rsidRDefault="003872D9" w:rsidP="003872D9">
            <w:pPr>
              <w:spacing w:line="360" w:lineRule="auto"/>
              <w:jc w:val="left"/>
              <w:rPr>
                <w:rFonts w:cs="Arial"/>
                <w:sz w:val="18"/>
                <w:szCs w:val="18"/>
              </w:rPr>
            </w:pPr>
            <w:r w:rsidRPr="002311F6">
              <w:rPr>
                <w:rFonts w:cs="Arial"/>
                <w:sz w:val="18"/>
                <w:szCs w:val="18"/>
              </w:rPr>
              <w:t>Campi elettromagnetici</w:t>
            </w:r>
          </w:p>
        </w:tc>
        <w:tc>
          <w:tcPr>
            <w:tcW w:w="788" w:type="dxa"/>
          </w:tcPr>
          <w:p w14:paraId="624565AB" w14:textId="3C8A8016" w:rsidR="003872D9" w:rsidRPr="002311F6" w:rsidRDefault="003872D9" w:rsidP="003872D9">
            <w:pPr>
              <w:spacing w:line="360" w:lineRule="auto"/>
              <w:jc w:val="left"/>
              <w:rPr>
                <w:rFonts w:cs="Arial"/>
                <w:sz w:val="18"/>
                <w:szCs w:val="18"/>
              </w:rPr>
            </w:pPr>
          </w:p>
        </w:tc>
        <w:tc>
          <w:tcPr>
            <w:tcW w:w="4029" w:type="dxa"/>
          </w:tcPr>
          <w:p w14:paraId="1B5A396D" w14:textId="7A562D98" w:rsidR="003872D9" w:rsidRPr="002311F6" w:rsidRDefault="003872D9" w:rsidP="003872D9">
            <w:pPr>
              <w:spacing w:line="360" w:lineRule="auto"/>
              <w:jc w:val="left"/>
              <w:rPr>
                <w:rFonts w:cs="Arial"/>
                <w:sz w:val="18"/>
                <w:szCs w:val="18"/>
              </w:rPr>
            </w:pPr>
            <w:r w:rsidRPr="002311F6">
              <w:rPr>
                <w:rFonts w:cs="Arial"/>
                <w:sz w:val="18"/>
                <w:szCs w:val="18"/>
              </w:rPr>
              <w:t>Polvere, rischio di inalazione</w:t>
            </w:r>
          </w:p>
        </w:tc>
      </w:tr>
      <w:tr w:rsidR="003872D9" w:rsidRPr="002311F6" w14:paraId="0C55DB39" w14:textId="77777777" w:rsidTr="00D4663C">
        <w:tc>
          <w:tcPr>
            <w:tcW w:w="814" w:type="dxa"/>
          </w:tcPr>
          <w:p w14:paraId="11A42E16" w14:textId="1E6F8B88" w:rsidR="003872D9" w:rsidRPr="002311F6" w:rsidRDefault="003872D9" w:rsidP="003872D9">
            <w:pPr>
              <w:spacing w:line="360" w:lineRule="auto"/>
              <w:jc w:val="left"/>
              <w:rPr>
                <w:rFonts w:cs="Arial"/>
                <w:sz w:val="18"/>
                <w:szCs w:val="18"/>
              </w:rPr>
            </w:pPr>
          </w:p>
        </w:tc>
        <w:tc>
          <w:tcPr>
            <w:tcW w:w="3997" w:type="dxa"/>
          </w:tcPr>
          <w:p w14:paraId="6288BCF5" w14:textId="36571ACB" w:rsidR="003872D9" w:rsidRPr="002311F6" w:rsidRDefault="003872D9" w:rsidP="003872D9">
            <w:pPr>
              <w:spacing w:line="360" w:lineRule="auto"/>
              <w:jc w:val="left"/>
              <w:rPr>
                <w:rFonts w:cs="Arial"/>
                <w:sz w:val="18"/>
                <w:szCs w:val="18"/>
              </w:rPr>
            </w:pPr>
            <w:r w:rsidRPr="002311F6">
              <w:rPr>
                <w:rFonts w:cs="Arial"/>
                <w:sz w:val="18"/>
                <w:szCs w:val="18"/>
              </w:rPr>
              <w:t>Radiazioni ottiche artificiali</w:t>
            </w:r>
          </w:p>
        </w:tc>
        <w:tc>
          <w:tcPr>
            <w:tcW w:w="788" w:type="dxa"/>
          </w:tcPr>
          <w:p w14:paraId="32C60156" w14:textId="28608F81" w:rsidR="003872D9" w:rsidRPr="002311F6" w:rsidRDefault="003872D9" w:rsidP="003872D9">
            <w:pPr>
              <w:spacing w:line="360" w:lineRule="auto"/>
              <w:jc w:val="left"/>
              <w:rPr>
                <w:rFonts w:cs="Arial"/>
                <w:sz w:val="18"/>
                <w:szCs w:val="18"/>
              </w:rPr>
            </w:pPr>
          </w:p>
        </w:tc>
        <w:tc>
          <w:tcPr>
            <w:tcW w:w="4029" w:type="dxa"/>
          </w:tcPr>
          <w:p w14:paraId="712DFD28" w14:textId="572024B1" w:rsidR="003872D9" w:rsidRPr="002311F6" w:rsidRDefault="003872D9" w:rsidP="003872D9">
            <w:pPr>
              <w:spacing w:line="360" w:lineRule="auto"/>
              <w:jc w:val="left"/>
              <w:rPr>
                <w:rFonts w:cs="Arial"/>
                <w:sz w:val="18"/>
                <w:szCs w:val="18"/>
              </w:rPr>
            </w:pPr>
            <w:r w:rsidRPr="002311F6">
              <w:rPr>
                <w:rFonts w:cs="Arial"/>
                <w:sz w:val="18"/>
                <w:szCs w:val="18"/>
              </w:rPr>
              <w:t>Emissione incontrollata da impianti</w:t>
            </w:r>
          </w:p>
        </w:tc>
      </w:tr>
      <w:tr w:rsidR="003872D9" w:rsidRPr="002311F6" w14:paraId="5B7C0DE6" w14:textId="77777777" w:rsidTr="00795CE5">
        <w:tc>
          <w:tcPr>
            <w:tcW w:w="9628" w:type="dxa"/>
            <w:gridSpan w:val="4"/>
          </w:tcPr>
          <w:p w14:paraId="5BE42C15" w14:textId="0E238950" w:rsidR="003872D9" w:rsidRPr="002311F6" w:rsidRDefault="003872D9" w:rsidP="003872D9">
            <w:pPr>
              <w:spacing w:line="360" w:lineRule="auto"/>
              <w:jc w:val="left"/>
              <w:rPr>
                <w:rFonts w:cs="Arial"/>
                <w:b/>
                <w:sz w:val="18"/>
                <w:szCs w:val="18"/>
              </w:rPr>
            </w:pPr>
            <w:r>
              <w:rPr>
                <w:rFonts w:cs="Arial"/>
                <w:b/>
                <w:sz w:val="18"/>
                <w:szCs w:val="18"/>
              </w:rPr>
              <w:t xml:space="preserve">Specifici legati ad aspetti </w:t>
            </w:r>
            <w:r w:rsidRPr="002311F6">
              <w:rPr>
                <w:rFonts w:cs="Arial"/>
                <w:b/>
                <w:sz w:val="18"/>
                <w:szCs w:val="18"/>
              </w:rPr>
              <w:t>organizzat</w:t>
            </w:r>
            <w:r>
              <w:rPr>
                <w:rFonts w:cs="Arial"/>
                <w:b/>
                <w:sz w:val="18"/>
                <w:szCs w:val="18"/>
              </w:rPr>
              <w:t>ivi</w:t>
            </w:r>
          </w:p>
        </w:tc>
      </w:tr>
      <w:tr w:rsidR="003872D9" w:rsidRPr="002311F6" w14:paraId="1567E6F6" w14:textId="77777777" w:rsidTr="00D4663C">
        <w:tc>
          <w:tcPr>
            <w:tcW w:w="814" w:type="dxa"/>
          </w:tcPr>
          <w:p w14:paraId="5C7D84A4" w14:textId="1B6E1498" w:rsidR="003872D9" w:rsidRPr="0038013C" w:rsidRDefault="003872D9" w:rsidP="003872D9">
            <w:pPr>
              <w:spacing w:line="360" w:lineRule="auto"/>
              <w:jc w:val="left"/>
              <w:rPr>
                <w:rFonts w:cs="Arial"/>
                <w:sz w:val="18"/>
                <w:szCs w:val="18"/>
              </w:rPr>
            </w:pPr>
          </w:p>
        </w:tc>
        <w:tc>
          <w:tcPr>
            <w:tcW w:w="3997" w:type="dxa"/>
          </w:tcPr>
          <w:p w14:paraId="56566D2F" w14:textId="2DA07A23" w:rsidR="003872D9" w:rsidRPr="0038013C" w:rsidRDefault="003872D9" w:rsidP="003872D9">
            <w:pPr>
              <w:spacing w:line="360" w:lineRule="auto"/>
              <w:jc w:val="left"/>
              <w:rPr>
                <w:rFonts w:cs="Arial"/>
                <w:sz w:val="18"/>
                <w:szCs w:val="18"/>
              </w:rPr>
            </w:pPr>
            <w:r>
              <w:rPr>
                <w:rFonts w:cs="Arial"/>
                <w:sz w:val="18"/>
                <w:szCs w:val="18"/>
              </w:rPr>
              <w:t xml:space="preserve">Presenza </w:t>
            </w:r>
            <w:r w:rsidRPr="0038013C">
              <w:rPr>
                <w:rFonts w:cs="Arial"/>
                <w:sz w:val="18"/>
                <w:szCs w:val="18"/>
              </w:rPr>
              <w:t>via di fuga</w:t>
            </w:r>
          </w:p>
        </w:tc>
        <w:tc>
          <w:tcPr>
            <w:tcW w:w="788" w:type="dxa"/>
          </w:tcPr>
          <w:p w14:paraId="4CA77A3E" w14:textId="5FD9B0A1" w:rsidR="003872D9" w:rsidRPr="002311F6" w:rsidRDefault="003872D9" w:rsidP="003872D9">
            <w:pPr>
              <w:spacing w:line="360" w:lineRule="auto"/>
              <w:jc w:val="left"/>
              <w:rPr>
                <w:rFonts w:cs="Arial"/>
                <w:sz w:val="18"/>
                <w:szCs w:val="18"/>
              </w:rPr>
            </w:pPr>
          </w:p>
        </w:tc>
        <w:tc>
          <w:tcPr>
            <w:tcW w:w="4029" w:type="dxa"/>
          </w:tcPr>
          <w:p w14:paraId="50097204" w14:textId="729603EB" w:rsidR="003872D9" w:rsidRPr="002311F6" w:rsidRDefault="003872D9" w:rsidP="003872D9">
            <w:pPr>
              <w:spacing w:line="360" w:lineRule="auto"/>
              <w:jc w:val="left"/>
              <w:rPr>
                <w:rFonts w:cs="Arial"/>
                <w:sz w:val="18"/>
                <w:szCs w:val="18"/>
              </w:rPr>
            </w:pPr>
            <w:r>
              <w:rPr>
                <w:rFonts w:cs="Arial"/>
                <w:sz w:val="18"/>
                <w:szCs w:val="18"/>
              </w:rPr>
              <w:t>Modalità i</w:t>
            </w:r>
            <w:r w:rsidRPr="002311F6">
              <w:rPr>
                <w:rFonts w:cs="Arial"/>
                <w:sz w:val="18"/>
                <w:szCs w:val="18"/>
              </w:rPr>
              <w:t>ndividu</w:t>
            </w:r>
            <w:r>
              <w:rPr>
                <w:rFonts w:cs="Arial"/>
                <w:sz w:val="18"/>
                <w:szCs w:val="18"/>
              </w:rPr>
              <w:t xml:space="preserve">azione </w:t>
            </w:r>
            <w:r w:rsidRPr="002311F6">
              <w:rPr>
                <w:rFonts w:cs="Arial"/>
                <w:sz w:val="18"/>
                <w:szCs w:val="18"/>
              </w:rPr>
              <w:t>interlocutori</w:t>
            </w:r>
          </w:p>
        </w:tc>
      </w:tr>
      <w:tr w:rsidR="003872D9" w:rsidRPr="002311F6" w14:paraId="2BDF2E3E" w14:textId="77777777" w:rsidTr="00D4663C">
        <w:tc>
          <w:tcPr>
            <w:tcW w:w="814" w:type="dxa"/>
          </w:tcPr>
          <w:p w14:paraId="695BB838" w14:textId="6918BEB1" w:rsidR="003872D9" w:rsidRPr="0038013C" w:rsidRDefault="003872D9" w:rsidP="003872D9">
            <w:pPr>
              <w:spacing w:line="360" w:lineRule="auto"/>
              <w:jc w:val="left"/>
              <w:rPr>
                <w:rFonts w:cs="Arial"/>
                <w:sz w:val="18"/>
                <w:szCs w:val="18"/>
              </w:rPr>
            </w:pPr>
          </w:p>
        </w:tc>
        <w:tc>
          <w:tcPr>
            <w:tcW w:w="3997" w:type="dxa"/>
          </w:tcPr>
          <w:p w14:paraId="7EB7381F" w14:textId="1E0F5773" w:rsidR="003872D9" w:rsidRPr="0038013C" w:rsidRDefault="003872D9" w:rsidP="003872D9">
            <w:pPr>
              <w:spacing w:line="360" w:lineRule="auto"/>
              <w:jc w:val="left"/>
              <w:rPr>
                <w:rFonts w:cs="Arial"/>
                <w:sz w:val="18"/>
                <w:szCs w:val="18"/>
              </w:rPr>
            </w:pPr>
            <w:r>
              <w:rPr>
                <w:rFonts w:cs="Arial"/>
                <w:sz w:val="18"/>
                <w:szCs w:val="18"/>
              </w:rPr>
              <w:t xml:space="preserve">Presenza </w:t>
            </w:r>
            <w:r w:rsidRPr="0038013C">
              <w:rPr>
                <w:rFonts w:cs="Arial"/>
                <w:sz w:val="18"/>
                <w:szCs w:val="18"/>
              </w:rPr>
              <w:t xml:space="preserve">punti di raccolta </w:t>
            </w:r>
          </w:p>
        </w:tc>
        <w:tc>
          <w:tcPr>
            <w:tcW w:w="788" w:type="dxa"/>
          </w:tcPr>
          <w:p w14:paraId="55F10029" w14:textId="3D5A0527" w:rsidR="003872D9" w:rsidRPr="002311F6" w:rsidRDefault="003872D9" w:rsidP="003872D9">
            <w:pPr>
              <w:spacing w:line="360" w:lineRule="auto"/>
              <w:jc w:val="left"/>
              <w:rPr>
                <w:rFonts w:cs="Arial"/>
                <w:sz w:val="18"/>
                <w:szCs w:val="18"/>
              </w:rPr>
            </w:pPr>
          </w:p>
        </w:tc>
        <w:tc>
          <w:tcPr>
            <w:tcW w:w="4029" w:type="dxa"/>
          </w:tcPr>
          <w:p w14:paraId="19A00B53" w14:textId="11104060" w:rsidR="003872D9" w:rsidRPr="002311F6" w:rsidRDefault="003872D9" w:rsidP="003872D9">
            <w:pPr>
              <w:spacing w:line="360" w:lineRule="auto"/>
              <w:jc w:val="left"/>
              <w:rPr>
                <w:rFonts w:cs="Arial"/>
                <w:sz w:val="18"/>
                <w:szCs w:val="18"/>
              </w:rPr>
            </w:pPr>
            <w:r w:rsidRPr="002311F6">
              <w:rPr>
                <w:rFonts w:cs="Arial"/>
                <w:sz w:val="18"/>
                <w:szCs w:val="18"/>
              </w:rPr>
              <w:t>Condizioni climatiche esasperate</w:t>
            </w:r>
          </w:p>
        </w:tc>
      </w:tr>
      <w:tr w:rsidR="003872D9" w:rsidRPr="002311F6" w14:paraId="54A24BE4" w14:textId="77777777" w:rsidTr="00D4663C">
        <w:tc>
          <w:tcPr>
            <w:tcW w:w="814" w:type="dxa"/>
          </w:tcPr>
          <w:p w14:paraId="739307A9" w14:textId="75588455" w:rsidR="003872D9" w:rsidRPr="0038013C" w:rsidRDefault="003872D9" w:rsidP="003872D9">
            <w:pPr>
              <w:spacing w:line="360" w:lineRule="auto"/>
              <w:jc w:val="left"/>
              <w:rPr>
                <w:rFonts w:cs="Arial"/>
                <w:sz w:val="18"/>
                <w:szCs w:val="18"/>
              </w:rPr>
            </w:pPr>
          </w:p>
        </w:tc>
        <w:tc>
          <w:tcPr>
            <w:tcW w:w="3997" w:type="dxa"/>
          </w:tcPr>
          <w:p w14:paraId="6A99D707" w14:textId="7386BCFD" w:rsidR="003872D9" w:rsidRPr="0038013C" w:rsidRDefault="00A20D31" w:rsidP="003872D9">
            <w:pPr>
              <w:spacing w:line="360" w:lineRule="auto"/>
              <w:jc w:val="left"/>
              <w:rPr>
                <w:rFonts w:cs="Arial"/>
                <w:sz w:val="18"/>
                <w:szCs w:val="18"/>
              </w:rPr>
            </w:pPr>
            <w:r w:rsidRPr="002311F6">
              <w:rPr>
                <w:rFonts w:cs="Arial"/>
                <w:sz w:val="18"/>
                <w:szCs w:val="18"/>
              </w:rPr>
              <w:t>Presenza operatori altre aziende appaltatrici</w:t>
            </w:r>
            <w:r>
              <w:rPr>
                <w:rFonts w:cs="Arial"/>
                <w:sz w:val="18"/>
                <w:szCs w:val="18"/>
              </w:rPr>
              <w:t xml:space="preserve"> (manutenzioni impianti/infrastrutture) </w:t>
            </w:r>
          </w:p>
        </w:tc>
        <w:tc>
          <w:tcPr>
            <w:tcW w:w="788" w:type="dxa"/>
          </w:tcPr>
          <w:p w14:paraId="2ADB1278" w14:textId="41847BE4" w:rsidR="003872D9" w:rsidRPr="002311F6" w:rsidRDefault="003872D9" w:rsidP="003872D9">
            <w:pPr>
              <w:spacing w:line="360" w:lineRule="auto"/>
              <w:jc w:val="left"/>
              <w:rPr>
                <w:rFonts w:cs="Arial"/>
                <w:sz w:val="18"/>
                <w:szCs w:val="18"/>
              </w:rPr>
            </w:pPr>
          </w:p>
        </w:tc>
        <w:tc>
          <w:tcPr>
            <w:tcW w:w="4029" w:type="dxa"/>
          </w:tcPr>
          <w:p w14:paraId="316040CA" w14:textId="20C29289" w:rsidR="003872D9" w:rsidRPr="002311F6" w:rsidRDefault="003872D9" w:rsidP="003872D9">
            <w:pPr>
              <w:spacing w:line="360" w:lineRule="auto"/>
              <w:jc w:val="left"/>
              <w:rPr>
                <w:rFonts w:cs="Arial"/>
                <w:sz w:val="18"/>
                <w:szCs w:val="18"/>
              </w:rPr>
            </w:pPr>
            <w:r w:rsidRPr="002311F6">
              <w:rPr>
                <w:rFonts w:cs="Arial"/>
                <w:sz w:val="18"/>
                <w:szCs w:val="18"/>
              </w:rPr>
              <w:t>Possibilità presenza cantieri limitrofi</w:t>
            </w:r>
          </w:p>
        </w:tc>
      </w:tr>
      <w:bookmarkEnd w:id="0"/>
    </w:tbl>
    <w:p w14:paraId="1EFE8618" w14:textId="77777777" w:rsidR="00D419B7" w:rsidRDefault="00D419B7" w:rsidP="004471B7">
      <w:pPr>
        <w:spacing w:line="360" w:lineRule="auto"/>
        <w:jc w:val="left"/>
        <w:rPr>
          <w:rFonts w:cs="Arial"/>
          <w:sz w:val="20"/>
          <w:szCs w:val="20"/>
        </w:rPr>
      </w:pPr>
    </w:p>
    <w:p w14:paraId="6190CF51" w14:textId="77777777" w:rsidR="00D419B7" w:rsidRPr="00795CE5" w:rsidRDefault="00D419B7" w:rsidP="004471B7">
      <w:pPr>
        <w:spacing w:line="360" w:lineRule="auto"/>
        <w:jc w:val="left"/>
        <w:rPr>
          <w:rFonts w:cs="Arial"/>
          <w:sz w:val="20"/>
          <w:szCs w:val="20"/>
        </w:rPr>
      </w:pPr>
    </w:p>
    <w:p w14:paraId="6743C4F9" w14:textId="1BD4B5D3" w:rsidR="00B9167F" w:rsidRPr="00795CE5" w:rsidRDefault="000919A8" w:rsidP="00D4663C">
      <w:pPr>
        <w:spacing w:line="360" w:lineRule="auto"/>
        <w:rPr>
          <w:rFonts w:cs="Arial"/>
          <w:sz w:val="20"/>
          <w:szCs w:val="20"/>
        </w:rPr>
      </w:pPr>
      <w:r w:rsidRPr="00560592">
        <w:rPr>
          <w:rFonts w:cs="Arial"/>
          <w:b/>
          <w:bCs/>
          <w:sz w:val="20"/>
          <w:szCs w:val="20"/>
        </w:rPr>
        <w:t xml:space="preserve">MAPPATURA </w:t>
      </w:r>
      <w:r w:rsidR="001B5AE2">
        <w:rPr>
          <w:rFonts w:cs="Arial"/>
          <w:b/>
          <w:bCs/>
          <w:sz w:val="20"/>
          <w:szCs w:val="20"/>
        </w:rPr>
        <w:t xml:space="preserve">RISCHI </w:t>
      </w:r>
      <w:r w:rsidR="00190CB7" w:rsidRPr="00560592">
        <w:rPr>
          <w:rFonts w:cs="Arial"/>
          <w:b/>
          <w:bCs/>
          <w:sz w:val="20"/>
          <w:szCs w:val="20"/>
        </w:rPr>
        <w:t xml:space="preserve">E </w:t>
      </w:r>
      <w:r w:rsidR="00020C57" w:rsidRPr="00560592">
        <w:rPr>
          <w:rFonts w:cs="Arial"/>
          <w:b/>
          <w:bCs/>
          <w:sz w:val="20"/>
          <w:szCs w:val="20"/>
        </w:rPr>
        <w:t>MISURE DI PREVENZIONE E PROTEZIONE</w:t>
      </w:r>
      <w:r w:rsidR="0081563D">
        <w:rPr>
          <w:rFonts w:cs="Arial"/>
          <w:b/>
          <w:bCs/>
          <w:sz w:val="20"/>
          <w:szCs w:val="20"/>
        </w:rPr>
        <w:t xml:space="preserve"> </w:t>
      </w:r>
      <w:r w:rsidR="000A20E4" w:rsidRPr="00560592">
        <w:rPr>
          <w:rFonts w:cs="Arial"/>
          <w:b/>
          <w:bCs/>
          <w:sz w:val="20"/>
          <w:szCs w:val="20"/>
        </w:rPr>
        <w:t>RIFERITI ALL’ATTIVITA’ IN OGGETTO</w:t>
      </w:r>
    </w:p>
    <w:p w14:paraId="670BBC99" w14:textId="14B86563" w:rsidR="00020C57" w:rsidRPr="00795CE5" w:rsidRDefault="00020C57" w:rsidP="004471B7">
      <w:pPr>
        <w:spacing w:line="360" w:lineRule="auto"/>
        <w:jc w:val="left"/>
        <w:rPr>
          <w:rFonts w:cs="Arial"/>
          <w:sz w:val="20"/>
          <w:szCs w:val="20"/>
        </w:rPr>
      </w:pPr>
    </w:p>
    <w:tbl>
      <w:tblPr>
        <w:tblStyle w:val="Grigliatabella"/>
        <w:tblW w:w="5000" w:type="pct"/>
        <w:tblLayout w:type="fixed"/>
        <w:tblLook w:val="04A0" w:firstRow="1" w:lastRow="0" w:firstColumn="1" w:lastColumn="0" w:noHBand="0" w:noVBand="1"/>
      </w:tblPr>
      <w:tblGrid>
        <w:gridCol w:w="1922"/>
        <w:gridCol w:w="1789"/>
        <w:gridCol w:w="4791"/>
        <w:gridCol w:w="1126"/>
      </w:tblGrid>
      <w:tr w:rsidR="00A878E2" w:rsidRPr="002311F6" w14:paraId="667D5DB9" w14:textId="6508E6AB" w:rsidTr="00D0734E">
        <w:tc>
          <w:tcPr>
            <w:tcW w:w="998" w:type="pct"/>
            <w:shd w:val="clear" w:color="auto" w:fill="BFBFBF" w:themeFill="background1" w:themeFillShade="BF"/>
          </w:tcPr>
          <w:p w14:paraId="108A95F9" w14:textId="4DFA90CA" w:rsidR="00A878E2" w:rsidRPr="002311F6" w:rsidRDefault="00A878E2" w:rsidP="00D4663C">
            <w:pPr>
              <w:spacing w:beforeLines="40" w:before="96" w:after="40"/>
              <w:rPr>
                <w:rFonts w:cs="Arial"/>
                <w:b/>
                <w:sz w:val="18"/>
                <w:szCs w:val="18"/>
              </w:rPr>
            </w:pPr>
            <w:r w:rsidRPr="00FE356E">
              <w:rPr>
                <w:rFonts w:cs="Arial"/>
                <w:b/>
                <w:sz w:val="18"/>
                <w:szCs w:val="18"/>
              </w:rPr>
              <w:t>PERICOLO</w:t>
            </w:r>
          </w:p>
        </w:tc>
        <w:tc>
          <w:tcPr>
            <w:tcW w:w="929" w:type="pct"/>
            <w:shd w:val="clear" w:color="auto" w:fill="BFBFBF" w:themeFill="background1" w:themeFillShade="BF"/>
          </w:tcPr>
          <w:p w14:paraId="0C7CB4A4" w14:textId="6DBCFE0D" w:rsidR="00A878E2" w:rsidRPr="002311F6" w:rsidRDefault="00A878E2" w:rsidP="00D4663C">
            <w:pPr>
              <w:spacing w:beforeLines="40" w:before="96" w:after="40"/>
              <w:ind w:right="-122"/>
              <w:rPr>
                <w:rFonts w:cs="Arial"/>
                <w:b/>
                <w:sz w:val="18"/>
                <w:szCs w:val="18"/>
              </w:rPr>
            </w:pPr>
            <w:r>
              <w:rPr>
                <w:rFonts w:cs="Arial"/>
                <w:b/>
                <w:sz w:val="18"/>
                <w:szCs w:val="18"/>
              </w:rPr>
              <w:t>RISCHIO</w:t>
            </w:r>
          </w:p>
        </w:tc>
        <w:tc>
          <w:tcPr>
            <w:tcW w:w="2488" w:type="pct"/>
            <w:shd w:val="clear" w:color="auto" w:fill="BFBFBF" w:themeFill="background1" w:themeFillShade="BF"/>
          </w:tcPr>
          <w:p w14:paraId="62780128" w14:textId="66EC260D" w:rsidR="00A878E2" w:rsidRPr="002311F6" w:rsidRDefault="00A878E2" w:rsidP="00D4663C">
            <w:pPr>
              <w:spacing w:beforeLines="40" w:before="96" w:after="40"/>
              <w:ind w:right="-122"/>
              <w:rPr>
                <w:rFonts w:cs="Arial"/>
                <w:b/>
                <w:sz w:val="18"/>
                <w:szCs w:val="18"/>
              </w:rPr>
            </w:pPr>
            <w:r w:rsidRPr="002311F6">
              <w:rPr>
                <w:rFonts w:cs="Arial"/>
                <w:b/>
                <w:sz w:val="18"/>
                <w:szCs w:val="18"/>
              </w:rPr>
              <w:t>COMPORTAMENTO DA ADOTTARE</w:t>
            </w:r>
            <w:r>
              <w:rPr>
                <w:rFonts w:cs="Arial"/>
                <w:b/>
                <w:sz w:val="18"/>
                <w:szCs w:val="18"/>
              </w:rPr>
              <w:t xml:space="preserve"> </w:t>
            </w:r>
          </w:p>
        </w:tc>
        <w:tc>
          <w:tcPr>
            <w:tcW w:w="585" w:type="pct"/>
            <w:shd w:val="clear" w:color="auto" w:fill="BFBFBF" w:themeFill="background1" w:themeFillShade="BF"/>
          </w:tcPr>
          <w:p w14:paraId="552E7843" w14:textId="05A7D822" w:rsidR="00A878E2" w:rsidRPr="002311F6" w:rsidRDefault="00A878E2" w:rsidP="00D4663C">
            <w:pPr>
              <w:spacing w:beforeLines="40" w:before="96" w:after="40"/>
              <w:rPr>
                <w:rFonts w:cs="Arial"/>
                <w:b/>
                <w:sz w:val="18"/>
                <w:szCs w:val="18"/>
              </w:rPr>
            </w:pPr>
            <w:r w:rsidRPr="002311F6">
              <w:rPr>
                <w:rFonts w:cs="Arial"/>
                <w:b/>
                <w:sz w:val="18"/>
                <w:szCs w:val="18"/>
              </w:rPr>
              <w:t>FASE</w:t>
            </w:r>
          </w:p>
        </w:tc>
      </w:tr>
      <w:tr w:rsidR="00A878E2" w:rsidRPr="002311F6" w14:paraId="46DCB9A1" w14:textId="323088E5" w:rsidTr="00D0734E">
        <w:tc>
          <w:tcPr>
            <w:tcW w:w="998" w:type="pct"/>
          </w:tcPr>
          <w:p w14:paraId="5A5BC916" w14:textId="4A500D95" w:rsidR="00A878E2" w:rsidRPr="002311F6" w:rsidRDefault="00A878E2" w:rsidP="00D4663C">
            <w:pPr>
              <w:spacing w:beforeLines="40" w:before="96" w:after="40"/>
              <w:jc w:val="left"/>
              <w:rPr>
                <w:rFonts w:cs="Arial"/>
                <w:sz w:val="18"/>
                <w:szCs w:val="18"/>
              </w:rPr>
            </w:pPr>
            <w:bookmarkStart w:id="8" w:name="_Hlk187240331"/>
            <w:r w:rsidRPr="002311F6">
              <w:rPr>
                <w:rFonts w:cs="Arial"/>
                <w:sz w:val="18"/>
                <w:szCs w:val="18"/>
              </w:rPr>
              <w:t xml:space="preserve">ZONE DI PASSAGGIO </w:t>
            </w:r>
            <w:r w:rsidRPr="002311F6">
              <w:rPr>
                <w:rFonts w:cs="Arial"/>
                <w:i/>
                <w:iCs/>
                <w:sz w:val="18"/>
                <w:szCs w:val="18"/>
              </w:rPr>
              <w:t>(VIABILITA’ INTERNA ED ESTERNA</w:t>
            </w:r>
            <w:r>
              <w:rPr>
                <w:rFonts w:cs="Arial"/>
                <w:i/>
                <w:iCs/>
                <w:sz w:val="18"/>
                <w:szCs w:val="18"/>
              </w:rPr>
              <w:t>)</w:t>
            </w:r>
          </w:p>
        </w:tc>
        <w:tc>
          <w:tcPr>
            <w:tcW w:w="929" w:type="pct"/>
          </w:tcPr>
          <w:p w14:paraId="10E332AD" w14:textId="510A4248"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Investimento</w:t>
            </w:r>
          </w:p>
        </w:tc>
        <w:tc>
          <w:tcPr>
            <w:tcW w:w="2488" w:type="pct"/>
          </w:tcPr>
          <w:p w14:paraId="05A9F4C4" w14:textId="7C25F43A" w:rsidR="00A878E2" w:rsidRPr="002311F6" w:rsidRDefault="00A878E2" w:rsidP="0017346A">
            <w:pPr>
              <w:widowControl w:val="0"/>
              <w:tabs>
                <w:tab w:val="left" w:pos="4253"/>
                <w:tab w:val="left" w:leader="underscore" w:pos="7088"/>
              </w:tabs>
              <w:spacing w:beforeLines="40" w:before="96"/>
              <w:jc w:val="left"/>
              <w:rPr>
                <w:rFonts w:cs="Arial"/>
                <w:sz w:val="18"/>
                <w:szCs w:val="18"/>
              </w:rPr>
            </w:pPr>
            <w:r w:rsidRPr="002311F6">
              <w:rPr>
                <w:rFonts w:cs="Arial"/>
                <w:sz w:val="18"/>
                <w:szCs w:val="18"/>
              </w:rPr>
              <w:t xml:space="preserve">- RIDURRE AL MINIMO LA VELOCITA’ DEL TRANSITO VEICOLARE </w:t>
            </w:r>
          </w:p>
          <w:p w14:paraId="2EE3EC11" w14:textId="2449E8C4" w:rsidR="00A878E2" w:rsidRPr="002311F6" w:rsidRDefault="00A878E2" w:rsidP="0017346A">
            <w:pPr>
              <w:widowControl w:val="0"/>
              <w:tabs>
                <w:tab w:val="left" w:pos="4253"/>
                <w:tab w:val="left" w:leader="underscore" w:pos="7088"/>
              </w:tabs>
              <w:spacing w:beforeLines="40" w:before="96"/>
              <w:jc w:val="left"/>
              <w:rPr>
                <w:rFonts w:cs="Arial"/>
                <w:sz w:val="18"/>
                <w:szCs w:val="18"/>
              </w:rPr>
            </w:pPr>
            <w:r w:rsidRPr="002311F6">
              <w:rPr>
                <w:rFonts w:cs="Arial"/>
                <w:sz w:val="18"/>
                <w:szCs w:val="18"/>
              </w:rPr>
              <w:t>- PORRE ATTENZIONE ALL</w:t>
            </w:r>
            <w:r>
              <w:rPr>
                <w:rFonts w:cs="Arial"/>
                <w:sz w:val="18"/>
                <w:szCs w:val="18"/>
              </w:rPr>
              <w:t xml:space="preserve">E ATTIVITA’ DI MOVIMENTAZIONE MATERIALI/MANUFATTI IN CONSIDERAZIONE DELLA </w:t>
            </w:r>
            <w:r w:rsidRPr="002311F6">
              <w:rPr>
                <w:rFonts w:cs="Arial"/>
                <w:sz w:val="18"/>
                <w:szCs w:val="18"/>
              </w:rPr>
              <w:t>PRESENZA DI UTENTI (PEDONI/CICLISTI) O VEICOLI (SCOOTER/MOTO/AUTO/FURGONI…)</w:t>
            </w:r>
          </w:p>
        </w:tc>
        <w:tc>
          <w:tcPr>
            <w:tcW w:w="585" w:type="pct"/>
          </w:tcPr>
          <w:p w14:paraId="127009F1" w14:textId="1291A1B0"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p>
        </w:tc>
      </w:tr>
      <w:tr w:rsidR="00A878E2" w:rsidRPr="002311F6" w14:paraId="38C40076" w14:textId="77777777" w:rsidTr="00D0734E">
        <w:tc>
          <w:tcPr>
            <w:tcW w:w="998" w:type="pct"/>
          </w:tcPr>
          <w:p w14:paraId="6EAC6DE1" w14:textId="7EB93624" w:rsidR="00A878E2" w:rsidRPr="002311F6" w:rsidRDefault="00A878E2" w:rsidP="00D4663C">
            <w:pPr>
              <w:spacing w:beforeLines="40" w:before="96" w:after="40"/>
              <w:jc w:val="left"/>
              <w:rPr>
                <w:rFonts w:cs="Arial"/>
                <w:sz w:val="18"/>
                <w:szCs w:val="18"/>
              </w:rPr>
            </w:pPr>
            <w:r w:rsidRPr="00D4663C">
              <w:rPr>
                <w:rFonts w:cs="Arial"/>
                <w:sz w:val="18"/>
                <w:szCs w:val="18"/>
              </w:rPr>
              <w:t>DISLIVELLI AREE DI TRANSITO</w:t>
            </w:r>
          </w:p>
        </w:tc>
        <w:tc>
          <w:tcPr>
            <w:tcW w:w="929" w:type="pct"/>
          </w:tcPr>
          <w:p w14:paraId="15EFF895" w14:textId="77777777" w:rsidR="00A878E2"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Inciampo/caduta</w:t>
            </w:r>
          </w:p>
          <w:p w14:paraId="42C38F42" w14:textId="77777777" w:rsidR="00A878E2"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Caduta materiali</w:t>
            </w:r>
          </w:p>
          <w:p w14:paraId="352CBA94" w14:textId="667C3B35"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Schiacciamento</w:t>
            </w:r>
          </w:p>
        </w:tc>
        <w:tc>
          <w:tcPr>
            <w:tcW w:w="2488" w:type="pct"/>
          </w:tcPr>
          <w:p w14:paraId="5F07B866" w14:textId="77777777" w:rsidR="00A878E2"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 xml:space="preserve">- </w:t>
            </w:r>
            <w:r w:rsidRPr="002311F6">
              <w:rPr>
                <w:rFonts w:cs="Arial"/>
                <w:sz w:val="18"/>
                <w:szCs w:val="18"/>
              </w:rPr>
              <w:t xml:space="preserve">PRESTARE ATTENZIONE AI POSSIBILI INGOMBRI E DISLIVELLI </w:t>
            </w:r>
            <w:r>
              <w:rPr>
                <w:rFonts w:cs="Arial"/>
                <w:sz w:val="18"/>
                <w:szCs w:val="18"/>
              </w:rPr>
              <w:t>DURANTE IL TRANSITO E LA MOVIMENTAZIONE DI MATERIALI</w:t>
            </w:r>
          </w:p>
          <w:p w14:paraId="680046AC" w14:textId="19AD8ACE"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 VERIFICARE DI AVER ASSICURATO ADEGUATAMENTE I MATERIALI MOVIMENTATI</w:t>
            </w:r>
          </w:p>
        </w:tc>
        <w:tc>
          <w:tcPr>
            <w:tcW w:w="585" w:type="pct"/>
          </w:tcPr>
          <w:p w14:paraId="6DA43116" w14:textId="77F497D4"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p>
        </w:tc>
      </w:tr>
      <w:tr w:rsidR="00A878E2" w:rsidRPr="002311F6" w14:paraId="0A61DDE0" w14:textId="77777777" w:rsidTr="00D0734E">
        <w:tc>
          <w:tcPr>
            <w:tcW w:w="998" w:type="pct"/>
          </w:tcPr>
          <w:p w14:paraId="42DA577E" w14:textId="0E2DE629" w:rsidR="00A878E2" w:rsidRPr="002311F6" w:rsidRDefault="00A878E2" w:rsidP="00D4663C">
            <w:pPr>
              <w:spacing w:beforeLines="40" w:before="96" w:after="40"/>
              <w:jc w:val="left"/>
              <w:rPr>
                <w:rFonts w:cs="Arial"/>
                <w:i/>
                <w:iCs/>
                <w:sz w:val="18"/>
                <w:szCs w:val="18"/>
              </w:rPr>
            </w:pPr>
            <w:r>
              <w:rPr>
                <w:rFonts w:cs="Arial"/>
                <w:sz w:val="18"/>
                <w:szCs w:val="18"/>
              </w:rPr>
              <w:t>PAVIMENTAZIONE</w:t>
            </w:r>
          </w:p>
        </w:tc>
        <w:tc>
          <w:tcPr>
            <w:tcW w:w="929" w:type="pct"/>
          </w:tcPr>
          <w:p w14:paraId="23576CEB" w14:textId="77777777" w:rsidR="00A878E2"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Scivolamento</w:t>
            </w:r>
          </w:p>
          <w:p w14:paraId="4D5B489A" w14:textId="60906268" w:rsidR="00AC7D9D"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Caduta</w:t>
            </w:r>
          </w:p>
        </w:tc>
        <w:tc>
          <w:tcPr>
            <w:tcW w:w="2488" w:type="pct"/>
          </w:tcPr>
          <w:p w14:paraId="41FD0EE4" w14:textId="038573D1" w:rsidR="008B4C89" w:rsidRPr="002311F6"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PORRE PARTICOLARE ATTENZIONE </w:t>
            </w:r>
            <w:r>
              <w:rPr>
                <w:rFonts w:cs="Arial"/>
                <w:sz w:val="18"/>
                <w:szCs w:val="18"/>
              </w:rPr>
              <w:t>ALL</w:t>
            </w:r>
            <w:r w:rsidR="00410026">
              <w:rPr>
                <w:rFonts w:cs="Arial"/>
                <w:sz w:val="18"/>
                <w:szCs w:val="18"/>
              </w:rPr>
              <w:t>A TIPOLOGIA E ALL</w:t>
            </w:r>
            <w:r>
              <w:rPr>
                <w:rFonts w:cs="Arial"/>
                <w:sz w:val="18"/>
                <w:szCs w:val="18"/>
              </w:rPr>
              <w:t>O STATO DELLA PAVIMENTAZIONE DURANTE LE ATTIVITA’ DI MOVIMENTAZIONE E INSTALLAZIONE</w:t>
            </w:r>
            <w:r w:rsidR="008B4C89">
              <w:rPr>
                <w:rFonts w:cs="Arial"/>
                <w:sz w:val="18"/>
                <w:szCs w:val="18"/>
              </w:rPr>
              <w:t xml:space="preserve"> </w:t>
            </w:r>
            <w:r w:rsidR="00410026">
              <w:rPr>
                <w:rFonts w:cs="Arial"/>
                <w:sz w:val="18"/>
                <w:szCs w:val="18"/>
              </w:rPr>
              <w:t>DEI MANUFATTI</w:t>
            </w:r>
          </w:p>
        </w:tc>
        <w:tc>
          <w:tcPr>
            <w:tcW w:w="585" w:type="pct"/>
          </w:tcPr>
          <w:p w14:paraId="24311D97" w14:textId="7D71975F"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p>
        </w:tc>
      </w:tr>
      <w:tr w:rsidR="00A878E2" w:rsidRPr="002311F6" w14:paraId="493968CE" w14:textId="77777777" w:rsidTr="00D0734E">
        <w:tc>
          <w:tcPr>
            <w:tcW w:w="998" w:type="pct"/>
          </w:tcPr>
          <w:p w14:paraId="660FB805" w14:textId="5D8A0E6D" w:rsidR="00A878E2" w:rsidRDefault="00A878E2" w:rsidP="00D4663C">
            <w:pPr>
              <w:spacing w:beforeLines="40" w:before="96" w:after="40"/>
              <w:jc w:val="left"/>
              <w:rPr>
                <w:rFonts w:cs="Arial"/>
                <w:sz w:val="18"/>
                <w:szCs w:val="18"/>
              </w:rPr>
            </w:pPr>
            <w:r>
              <w:rPr>
                <w:rFonts w:cs="Arial"/>
                <w:sz w:val="18"/>
                <w:szCs w:val="18"/>
              </w:rPr>
              <w:t>PRESENZA DI GHIACCIO e/o SVERSAMENTI SULLA PAVIMENTAZIONE</w:t>
            </w:r>
          </w:p>
        </w:tc>
        <w:tc>
          <w:tcPr>
            <w:tcW w:w="929" w:type="pct"/>
          </w:tcPr>
          <w:p w14:paraId="30716EB7" w14:textId="77777777" w:rsidR="00A878E2"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Scivolamento</w:t>
            </w:r>
          </w:p>
          <w:p w14:paraId="04138690" w14:textId="0AB13D4C"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Caduta</w:t>
            </w:r>
          </w:p>
        </w:tc>
        <w:tc>
          <w:tcPr>
            <w:tcW w:w="2488" w:type="pct"/>
          </w:tcPr>
          <w:p w14:paraId="7C1E079E" w14:textId="26EFA1D6"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 xml:space="preserve">- PORRE PARTICOLARE ATTENZIONE DURANTE LE ATTIVITA’ DI SCARICO, E MOVIMENTAZIONE MATERIALI </w:t>
            </w:r>
          </w:p>
        </w:tc>
        <w:tc>
          <w:tcPr>
            <w:tcW w:w="585" w:type="pct"/>
          </w:tcPr>
          <w:p w14:paraId="27173947" w14:textId="09C9255B"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p>
        </w:tc>
      </w:tr>
      <w:tr w:rsidR="00A878E2" w:rsidRPr="002311F6" w14:paraId="31A39403" w14:textId="77777777" w:rsidTr="00D0734E">
        <w:tc>
          <w:tcPr>
            <w:tcW w:w="998" w:type="pct"/>
          </w:tcPr>
          <w:p w14:paraId="0B61221F" w14:textId="14ED06D9" w:rsidR="00A878E2" w:rsidRPr="00A34011" w:rsidRDefault="00A878E2" w:rsidP="00D4663C">
            <w:pPr>
              <w:spacing w:beforeLines="40" w:before="96" w:after="40"/>
              <w:jc w:val="left"/>
              <w:rPr>
                <w:rFonts w:cs="Arial"/>
                <w:sz w:val="18"/>
                <w:szCs w:val="18"/>
              </w:rPr>
            </w:pPr>
            <w:r w:rsidRPr="001E286C">
              <w:rPr>
                <w:rFonts w:cs="Arial"/>
                <w:sz w:val="18"/>
                <w:szCs w:val="18"/>
              </w:rPr>
              <w:t>PARETI VETRATE</w:t>
            </w:r>
          </w:p>
        </w:tc>
        <w:tc>
          <w:tcPr>
            <w:tcW w:w="929" w:type="pct"/>
          </w:tcPr>
          <w:p w14:paraId="1A60FE81" w14:textId="5BB081B7" w:rsidR="00A878E2"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Taglio</w:t>
            </w:r>
          </w:p>
          <w:p w14:paraId="4A8F9D67" w14:textId="6626993B" w:rsidR="00A878E2"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Schiacciamento</w:t>
            </w:r>
          </w:p>
          <w:p w14:paraId="2866C22D" w14:textId="76F884CA"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p>
        </w:tc>
        <w:tc>
          <w:tcPr>
            <w:tcW w:w="2488" w:type="pct"/>
          </w:tcPr>
          <w:p w14:paraId="0933F3B2" w14:textId="2C048001"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PORRE PARTICOLARE ATTENZIONE </w:t>
            </w:r>
            <w:r>
              <w:rPr>
                <w:rFonts w:cs="Arial"/>
                <w:sz w:val="18"/>
                <w:szCs w:val="18"/>
              </w:rPr>
              <w:t>ALLE ATTIVITA’ DI MOVIMENTAZIONE MATERIALI E INSTALLAZIONE DEI MANUFATTI IN PROSSIMITA’ DI TALI PARETI</w:t>
            </w:r>
          </w:p>
        </w:tc>
        <w:tc>
          <w:tcPr>
            <w:tcW w:w="585" w:type="pct"/>
          </w:tcPr>
          <w:p w14:paraId="2918A1BF" w14:textId="04AAC1B2"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p>
        </w:tc>
      </w:tr>
      <w:tr w:rsidR="000E4F5E" w:rsidRPr="002311F6" w14:paraId="034F590F" w14:textId="77777777" w:rsidTr="00D0734E">
        <w:tc>
          <w:tcPr>
            <w:tcW w:w="998" w:type="pct"/>
          </w:tcPr>
          <w:p w14:paraId="413CD31A" w14:textId="6A5A7DF4" w:rsidR="000E4F5E" w:rsidRDefault="000E4F5E" w:rsidP="00D4663C">
            <w:pPr>
              <w:spacing w:beforeLines="40" w:before="96" w:after="40"/>
              <w:jc w:val="left"/>
              <w:rPr>
                <w:rFonts w:cs="Arial"/>
                <w:sz w:val="18"/>
                <w:szCs w:val="18"/>
              </w:rPr>
            </w:pPr>
            <w:r>
              <w:rPr>
                <w:rFonts w:cs="Arial"/>
                <w:sz w:val="18"/>
                <w:szCs w:val="18"/>
              </w:rPr>
              <w:t>PRESENZA DI OSTACOLI</w:t>
            </w:r>
            <w:r w:rsidR="00176708">
              <w:rPr>
                <w:rFonts w:cs="Arial"/>
                <w:sz w:val="18"/>
                <w:szCs w:val="18"/>
              </w:rPr>
              <w:t>, MATERIALE DEPOSITATO E PASSAGGI RISTRETTI</w:t>
            </w:r>
          </w:p>
        </w:tc>
        <w:tc>
          <w:tcPr>
            <w:tcW w:w="929" w:type="pct"/>
          </w:tcPr>
          <w:p w14:paraId="01BA9AFE" w14:textId="77777777" w:rsidR="000E4F5E" w:rsidRDefault="00176708"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Urti</w:t>
            </w:r>
          </w:p>
          <w:p w14:paraId="5D201C9D" w14:textId="77777777" w:rsidR="00176708" w:rsidRDefault="00176708"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Inciampo</w:t>
            </w:r>
          </w:p>
          <w:p w14:paraId="557B6875" w14:textId="11202C11" w:rsidR="00176708" w:rsidRDefault="00176708"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Cadute</w:t>
            </w:r>
          </w:p>
        </w:tc>
        <w:tc>
          <w:tcPr>
            <w:tcW w:w="2488" w:type="pct"/>
          </w:tcPr>
          <w:p w14:paraId="078E4920" w14:textId="77777777" w:rsidR="000E4F5E" w:rsidRDefault="00176708"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-DOTARSI DI DPI ADEGUATI</w:t>
            </w:r>
          </w:p>
          <w:p w14:paraId="7C62B03F" w14:textId="77777777" w:rsidR="00176708" w:rsidRDefault="00176708"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w:t>
            </w:r>
            <w:r w:rsidR="00422B63">
              <w:rPr>
                <w:rFonts w:cs="Arial"/>
                <w:sz w:val="18"/>
                <w:szCs w:val="18"/>
              </w:rPr>
              <w:t xml:space="preserve"> DELIMITARE</w:t>
            </w:r>
            <w:r w:rsidR="0088295A">
              <w:rPr>
                <w:rFonts w:cs="Arial"/>
                <w:sz w:val="18"/>
                <w:szCs w:val="18"/>
              </w:rPr>
              <w:t xml:space="preserve"> E SEGNALARE</w:t>
            </w:r>
            <w:r w:rsidR="00422B63">
              <w:rPr>
                <w:rFonts w:cs="Arial"/>
                <w:sz w:val="18"/>
                <w:szCs w:val="18"/>
              </w:rPr>
              <w:t xml:space="preserve"> LE AREE DI LAVORO </w:t>
            </w:r>
          </w:p>
          <w:p w14:paraId="7A632C70" w14:textId="1715BEB0" w:rsidR="007F4843" w:rsidRPr="002311F6" w:rsidRDefault="007F4843"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 EVITARE DI LAVORARE DA SOLI</w:t>
            </w:r>
          </w:p>
        </w:tc>
        <w:tc>
          <w:tcPr>
            <w:tcW w:w="585" w:type="pct"/>
          </w:tcPr>
          <w:p w14:paraId="49ACC005" w14:textId="25D56E88" w:rsidR="000E4F5E" w:rsidRDefault="000E4F5E" w:rsidP="00D4663C">
            <w:pPr>
              <w:widowControl w:val="0"/>
              <w:tabs>
                <w:tab w:val="left" w:pos="4253"/>
                <w:tab w:val="left" w:leader="underscore" w:pos="7088"/>
              </w:tabs>
              <w:spacing w:beforeLines="40" w:before="96" w:after="40"/>
              <w:jc w:val="left"/>
              <w:rPr>
                <w:rFonts w:cs="Arial"/>
                <w:sz w:val="18"/>
                <w:szCs w:val="18"/>
              </w:rPr>
            </w:pPr>
          </w:p>
        </w:tc>
      </w:tr>
      <w:tr w:rsidR="00A878E2" w:rsidRPr="002311F6" w14:paraId="767EAFC2" w14:textId="77777777" w:rsidTr="00D0734E">
        <w:tc>
          <w:tcPr>
            <w:tcW w:w="998" w:type="pct"/>
          </w:tcPr>
          <w:p w14:paraId="7E008550" w14:textId="604EC73C" w:rsidR="00A878E2" w:rsidRPr="002311F6" w:rsidRDefault="00A878E2" w:rsidP="00D4663C">
            <w:pPr>
              <w:spacing w:beforeLines="40" w:before="96" w:after="40"/>
              <w:jc w:val="left"/>
              <w:rPr>
                <w:rFonts w:cs="Arial"/>
                <w:sz w:val="18"/>
                <w:szCs w:val="18"/>
              </w:rPr>
            </w:pPr>
            <w:r>
              <w:rPr>
                <w:rFonts w:cs="Arial"/>
                <w:sz w:val="18"/>
                <w:szCs w:val="18"/>
              </w:rPr>
              <w:t>TRANSITO MEZZI</w:t>
            </w:r>
          </w:p>
        </w:tc>
        <w:tc>
          <w:tcPr>
            <w:tcW w:w="929" w:type="pct"/>
          </w:tcPr>
          <w:p w14:paraId="05482B4F" w14:textId="77777777" w:rsidR="00A878E2"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Collisione</w:t>
            </w:r>
          </w:p>
          <w:p w14:paraId="75074BB7" w14:textId="2751805D"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Investimento</w:t>
            </w:r>
          </w:p>
        </w:tc>
        <w:tc>
          <w:tcPr>
            <w:tcW w:w="2488" w:type="pct"/>
          </w:tcPr>
          <w:p w14:paraId="268E494C" w14:textId="77777777" w:rsidR="00A878E2"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PORRE ATTENZIONE ALLA PRESENZA DI VEICOLI</w:t>
            </w:r>
            <w:r>
              <w:rPr>
                <w:rFonts w:cs="Arial"/>
                <w:sz w:val="18"/>
                <w:szCs w:val="18"/>
              </w:rPr>
              <w:t xml:space="preserve"> </w:t>
            </w:r>
            <w:r w:rsidRPr="002311F6">
              <w:rPr>
                <w:rFonts w:cs="Arial"/>
                <w:sz w:val="18"/>
                <w:szCs w:val="18"/>
              </w:rPr>
              <w:t>(SCOOTER/MOTO/AUTO/FURGONI…)</w:t>
            </w:r>
          </w:p>
          <w:p w14:paraId="33F09CD9" w14:textId="084E4E13"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 RISPETTARE EVENTUALE SPECIFICA SEGNALETICA</w:t>
            </w:r>
          </w:p>
        </w:tc>
        <w:tc>
          <w:tcPr>
            <w:tcW w:w="585" w:type="pct"/>
          </w:tcPr>
          <w:p w14:paraId="30BE03EE" w14:textId="07FE18F9"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p>
        </w:tc>
      </w:tr>
      <w:tr w:rsidR="0061245B" w:rsidRPr="002311F6" w14:paraId="603E1877" w14:textId="77777777" w:rsidTr="00D0734E">
        <w:tc>
          <w:tcPr>
            <w:tcW w:w="998" w:type="pct"/>
          </w:tcPr>
          <w:p w14:paraId="4537DCC7" w14:textId="31A9241E" w:rsidR="0061245B" w:rsidRPr="002311F6" w:rsidRDefault="0061245B" w:rsidP="00D4663C">
            <w:pPr>
              <w:spacing w:beforeLines="40" w:before="96" w:after="40"/>
              <w:jc w:val="left"/>
              <w:rPr>
                <w:rFonts w:cs="Arial"/>
                <w:sz w:val="18"/>
                <w:szCs w:val="18"/>
              </w:rPr>
            </w:pPr>
            <w:r>
              <w:rPr>
                <w:rFonts w:cs="Arial"/>
                <w:sz w:val="18"/>
                <w:szCs w:val="18"/>
              </w:rPr>
              <w:lastRenderedPageBreak/>
              <w:t>ILLUMINAZIONE</w:t>
            </w:r>
          </w:p>
        </w:tc>
        <w:tc>
          <w:tcPr>
            <w:tcW w:w="929" w:type="pct"/>
          </w:tcPr>
          <w:p w14:paraId="065A8E06" w14:textId="4A4C6F5F" w:rsidR="0061245B" w:rsidRDefault="0061245B"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Inciampo</w:t>
            </w:r>
          </w:p>
          <w:p w14:paraId="20AF39E4" w14:textId="77777777" w:rsidR="0061245B" w:rsidRDefault="0061245B"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Urti</w:t>
            </w:r>
          </w:p>
          <w:p w14:paraId="0B1D87F3" w14:textId="75FF7029" w:rsidR="0061245B" w:rsidRDefault="0061245B"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Abbagliamento</w:t>
            </w:r>
          </w:p>
        </w:tc>
        <w:tc>
          <w:tcPr>
            <w:tcW w:w="2488" w:type="pct"/>
          </w:tcPr>
          <w:p w14:paraId="51EED4D2" w14:textId="77777777" w:rsidR="0061245B" w:rsidRDefault="0061245B"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PORRE PARTICOLARE ATTENZIONE </w:t>
            </w:r>
            <w:r>
              <w:rPr>
                <w:rFonts w:cs="Arial"/>
                <w:sz w:val="18"/>
                <w:szCs w:val="18"/>
              </w:rPr>
              <w:t>ALLO SVOLGIMENTO DELLE ATTIVITA’ IN CASO DI INTENSITA’ LUMINOSA ECCESSIVA O CARENTE</w:t>
            </w:r>
          </w:p>
          <w:p w14:paraId="06F53DF6" w14:textId="28BE5154" w:rsidR="0061245B" w:rsidRPr="002311F6" w:rsidRDefault="0061245B"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 xml:space="preserve">- </w:t>
            </w:r>
            <w:r w:rsidR="00A71826">
              <w:rPr>
                <w:rFonts w:cs="Arial"/>
                <w:sz w:val="18"/>
                <w:szCs w:val="18"/>
              </w:rPr>
              <w:t>SEGNALARE EVENTUALI MALFUNZIONAMENTI O NECESSITA’ DI INTERVENTO SUGL IIMPIANTI ALL’ADDETTO SICUREZZA LOCALE</w:t>
            </w:r>
          </w:p>
        </w:tc>
        <w:tc>
          <w:tcPr>
            <w:tcW w:w="585" w:type="pct"/>
          </w:tcPr>
          <w:p w14:paraId="0956C131" w14:textId="3A10B976" w:rsidR="0061245B" w:rsidRPr="002311F6" w:rsidRDefault="0061245B" w:rsidP="00D4663C">
            <w:pPr>
              <w:widowControl w:val="0"/>
              <w:tabs>
                <w:tab w:val="left" w:pos="4253"/>
                <w:tab w:val="left" w:leader="underscore" w:pos="7088"/>
              </w:tabs>
              <w:spacing w:beforeLines="40" w:before="96" w:after="40"/>
              <w:jc w:val="left"/>
              <w:rPr>
                <w:rFonts w:cs="Arial"/>
                <w:sz w:val="18"/>
                <w:szCs w:val="18"/>
              </w:rPr>
            </w:pPr>
          </w:p>
        </w:tc>
      </w:tr>
      <w:tr w:rsidR="00A71826" w:rsidRPr="002311F6" w14:paraId="63AEE1CE" w14:textId="77777777" w:rsidTr="00D0734E">
        <w:tc>
          <w:tcPr>
            <w:tcW w:w="998" w:type="pct"/>
          </w:tcPr>
          <w:p w14:paraId="63523D9E" w14:textId="71628949" w:rsidR="00A71826" w:rsidRDefault="00A71826" w:rsidP="00D4663C">
            <w:pPr>
              <w:spacing w:beforeLines="40" w:before="96" w:after="40"/>
              <w:jc w:val="left"/>
              <w:rPr>
                <w:rFonts w:cs="Arial"/>
                <w:sz w:val="18"/>
                <w:szCs w:val="18"/>
              </w:rPr>
            </w:pPr>
            <w:r>
              <w:rPr>
                <w:rFonts w:cs="Arial"/>
                <w:sz w:val="18"/>
                <w:szCs w:val="18"/>
              </w:rPr>
              <w:t>TETTI</w:t>
            </w:r>
          </w:p>
        </w:tc>
        <w:tc>
          <w:tcPr>
            <w:tcW w:w="929" w:type="pct"/>
          </w:tcPr>
          <w:p w14:paraId="1E241B41" w14:textId="700D1563" w:rsidR="00A71826" w:rsidRDefault="00A71826"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Schiacciamento per caduta oggetti dall’alto</w:t>
            </w:r>
          </w:p>
          <w:p w14:paraId="2BB4A514" w14:textId="7123E510" w:rsidR="00BD03C5" w:rsidRDefault="00BD03C5"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Caduta dall’alto</w:t>
            </w:r>
          </w:p>
          <w:p w14:paraId="6512C0DF" w14:textId="5B022901" w:rsidR="00A71826" w:rsidRDefault="00A71826" w:rsidP="00D4663C">
            <w:pPr>
              <w:widowControl w:val="0"/>
              <w:tabs>
                <w:tab w:val="left" w:pos="4253"/>
                <w:tab w:val="left" w:leader="underscore" w:pos="7088"/>
              </w:tabs>
              <w:spacing w:beforeLines="40" w:before="96" w:after="40"/>
              <w:jc w:val="left"/>
              <w:rPr>
                <w:rFonts w:cs="Arial"/>
                <w:sz w:val="18"/>
                <w:szCs w:val="18"/>
              </w:rPr>
            </w:pPr>
          </w:p>
        </w:tc>
        <w:tc>
          <w:tcPr>
            <w:tcW w:w="2488" w:type="pct"/>
          </w:tcPr>
          <w:p w14:paraId="646EBB39" w14:textId="77777777" w:rsidR="00A71826" w:rsidRDefault="00A71826" w:rsidP="00107579">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PORRE ATTENZIONE ALLA PRESENZA DI </w:t>
            </w:r>
            <w:r>
              <w:rPr>
                <w:rFonts w:cs="Arial"/>
                <w:sz w:val="18"/>
                <w:szCs w:val="18"/>
              </w:rPr>
              <w:t>EVENTUALI ATTIVITA’ SVOLTE SUI TETTI DEGLI EDIFICI LIMITROFI O ALLA POSSIBILITA’ DI CADUTA OGGETTI/MATERIALI IN CASO DI FORTE VENTO</w:t>
            </w:r>
          </w:p>
          <w:p w14:paraId="1B7E0920" w14:textId="5E9C0835" w:rsidR="00BD03C5" w:rsidRPr="002311F6" w:rsidRDefault="00BD03C5" w:rsidP="00107579">
            <w:pPr>
              <w:widowControl w:val="0"/>
              <w:tabs>
                <w:tab w:val="left" w:pos="4253"/>
                <w:tab w:val="left" w:leader="underscore" w:pos="7088"/>
              </w:tabs>
              <w:spacing w:beforeLines="40" w:before="96" w:after="40"/>
              <w:jc w:val="left"/>
              <w:rPr>
                <w:rFonts w:cs="Arial"/>
                <w:sz w:val="18"/>
                <w:szCs w:val="18"/>
              </w:rPr>
            </w:pPr>
            <w:r>
              <w:rPr>
                <w:rFonts w:cs="Arial"/>
                <w:sz w:val="18"/>
                <w:szCs w:val="18"/>
              </w:rPr>
              <w:t>- VERIFICARE CON LA STRUTTURA LE CORRETTE MODALITA’ DI ACCESSO ALLE ZONE IN COPERTURA. MANTENERSI A DEBITA DISTANZA DAI PARAPETTI E, DOVE PREVISTO, INDOSSARE I DPI ANTICADUTA</w:t>
            </w:r>
          </w:p>
        </w:tc>
        <w:tc>
          <w:tcPr>
            <w:tcW w:w="585" w:type="pct"/>
          </w:tcPr>
          <w:p w14:paraId="4D30C97F" w14:textId="72F4E822" w:rsidR="00A71826" w:rsidRPr="002311F6" w:rsidRDefault="00A71826" w:rsidP="00D4663C">
            <w:pPr>
              <w:widowControl w:val="0"/>
              <w:tabs>
                <w:tab w:val="left" w:pos="4253"/>
                <w:tab w:val="left" w:leader="underscore" w:pos="7088"/>
              </w:tabs>
              <w:spacing w:beforeLines="40" w:before="96" w:after="40"/>
              <w:jc w:val="left"/>
              <w:rPr>
                <w:rFonts w:cs="Arial"/>
                <w:sz w:val="18"/>
                <w:szCs w:val="18"/>
              </w:rPr>
            </w:pPr>
          </w:p>
        </w:tc>
      </w:tr>
      <w:tr w:rsidR="00A878E2" w:rsidRPr="002311F6" w14:paraId="59A2D78B" w14:textId="77777777" w:rsidTr="00D0734E">
        <w:tc>
          <w:tcPr>
            <w:tcW w:w="998" w:type="pct"/>
          </w:tcPr>
          <w:p w14:paraId="262FF949" w14:textId="51A23D1F" w:rsidR="00A878E2" w:rsidRPr="002311F6" w:rsidRDefault="00A878E2" w:rsidP="00D4663C">
            <w:pPr>
              <w:spacing w:beforeLines="40" w:before="96" w:after="40"/>
              <w:jc w:val="left"/>
              <w:rPr>
                <w:rFonts w:cs="Arial"/>
                <w:sz w:val="18"/>
                <w:szCs w:val="18"/>
              </w:rPr>
            </w:pPr>
            <w:r w:rsidRPr="002311F6">
              <w:rPr>
                <w:rFonts w:cs="Arial"/>
                <w:sz w:val="18"/>
                <w:szCs w:val="18"/>
              </w:rPr>
              <w:t>IMPIANTI ELETTRICI</w:t>
            </w:r>
            <w:r>
              <w:rPr>
                <w:rFonts w:cs="Arial"/>
                <w:sz w:val="18"/>
                <w:szCs w:val="18"/>
              </w:rPr>
              <w:t xml:space="preserve">/ PASSAGGIO CAVI </w:t>
            </w:r>
          </w:p>
        </w:tc>
        <w:tc>
          <w:tcPr>
            <w:tcW w:w="929" w:type="pct"/>
          </w:tcPr>
          <w:p w14:paraId="196E3FF6" w14:textId="373059A8" w:rsidR="00A878E2"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Elettrocuzione</w:t>
            </w:r>
          </w:p>
          <w:p w14:paraId="197B358C" w14:textId="424B4DF2"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Sovraccarichi elettrici</w:t>
            </w:r>
          </w:p>
        </w:tc>
        <w:tc>
          <w:tcPr>
            <w:tcW w:w="2488" w:type="pct"/>
          </w:tcPr>
          <w:p w14:paraId="001AB7EC" w14:textId="77777777" w:rsidR="00A878E2"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PORRE ATTENZIONE ALLA PRESENZA DI SOTTOSERVIZI </w:t>
            </w:r>
          </w:p>
          <w:p w14:paraId="18785B1E" w14:textId="2285BFC5"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RISPETTARE </w:t>
            </w:r>
            <w:r>
              <w:rPr>
                <w:rFonts w:cs="Arial"/>
                <w:sz w:val="18"/>
                <w:szCs w:val="18"/>
              </w:rPr>
              <w:t xml:space="preserve">L’EVENTUALE </w:t>
            </w:r>
            <w:r w:rsidRPr="002311F6">
              <w:rPr>
                <w:rFonts w:cs="Arial"/>
                <w:sz w:val="18"/>
                <w:szCs w:val="18"/>
              </w:rPr>
              <w:t xml:space="preserve">CARTELLONISTICA DI PERICOLO </w:t>
            </w:r>
            <w:r>
              <w:rPr>
                <w:rFonts w:cs="Arial"/>
                <w:sz w:val="18"/>
                <w:szCs w:val="18"/>
              </w:rPr>
              <w:t>PRESENTE</w:t>
            </w:r>
          </w:p>
          <w:p w14:paraId="3B0BF37B" w14:textId="77777777"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EVITARE QUALSIASI URTO E CONTATTO CON CAVI E COLLEGAMENTI NON PROTETTI MECCANICAMENTE;</w:t>
            </w:r>
          </w:p>
          <w:p w14:paraId="5C4C4665" w14:textId="77777777"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NON ACCEDERE AI QUADRI, SE NON SPECIFICAMENTE ABILITATI</w:t>
            </w:r>
          </w:p>
          <w:p w14:paraId="26C1EF0A" w14:textId="2D979AAE"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NON AGIRE SUGLI INTERRUTTORI DEI QUADRI DI COMANDO</w:t>
            </w:r>
          </w:p>
        </w:tc>
        <w:tc>
          <w:tcPr>
            <w:tcW w:w="585" w:type="pct"/>
          </w:tcPr>
          <w:p w14:paraId="78FC086E" w14:textId="387A4894"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p>
        </w:tc>
      </w:tr>
      <w:tr w:rsidR="00A878E2" w:rsidRPr="002311F6" w14:paraId="6A92A1BF" w14:textId="310CA075" w:rsidTr="00D0734E">
        <w:tc>
          <w:tcPr>
            <w:tcW w:w="998" w:type="pct"/>
          </w:tcPr>
          <w:p w14:paraId="3DD723AD" w14:textId="427368D7" w:rsidR="00A878E2" w:rsidRPr="002311F6" w:rsidRDefault="00A878E2" w:rsidP="00D4663C">
            <w:pPr>
              <w:spacing w:beforeLines="40" w:before="96" w:after="40"/>
              <w:jc w:val="left"/>
              <w:rPr>
                <w:rFonts w:cs="Arial"/>
                <w:sz w:val="18"/>
                <w:szCs w:val="18"/>
              </w:rPr>
            </w:pPr>
            <w:r>
              <w:rPr>
                <w:rFonts w:cs="Arial"/>
                <w:sz w:val="18"/>
                <w:szCs w:val="18"/>
              </w:rPr>
              <w:t>IMPIANTI IDRAULICI/ PASSAGGIO CONDUTTURE</w:t>
            </w:r>
          </w:p>
        </w:tc>
        <w:tc>
          <w:tcPr>
            <w:tcW w:w="929" w:type="pct"/>
          </w:tcPr>
          <w:p w14:paraId="1E8C3F56" w14:textId="34AA5835"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Pr>
                <w:rFonts w:cs="Arial"/>
                <w:sz w:val="18"/>
                <w:szCs w:val="18"/>
              </w:rPr>
              <w:t>Allagamento</w:t>
            </w:r>
          </w:p>
        </w:tc>
        <w:tc>
          <w:tcPr>
            <w:tcW w:w="2488" w:type="pct"/>
          </w:tcPr>
          <w:p w14:paraId="012A8E7A" w14:textId="77777777" w:rsidR="00A878E2"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PORRE ATTENZIONE ALLA PRESENZA DI SOTTOSERVIZI </w:t>
            </w:r>
          </w:p>
          <w:p w14:paraId="58A87E3D" w14:textId="44DB8AF1"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RISPETTARE </w:t>
            </w:r>
            <w:r>
              <w:rPr>
                <w:rFonts w:cs="Arial"/>
                <w:sz w:val="18"/>
                <w:szCs w:val="18"/>
              </w:rPr>
              <w:t xml:space="preserve">L’EVENTUALE </w:t>
            </w:r>
            <w:r w:rsidRPr="002311F6">
              <w:rPr>
                <w:rFonts w:cs="Arial"/>
                <w:sz w:val="18"/>
                <w:szCs w:val="18"/>
              </w:rPr>
              <w:t xml:space="preserve">CARTELLONISTICA </w:t>
            </w:r>
            <w:r>
              <w:rPr>
                <w:rFonts w:cs="Arial"/>
                <w:sz w:val="18"/>
                <w:szCs w:val="18"/>
              </w:rPr>
              <w:t>PRESENTE</w:t>
            </w:r>
          </w:p>
          <w:p w14:paraId="60DCA58C" w14:textId="7AF39D61"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EVITARE QUALSIASI URTO E CONTATTO CON </w:t>
            </w:r>
            <w:r>
              <w:rPr>
                <w:rFonts w:cs="Arial"/>
                <w:sz w:val="18"/>
                <w:szCs w:val="18"/>
              </w:rPr>
              <w:t>CONDUTTURE</w:t>
            </w:r>
          </w:p>
        </w:tc>
        <w:tc>
          <w:tcPr>
            <w:tcW w:w="585" w:type="pct"/>
          </w:tcPr>
          <w:p w14:paraId="265FAEB2" w14:textId="463F22B8" w:rsidR="00A878E2" w:rsidRPr="002311F6" w:rsidRDefault="00A878E2" w:rsidP="00D4663C">
            <w:pPr>
              <w:widowControl w:val="0"/>
              <w:tabs>
                <w:tab w:val="left" w:pos="4253"/>
                <w:tab w:val="left" w:leader="underscore" w:pos="7088"/>
              </w:tabs>
              <w:spacing w:beforeLines="40" w:before="96" w:after="40"/>
              <w:jc w:val="left"/>
              <w:rPr>
                <w:rFonts w:cs="Arial"/>
                <w:sz w:val="18"/>
                <w:szCs w:val="18"/>
              </w:rPr>
            </w:pPr>
          </w:p>
        </w:tc>
      </w:tr>
      <w:tr w:rsidR="00A71826" w:rsidRPr="002311F6" w14:paraId="326DEDB4" w14:textId="77777777" w:rsidTr="00D0734E">
        <w:tc>
          <w:tcPr>
            <w:tcW w:w="998" w:type="pct"/>
          </w:tcPr>
          <w:p w14:paraId="33F4E8D3" w14:textId="0C9F1E18" w:rsidR="00A71826" w:rsidRDefault="00A71826" w:rsidP="00A71826">
            <w:pPr>
              <w:spacing w:beforeLines="40" w:before="96" w:after="40"/>
              <w:jc w:val="left"/>
              <w:rPr>
                <w:rFonts w:cs="Arial"/>
                <w:sz w:val="18"/>
                <w:szCs w:val="18"/>
              </w:rPr>
            </w:pPr>
            <w:r>
              <w:rPr>
                <w:rFonts w:cs="Arial"/>
                <w:sz w:val="18"/>
                <w:szCs w:val="18"/>
              </w:rPr>
              <w:t>PRESENZA VIE DI FUGA/PUNTI DI RACCOLTA</w:t>
            </w:r>
          </w:p>
        </w:tc>
        <w:tc>
          <w:tcPr>
            <w:tcW w:w="929" w:type="pct"/>
          </w:tcPr>
          <w:p w14:paraId="5594B5DA" w14:textId="4F523FD5" w:rsidR="00A71826" w:rsidRDefault="00A71826"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Intralcio</w:t>
            </w:r>
          </w:p>
        </w:tc>
        <w:tc>
          <w:tcPr>
            <w:tcW w:w="2488" w:type="pct"/>
          </w:tcPr>
          <w:p w14:paraId="335EA0EF" w14:textId="77777777" w:rsidR="00A71826" w:rsidRDefault="00A71826" w:rsidP="00A71826">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w:t>
            </w:r>
            <w:r>
              <w:rPr>
                <w:rFonts w:cs="Arial"/>
                <w:sz w:val="18"/>
                <w:szCs w:val="18"/>
              </w:rPr>
              <w:t xml:space="preserve">PORRE ATTENZIONE ALL’EVENTUALE </w:t>
            </w:r>
            <w:r w:rsidRPr="002311F6">
              <w:rPr>
                <w:rFonts w:cs="Arial"/>
                <w:sz w:val="18"/>
                <w:szCs w:val="18"/>
              </w:rPr>
              <w:t xml:space="preserve">CARTELLONISTICA </w:t>
            </w:r>
            <w:r>
              <w:rPr>
                <w:rFonts w:cs="Arial"/>
                <w:sz w:val="18"/>
                <w:szCs w:val="18"/>
              </w:rPr>
              <w:t>PRESENTE</w:t>
            </w:r>
          </w:p>
          <w:p w14:paraId="5050C68B" w14:textId="77777777" w:rsidR="00A71826" w:rsidRDefault="00A71826" w:rsidP="00A71826">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w:t>
            </w:r>
            <w:r>
              <w:rPr>
                <w:rFonts w:cs="Arial"/>
                <w:sz w:val="18"/>
                <w:szCs w:val="18"/>
              </w:rPr>
              <w:t>VERIFICARE LA DISLOCAZIONE DEI PRESIDI ANTINCENDIO</w:t>
            </w:r>
          </w:p>
          <w:p w14:paraId="45115CD0" w14:textId="7E86C4F1" w:rsidR="00A71826" w:rsidRPr="002311F6" w:rsidRDefault="00A71826"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 RAPPORTARSI IN CASO DI NECESSITA’ CON L’ADDETTO ALLA SICUREZZA LOCALE</w:t>
            </w:r>
          </w:p>
        </w:tc>
        <w:tc>
          <w:tcPr>
            <w:tcW w:w="585" w:type="pct"/>
          </w:tcPr>
          <w:p w14:paraId="462271A0" w14:textId="7F23B539" w:rsidR="00A71826" w:rsidRPr="002311F6" w:rsidRDefault="00A71826" w:rsidP="00A71826">
            <w:pPr>
              <w:widowControl w:val="0"/>
              <w:tabs>
                <w:tab w:val="left" w:pos="4253"/>
                <w:tab w:val="left" w:leader="underscore" w:pos="7088"/>
              </w:tabs>
              <w:spacing w:beforeLines="40" w:before="96" w:after="40"/>
              <w:jc w:val="left"/>
              <w:rPr>
                <w:rFonts w:cs="Arial"/>
                <w:sz w:val="18"/>
                <w:szCs w:val="18"/>
              </w:rPr>
            </w:pPr>
          </w:p>
        </w:tc>
      </w:tr>
      <w:tr w:rsidR="00A71826" w:rsidRPr="002311F6" w14:paraId="461A4668" w14:textId="74A4359B" w:rsidTr="00D0734E">
        <w:tc>
          <w:tcPr>
            <w:tcW w:w="998" w:type="pct"/>
          </w:tcPr>
          <w:p w14:paraId="389F95FA" w14:textId="1C9FE452" w:rsidR="00A71826" w:rsidRPr="002311F6" w:rsidRDefault="00A71826" w:rsidP="00A71826">
            <w:pPr>
              <w:spacing w:beforeLines="40" w:before="96" w:after="40"/>
              <w:jc w:val="left"/>
              <w:rPr>
                <w:rFonts w:cs="Arial"/>
                <w:sz w:val="18"/>
                <w:szCs w:val="18"/>
              </w:rPr>
            </w:pPr>
            <w:r>
              <w:rPr>
                <w:rFonts w:cs="Arial"/>
                <w:sz w:val="18"/>
                <w:szCs w:val="18"/>
              </w:rPr>
              <w:t>CLIMA/METEO</w:t>
            </w:r>
          </w:p>
        </w:tc>
        <w:tc>
          <w:tcPr>
            <w:tcW w:w="929" w:type="pct"/>
          </w:tcPr>
          <w:p w14:paraId="4E14DBFB" w14:textId="77777777" w:rsidR="00A71826" w:rsidRDefault="00A71826"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Stress termici</w:t>
            </w:r>
          </w:p>
          <w:p w14:paraId="678C1BC3" w14:textId="3B5DCC8F" w:rsidR="00A71826" w:rsidRPr="002311F6" w:rsidRDefault="00A71826"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Colpi di calore/di freddo</w:t>
            </w:r>
          </w:p>
        </w:tc>
        <w:tc>
          <w:tcPr>
            <w:tcW w:w="2488" w:type="pct"/>
          </w:tcPr>
          <w:p w14:paraId="12E8282F" w14:textId="77777777" w:rsidR="00A71826" w:rsidRDefault="00A71826" w:rsidP="00A71826">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w:t>
            </w:r>
            <w:r>
              <w:rPr>
                <w:rFonts w:cs="Arial"/>
                <w:sz w:val="18"/>
                <w:szCs w:val="18"/>
              </w:rPr>
              <w:t>PREVEDERE UN ABBIGLIAMENTO ADEGUATO</w:t>
            </w:r>
          </w:p>
          <w:p w14:paraId="64697FC6" w14:textId="71EAEC77" w:rsidR="00A71826" w:rsidRPr="00D4663C" w:rsidRDefault="00A71826"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 PROGRAMMARE LE ATTIVITA’ IN ORARI IDONEI</w:t>
            </w:r>
          </w:p>
        </w:tc>
        <w:tc>
          <w:tcPr>
            <w:tcW w:w="585" w:type="pct"/>
          </w:tcPr>
          <w:p w14:paraId="6F089EDB" w14:textId="17EC3762" w:rsidR="00A71826" w:rsidRPr="002311F6" w:rsidRDefault="00A71826" w:rsidP="00A71826">
            <w:pPr>
              <w:widowControl w:val="0"/>
              <w:tabs>
                <w:tab w:val="left" w:pos="4253"/>
                <w:tab w:val="left" w:leader="underscore" w:pos="7088"/>
              </w:tabs>
              <w:spacing w:beforeLines="40" w:before="96" w:after="40"/>
              <w:jc w:val="left"/>
              <w:rPr>
                <w:rFonts w:cs="Arial"/>
                <w:sz w:val="18"/>
                <w:szCs w:val="18"/>
              </w:rPr>
            </w:pPr>
          </w:p>
        </w:tc>
      </w:tr>
      <w:tr w:rsidR="00A71826" w:rsidRPr="002311F6" w14:paraId="6E875D0D" w14:textId="77777777" w:rsidTr="00D0734E">
        <w:tc>
          <w:tcPr>
            <w:tcW w:w="998" w:type="pct"/>
          </w:tcPr>
          <w:p w14:paraId="4B36A281" w14:textId="3633AE7F" w:rsidR="00A71826" w:rsidRDefault="00A71826" w:rsidP="00A71826">
            <w:pPr>
              <w:spacing w:beforeLines="40" w:before="96" w:after="40"/>
              <w:jc w:val="left"/>
              <w:rPr>
                <w:rFonts w:cs="Arial"/>
                <w:sz w:val="18"/>
                <w:szCs w:val="18"/>
              </w:rPr>
            </w:pPr>
            <w:r>
              <w:rPr>
                <w:rFonts w:cs="Arial"/>
                <w:sz w:val="18"/>
                <w:szCs w:val="18"/>
              </w:rPr>
              <w:t>PRESENZA OPERATORI ALTRE DITTE APPALTRICI PER MANUTENIONE IMPIANTI /PRESENZA CANTIERI LIMITROFI</w:t>
            </w:r>
          </w:p>
        </w:tc>
        <w:tc>
          <w:tcPr>
            <w:tcW w:w="929" w:type="pct"/>
          </w:tcPr>
          <w:p w14:paraId="77BA138D" w14:textId="77777777" w:rsidR="00A71826" w:rsidRDefault="00A71826"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Intralcio</w:t>
            </w:r>
          </w:p>
          <w:p w14:paraId="388D0B20" w14:textId="77777777" w:rsidR="00A71826" w:rsidRDefault="00A71826"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Investimento</w:t>
            </w:r>
          </w:p>
          <w:p w14:paraId="0A0504F6" w14:textId="15F08AB1" w:rsidR="00A71826" w:rsidRDefault="00A71826"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Collisione</w:t>
            </w:r>
          </w:p>
        </w:tc>
        <w:tc>
          <w:tcPr>
            <w:tcW w:w="2488" w:type="pct"/>
          </w:tcPr>
          <w:p w14:paraId="48056764" w14:textId="77777777" w:rsidR="00A71826" w:rsidRPr="002311F6" w:rsidRDefault="00A71826" w:rsidP="00A71826">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xml:space="preserve">- RIDURRE AL MINIMO LA VELOCITA’ DEL TRANSITO VEICOLARE </w:t>
            </w:r>
          </w:p>
          <w:p w14:paraId="125C3EEC" w14:textId="77777777" w:rsidR="00A71826" w:rsidRDefault="00A71826" w:rsidP="00A71826">
            <w:pPr>
              <w:widowControl w:val="0"/>
              <w:tabs>
                <w:tab w:val="left" w:pos="4253"/>
                <w:tab w:val="left" w:leader="underscore" w:pos="7088"/>
              </w:tabs>
              <w:spacing w:beforeLines="40" w:before="96" w:after="40"/>
              <w:jc w:val="left"/>
              <w:rPr>
                <w:rFonts w:cs="Arial"/>
                <w:sz w:val="18"/>
                <w:szCs w:val="18"/>
              </w:rPr>
            </w:pPr>
            <w:r w:rsidRPr="002311F6">
              <w:rPr>
                <w:rFonts w:cs="Arial"/>
                <w:sz w:val="18"/>
                <w:szCs w:val="18"/>
              </w:rPr>
              <w:t>- PORRE ATTENZIONE ALL</w:t>
            </w:r>
            <w:r>
              <w:rPr>
                <w:rFonts w:cs="Arial"/>
                <w:sz w:val="18"/>
                <w:szCs w:val="18"/>
              </w:rPr>
              <w:t xml:space="preserve">E ATTIVITA’ DI MOVIMENTAZIONE MATERIALI/MANUFATTI IN CONSIDERAZIONE DELLA </w:t>
            </w:r>
            <w:r w:rsidRPr="002311F6">
              <w:rPr>
                <w:rFonts w:cs="Arial"/>
                <w:sz w:val="18"/>
                <w:szCs w:val="18"/>
              </w:rPr>
              <w:t xml:space="preserve">PRESENZA DI </w:t>
            </w:r>
            <w:r>
              <w:rPr>
                <w:rFonts w:cs="Arial"/>
                <w:sz w:val="18"/>
                <w:szCs w:val="18"/>
              </w:rPr>
              <w:t xml:space="preserve">ALTRI </w:t>
            </w:r>
            <w:r w:rsidRPr="002311F6">
              <w:rPr>
                <w:rFonts w:cs="Arial"/>
                <w:sz w:val="18"/>
                <w:szCs w:val="18"/>
              </w:rPr>
              <w:t xml:space="preserve">UTENTI </w:t>
            </w:r>
            <w:r>
              <w:rPr>
                <w:rFonts w:cs="Arial"/>
                <w:sz w:val="18"/>
                <w:szCs w:val="18"/>
              </w:rPr>
              <w:t>CHE AGISCONO NELLA STESSA AREA O IN PROSSIMITA’ DELLA STESSA</w:t>
            </w:r>
          </w:p>
          <w:p w14:paraId="7D9BF986" w14:textId="77E6A42B" w:rsidR="00A71826" w:rsidRPr="002311F6" w:rsidRDefault="00A71826"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 V</w:t>
            </w:r>
            <w:r w:rsidRPr="00DB6760">
              <w:rPr>
                <w:rFonts w:cs="Arial"/>
                <w:sz w:val="18"/>
                <w:szCs w:val="18"/>
              </w:rPr>
              <w:t>ERIFICARE L’EVENTUALE PRESENZA DI FONTI TEMPORANE</w:t>
            </w:r>
            <w:r>
              <w:rPr>
                <w:rFonts w:cs="Arial"/>
                <w:sz w:val="18"/>
                <w:szCs w:val="18"/>
              </w:rPr>
              <w:t>E</w:t>
            </w:r>
            <w:r w:rsidRPr="00DB6760">
              <w:rPr>
                <w:rFonts w:cs="Arial"/>
                <w:sz w:val="18"/>
                <w:szCs w:val="18"/>
              </w:rPr>
              <w:t xml:space="preserve"> DI INNESCO</w:t>
            </w:r>
          </w:p>
        </w:tc>
        <w:tc>
          <w:tcPr>
            <w:tcW w:w="585" w:type="pct"/>
          </w:tcPr>
          <w:p w14:paraId="63C097AB" w14:textId="5C155ED3" w:rsidR="00A71826" w:rsidRDefault="00A71826" w:rsidP="00A71826">
            <w:pPr>
              <w:widowControl w:val="0"/>
              <w:tabs>
                <w:tab w:val="left" w:pos="4253"/>
                <w:tab w:val="left" w:leader="underscore" w:pos="7088"/>
              </w:tabs>
              <w:spacing w:beforeLines="40" w:before="96" w:after="40"/>
              <w:jc w:val="left"/>
              <w:rPr>
                <w:rFonts w:cs="Arial"/>
                <w:sz w:val="18"/>
                <w:szCs w:val="18"/>
              </w:rPr>
            </w:pPr>
          </w:p>
        </w:tc>
      </w:tr>
      <w:tr w:rsidR="00640C46" w:rsidRPr="002311F6" w14:paraId="2D63822E" w14:textId="77777777" w:rsidTr="00D0734E">
        <w:tc>
          <w:tcPr>
            <w:tcW w:w="998" w:type="pct"/>
          </w:tcPr>
          <w:p w14:paraId="50A29E9B" w14:textId="3BB38528" w:rsidR="00640C46" w:rsidRDefault="0021010F" w:rsidP="00A71826">
            <w:pPr>
              <w:spacing w:beforeLines="40" w:before="96" w:after="40"/>
              <w:jc w:val="left"/>
              <w:rPr>
                <w:rFonts w:cs="Arial"/>
                <w:sz w:val="18"/>
                <w:szCs w:val="18"/>
              </w:rPr>
            </w:pPr>
            <w:r>
              <w:rPr>
                <w:rFonts w:cs="Arial"/>
                <w:sz w:val="18"/>
                <w:szCs w:val="18"/>
              </w:rPr>
              <w:lastRenderedPageBreak/>
              <w:t>MACCHINE E ATTREZZATURE DA LAVORO</w:t>
            </w:r>
          </w:p>
        </w:tc>
        <w:tc>
          <w:tcPr>
            <w:tcW w:w="929" w:type="pct"/>
          </w:tcPr>
          <w:p w14:paraId="4807C83A" w14:textId="77777777" w:rsidR="00640C46" w:rsidRDefault="00360708"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Urti</w:t>
            </w:r>
          </w:p>
          <w:p w14:paraId="5A281BB1" w14:textId="77777777" w:rsidR="00360708" w:rsidRDefault="00360708"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Ustioni</w:t>
            </w:r>
          </w:p>
          <w:p w14:paraId="09AB75A8" w14:textId="578B0529" w:rsidR="00360708" w:rsidRDefault="00DF1A4E"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Ferite</w:t>
            </w:r>
          </w:p>
        </w:tc>
        <w:tc>
          <w:tcPr>
            <w:tcW w:w="2488" w:type="pct"/>
          </w:tcPr>
          <w:p w14:paraId="00F1D639" w14:textId="77777777" w:rsidR="00640C46" w:rsidRDefault="00360708" w:rsidP="00360708">
            <w:pPr>
              <w:widowControl w:val="0"/>
              <w:tabs>
                <w:tab w:val="left" w:pos="4253"/>
                <w:tab w:val="left" w:leader="underscore" w:pos="7088"/>
              </w:tabs>
              <w:spacing w:beforeLines="40" w:before="96" w:after="40"/>
              <w:rPr>
                <w:rFonts w:cs="Arial"/>
                <w:sz w:val="18"/>
                <w:szCs w:val="18"/>
              </w:rPr>
            </w:pPr>
            <w:r>
              <w:rPr>
                <w:rFonts w:cs="Arial"/>
                <w:sz w:val="18"/>
                <w:szCs w:val="18"/>
              </w:rPr>
              <w:t>-UTILIZZARE DPI APPROPRIATI</w:t>
            </w:r>
          </w:p>
          <w:p w14:paraId="11CD5D3D" w14:textId="36468C9F" w:rsidR="00360708" w:rsidRPr="00360708" w:rsidRDefault="00360708" w:rsidP="00360708">
            <w:pPr>
              <w:widowControl w:val="0"/>
              <w:tabs>
                <w:tab w:val="left" w:pos="4253"/>
                <w:tab w:val="left" w:leader="underscore" w:pos="7088"/>
              </w:tabs>
              <w:spacing w:beforeLines="40" w:before="96" w:after="40"/>
              <w:rPr>
                <w:rFonts w:cs="Arial"/>
                <w:sz w:val="18"/>
                <w:szCs w:val="18"/>
              </w:rPr>
            </w:pPr>
            <w:r>
              <w:rPr>
                <w:rFonts w:cs="Arial"/>
                <w:sz w:val="18"/>
                <w:szCs w:val="18"/>
              </w:rPr>
              <w:t>-NON TOCCARE</w:t>
            </w:r>
          </w:p>
        </w:tc>
        <w:tc>
          <w:tcPr>
            <w:tcW w:w="585" w:type="pct"/>
          </w:tcPr>
          <w:p w14:paraId="0E7EB146" w14:textId="3AE3B5A5" w:rsidR="00640C46" w:rsidRDefault="00640C46" w:rsidP="00A71826">
            <w:pPr>
              <w:widowControl w:val="0"/>
              <w:tabs>
                <w:tab w:val="left" w:pos="4253"/>
                <w:tab w:val="left" w:leader="underscore" w:pos="7088"/>
              </w:tabs>
              <w:spacing w:beforeLines="40" w:before="96" w:after="40"/>
              <w:jc w:val="left"/>
              <w:rPr>
                <w:rFonts w:cs="Arial"/>
                <w:sz w:val="18"/>
                <w:szCs w:val="18"/>
              </w:rPr>
            </w:pPr>
          </w:p>
        </w:tc>
      </w:tr>
      <w:tr w:rsidR="00DF1A4E" w:rsidRPr="002311F6" w14:paraId="384F6DC7" w14:textId="77777777" w:rsidTr="00D0734E">
        <w:tc>
          <w:tcPr>
            <w:tcW w:w="998" w:type="pct"/>
          </w:tcPr>
          <w:p w14:paraId="028BF8DE" w14:textId="519CE5AC" w:rsidR="00DF1A4E" w:rsidRDefault="00311E30" w:rsidP="00A71826">
            <w:pPr>
              <w:spacing w:beforeLines="40" w:before="96" w:after="40"/>
              <w:jc w:val="left"/>
              <w:rPr>
                <w:rFonts w:cs="Arial"/>
                <w:sz w:val="18"/>
                <w:szCs w:val="18"/>
              </w:rPr>
            </w:pPr>
            <w:r>
              <w:rPr>
                <w:rFonts w:cs="Arial"/>
                <w:sz w:val="18"/>
                <w:szCs w:val="18"/>
              </w:rPr>
              <w:t>AGENTI BIOLOGICI</w:t>
            </w:r>
          </w:p>
        </w:tc>
        <w:tc>
          <w:tcPr>
            <w:tcW w:w="929" w:type="pct"/>
          </w:tcPr>
          <w:p w14:paraId="7FBE67CF" w14:textId="77777777" w:rsidR="00DF1A4E" w:rsidRDefault="00311E30"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Infezioni</w:t>
            </w:r>
          </w:p>
          <w:p w14:paraId="4ED6FBE5" w14:textId="748A0E4F" w:rsidR="00286AE7" w:rsidRDefault="00286AE7" w:rsidP="00A71826">
            <w:pPr>
              <w:widowControl w:val="0"/>
              <w:tabs>
                <w:tab w:val="left" w:pos="4253"/>
                <w:tab w:val="left" w:leader="underscore" w:pos="7088"/>
              </w:tabs>
              <w:spacing w:beforeLines="40" w:before="96" w:after="40"/>
              <w:jc w:val="left"/>
              <w:rPr>
                <w:rFonts w:cs="Arial"/>
                <w:sz w:val="18"/>
                <w:szCs w:val="18"/>
              </w:rPr>
            </w:pPr>
            <w:r>
              <w:rPr>
                <w:rFonts w:cs="Arial"/>
                <w:sz w:val="18"/>
                <w:szCs w:val="18"/>
              </w:rPr>
              <w:t>Irritazioni</w:t>
            </w:r>
          </w:p>
        </w:tc>
        <w:tc>
          <w:tcPr>
            <w:tcW w:w="2488" w:type="pct"/>
          </w:tcPr>
          <w:p w14:paraId="209E182C" w14:textId="77777777" w:rsidR="00DF1A4E" w:rsidRDefault="00D20F79" w:rsidP="00360708">
            <w:pPr>
              <w:widowControl w:val="0"/>
              <w:tabs>
                <w:tab w:val="left" w:pos="4253"/>
                <w:tab w:val="left" w:leader="underscore" w:pos="7088"/>
              </w:tabs>
              <w:spacing w:beforeLines="40" w:before="96" w:after="40"/>
              <w:rPr>
                <w:rFonts w:cs="Arial"/>
                <w:sz w:val="18"/>
                <w:szCs w:val="18"/>
              </w:rPr>
            </w:pPr>
            <w:r>
              <w:rPr>
                <w:rFonts w:cs="Arial"/>
                <w:sz w:val="18"/>
                <w:szCs w:val="18"/>
              </w:rPr>
              <w:t xml:space="preserve">-UTILIZZARE DPI APPROPRIATI (GUANTI, OCCHIALI, </w:t>
            </w:r>
            <w:r w:rsidR="00503AA6">
              <w:rPr>
                <w:rFonts w:cs="Arial"/>
                <w:sz w:val="18"/>
                <w:szCs w:val="18"/>
              </w:rPr>
              <w:t>INDUMENTI DA LAVORO, MASCHERINE) PER LA MANIPOLAZIONE DI OGGETTI E PARTI CONTAMINATE</w:t>
            </w:r>
          </w:p>
          <w:p w14:paraId="288A5038" w14:textId="0CA6E9C4" w:rsidR="00503AA6" w:rsidRDefault="0040474A" w:rsidP="00360708">
            <w:pPr>
              <w:widowControl w:val="0"/>
              <w:tabs>
                <w:tab w:val="left" w:pos="4253"/>
                <w:tab w:val="left" w:leader="underscore" w:pos="7088"/>
              </w:tabs>
              <w:spacing w:beforeLines="40" w:before="96" w:after="40"/>
              <w:rPr>
                <w:rFonts w:cs="Arial"/>
                <w:sz w:val="18"/>
                <w:szCs w:val="18"/>
              </w:rPr>
            </w:pPr>
            <w:r>
              <w:rPr>
                <w:rFonts w:cs="Arial"/>
                <w:sz w:val="18"/>
                <w:szCs w:val="18"/>
              </w:rPr>
              <w:t>-NON TOCCARE SE NON SI è AUTORIZZATI</w:t>
            </w:r>
          </w:p>
        </w:tc>
        <w:tc>
          <w:tcPr>
            <w:tcW w:w="585" w:type="pct"/>
          </w:tcPr>
          <w:p w14:paraId="5D343E85" w14:textId="4CBC517C" w:rsidR="00DF1A4E" w:rsidRDefault="00DF1A4E" w:rsidP="00A71826">
            <w:pPr>
              <w:widowControl w:val="0"/>
              <w:tabs>
                <w:tab w:val="left" w:pos="4253"/>
                <w:tab w:val="left" w:leader="underscore" w:pos="7088"/>
              </w:tabs>
              <w:spacing w:beforeLines="40" w:before="96" w:after="40"/>
              <w:jc w:val="left"/>
              <w:rPr>
                <w:rFonts w:cs="Arial"/>
                <w:sz w:val="18"/>
                <w:szCs w:val="18"/>
              </w:rPr>
            </w:pPr>
          </w:p>
        </w:tc>
      </w:tr>
      <w:tr w:rsidR="00533711" w:rsidRPr="002311F6" w14:paraId="7D873F9C" w14:textId="77777777" w:rsidTr="00D0734E">
        <w:tc>
          <w:tcPr>
            <w:tcW w:w="998" w:type="pct"/>
          </w:tcPr>
          <w:p w14:paraId="2BC247F6" w14:textId="76DC2483" w:rsidR="00533711" w:rsidRDefault="001E1355" w:rsidP="00A71826">
            <w:pPr>
              <w:spacing w:beforeLines="40" w:before="96" w:after="40"/>
              <w:jc w:val="left"/>
              <w:rPr>
                <w:rFonts w:cs="Arial"/>
                <w:sz w:val="18"/>
                <w:szCs w:val="18"/>
              </w:rPr>
            </w:pPr>
            <w:r>
              <w:rPr>
                <w:rFonts w:cs="Arial"/>
                <w:sz w:val="18"/>
                <w:szCs w:val="18"/>
              </w:rPr>
              <w:t>SOSTANZE</w:t>
            </w:r>
            <w:r w:rsidR="005E2C2D">
              <w:rPr>
                <w:rFonts w:cs="Arial"/>
                <w:sz w:val="18"/>
                <w:szCs w:val="18"/>
              </w:rPr>
              <w:t xml:space="preserve"> CHIMICHE</w:t>
            </w:r>
            <w:r>
              <w:rPr>
                <w:rFonts w:cs="Arial"/>
                <w:sz w:val="18"/>
                <w:szCs w:val="18"/>
              </w:rPr>
              <w:t xml:space="preserve"> PERICOLOSE PER LA SALUTE</w:t>
            </w:r>
          </w:p>
        </w:tc>
        <w:tc>
          <w:tcPr>
            <w:tcW w:w="929" w:type="pct"/>
          </w:tcPr>
          <w:p w14:paraId="0F3BE607" w14:textId="77777777" w:rsidR="00533711" w:rsidRDefault="001E1355" w:rsidP="001E1355">
            <w:pPr>
              <w:widowControl w:val="0"/>
              <w:tabs>
                <w:tab w:val="left" w:pos="4253"/>
                <w:tab w:val="left" w:leader="underscore" w:pos="7088"/>
              </w:tabs>
              <w:spacing w:beforeLines="40" w:before="96" w:after="40"/>
              <w:rPr>
                <w:rFonts w:cs="Arial"/>
                <w:sz w:val="18"/>
                <w:szCs w:val="18"/>
              </w:rPr>
            </w:pPr>
            <w:r>
              <w:rPr>
                <w:rFonts w:cs="Arial"/>
                <w:sz w:val="18"/>
                <w:szCs w:val="18"/>
              </w:rPr>
              <w:t>Ustioni</w:t>
            </w:r>
          </w:p>
          <w:p w14:paraId="4541EE2D" w14:textId="77777777" w:rsidR="001E1355" w:rsidRDefault="003054F0" w:rsidP="001E1355">
            <w:pPr>
              <w:widowControl w:val="0"/>
              <w:tabs>
                <w:tab w:val="left" w:pos="4253"/>
                <w:tab w:val="left" w:leader="underscore" w:pos="7088"/>
              </w:tabs>
              <w:spacing w:beforeLines="40" w:before="96" w:after="40"/>
              <w:rPr>
                <w:rFonts w:cs="Arial"/>
                <w:sz w:val="18"/>
                <w:szCs w:val="18"/>
              </w:rPr>
            </w:pPr>
            <w:r>
              <w:rPr>
                <w:rFonts w:cs="Arial"/>
                <w:sz w:val="18"/>
                <w:szCs w:val="18"/>
              </w:rPr>
              <w:t>Reazioni allergiche</w:t>
            </w:r>
          </w:p>
          <w:p w14:paraId="0D23D8EB" w14:textId="77777777" w:rsidR="003054F0" w:rsidRDefault="00210897" w:rsidP="001E1355">
            <w:pPr>
              <w:widowControl w:val="0"/>
              <w:tabs>
                <w:tab w:val="left" w:pos="4253"/>
                <w:tab w:val="left" w:leader="underscore" w:pos="7088"/>
              </w:tabs>
              <w:spacing w:beforeLines="40" w:before="96" w:after="40"/>
              <w:rPr>
                <w:rFonts w:cs="Arial"/>
                <w:sz w:val="18"/>
                <w:szCs w:val="18"/>
              </w:rPr>
            </w:pPr>
            <w:r>
              <w:rPr>
                <w:rFonts w:cs="Arial"/>
                <w:sz w:val="18"/>
                <w:szCs w:val="18"/>
              </w:rPr>
              <w:t>Irritazioni</w:t>
            </w:r>
          </w:p>
          <w:p w14:paraId="1E881F4C" w14:textId="77777777" w:rsidR="00210897" w:rsidRDefault="00210897" w:rsidP="001E1355">
            <w:pPr>
              <w:widowControl w:val="0"/>
              <w:tabs>
                <w:tab w:val="left" w:pos="4253"/>
                <w:tab w:val="left" w:leader="underscore" w:pos="7088"/>
              </w:tabs>
              <w:spacing w:beforeLines="40" w:before="96" w:after="40"/>
              <w:rPr>
                <w:rFonts w:cs="Arial"/>
                <w:sz w:val="18"/>
                <w:szCs w:val="18"/>
              </w:rPr>
            </w:pPr>
            <w:r>
              <w:rPr>
                <w:rFonts w:cs="Arial"/>
                <w:sz w:val="18"/>
                <w:szCs w:val="18"/>
              </w:rPr>
              <w:t>Avvelenamento</w:t>
            </w:r>
            <w:r w:rsidR="0000453F">
              <w:rPr>
                <w:rFonts w:cs="Arial"/>
                <w:sz w:val="18"/>
                <w:szCs w:val="18"/>
              </w:rPr>
              <w:t>/ intossicazione</w:t>
            </w:r>
          </w:p>
          <w:p w14:paraId="5EA05746" w14:textId="77777777" w:rsidR="00D33854" w:rsidRDefault="00D33854" w:rsidP="001E1355">
            <w:pPr>
              <w:widowControl w:val="0"/>
              <w:tabs>
                <w:tab w:val="left" w:pos="4253"/>
                <w:tab w:val="left" w:leader="underscore" w:pos="7088"/>
              </w:tabs>
              <w:spacing w:beforeLines="40" w:before="96" w:after="40"/>
              <w:rPr>
                <w:rFonts w:cs="Arial"/>
                <w:sz w:val="18"/>
                <w:szCs w:val="18"/>
              </w:rPr>
            </w:pPr>
            <w:r>
              <w:rPr>
                <w:rFonts w:cs="Arial"/>
                <w:sz w:val="18"/>
                <w:szCs w:val="18"/>
              </w:rPr>
              <w:t>Asfissia</w:t>
            </w:r>
          </w:p>
          <w:p w14:paraId="574F76BE" w14:textId="7CBB8866" w:rsidR="00D33854" w:rsidRPr="001E1355" w:rsidRDefault="00D33854" w:rsidP="001E1355">
            <w:pPr>
              <w:widowControl w:val="0"/>
              <w:tabs>
                <w:tab w:val="left" w:pos="4253"/>
                <w:tab w:val="left" w:leader="underscore" w:pos="7088"/>
              </w:tabs>
              <w:spacing w:beforeLines="40" w:before="96" w:after="40"/>
              <w:rPr>
                <w:rFonts w:cs="Arial"/>
                <w:sz w:val="18"/>
                <w:szCs w:val="18"/>
              </w:rPr>
            </w:pPr>
            <w:r>
              <w:rPr>
                <w:rFonts w:cs="Arial"/>
                <w:sz w:val="18"/>
                <w:szCs w:val="18"/>
              </w:rPr>
              <w:t>Cancerogenicità</w:t>
            </w:r>
          </w:p>
        </w:tc>
        <w:tc>
          <w:tcPr>
            <w:tcW w:w="2488" w:type="pct"/>
          </w:tcPr>
          <w:p w14:paraId="32C4115F" w14:textId="77777777" w:rsidR="00533711" w:rsidRDefault="00B7454D" w:rsidP="00360708">
            <w:pPr>
              <w:widowControl w:val="0"/>
              <w:tabs>
                <w:tab w:val="left" w:pos="4253"/>
                <w:tab w:val="left" w:leader="underscore" w:pos="7088"/>
              </w:tabs>
              <w:spacing w:beforeLines="40" w:before="96" w:after="40"/>
              <w:rPr>
                <w:rFonts w:cs="Arial"/>
                <w:sz w:val="18"/>
                <w:szCs w:val="18"/>
              </w:rPr>
            </w:pPr>
            <w:r>
              <w:rPr>
                <w:rFonts w:cs="Arial"/>
                <w:sz w:val="18"/>
                <w:szCs w:val="18"/>
              </w:rPr>
              <w:t>-NON TOCCARE</w:t>
            </w:r>
          </w:p>
          <w:p w14:paraId="32CD8E11" w14:textId="77777777" w:rsidR="00B7454D" w:rsidRDefault="00B7454D" w:rsidP="00360708">
            <w:pPr>
              <w:widowControl w:val="0"/>
              <w:tabs>
                <w:tab w:val="left" w:pos="4253"/>
                <w:tab w:val="left" w:leader="underscore" w:pos="7088"/>
              </w:tabs>
              <w:spacing w:beforeLines="40" w:before="96" w:after="40"/>
              <w:rPr>
                <w:rFonts w:cs="Arial"/>
                <w:sz w:val="18"/>
                <w:szCs w:val="18"/>
              </w:rPr>
            </w:pPr>
            <w:r>
              <w:rPr>
                <w:rFonts w:cs="Arial"/>
                <w:sz w:val="18"/>
                <w:szCs w:val="18"/>
              </w:rPr>
              <w:t>-NON INALARE DIRETTAMENTE</w:t>
            </w:r>
          </w:p>
          <w:p w14:paraId="54AC48E3" w14:textId="3E349927" w:rsidR="00B7454D" w:rsidRDefault="002D49F7" w:rsidP="00360708">
            <w:pPr>
              <w:widowControl w:val="0"/>
              <w:tabs>
                <w:tab w:val="left" w:pos="4253"/>
                <w:tab w:val="left" w:leader="underscore" w:pos="7088"/>
              </w:tabs>
              <w:spacing w:beforeLines="40" w:before="96" w:after="40"/>
              <w:rPr>
                <w:rFonts w:cs="Arial"/>
                <w:sz w:val="18"/>
                <w:szCs w:val="18"/>
              </w:rPr>
            </w:pPr>
            <w:r>
              <w:rPr>
                <w:rFonts w:cs="Arial"/>
                <w:sz w:val="18"/>
                <w:szCs w:val="18"/>
              </w:rPr>
              <w:t>-NON INGERIRE LE SOSTANZE IN DEPOSITO/LAVORAZIONE</w:t>
            </w:r>
          </w:p>
          <w:p w14:paraId="1C1E96B4" w14:textId="2CDD842A" w:rsidR="002D49F7" w:rsidRDefault="002D49F7" w:rsidP="00360708">
            <w:pPr>
              <w:widowControl w:val="0"/>
              <w:tabs>
                <w:tab w:val="left" w:pos="4253"/>
                <w:tab w:val="left" w:leader="underscore" w:pos="7088"/>
              </w:tabs>
              <w:spacing w:beforeLines="40" w:before="96" w:after="40"/>
              <w:rPr>
                <w:rFonts w:cs="Arial"/>
                <w:sz w:val="18"/>
                <w:szCs w:val="18"/>
              </w:rPr>
            </w:pPr>
            <w:r>
              <w:rPr>
                <w:rFonts w:cs="Arial"/>
                <w:sz w:val="18"/>
                <w:szCs w:val="18"/>
              </w:rPr>
              <w:t xml:space="preserve">- NON </w:t>
            </w:r>
            <w:r w:rsidR="00E076A7">
              <w:rPr>
                <w:rFonts w:cs="Arial"/>
                <w:sz w:val="18"/>
                <w:szCs w:val="18"/>
              </w:rPr>
              <w:t xml:space="preserve">FUMARE, NON </w:t>
            </w:r>
            <w:r>
              <w:rPr>
                <w:rFonts w:cs="Arial"/>
                <w:sz w:val="18"/>
                <w:szCs w:val="18"/>
              </w:rPr>
              <w:t xml:space="preserve">CONSUMARE CIBI E BEVANDE </w:t>
            </w:r>
            <w:r w:rsidR="009C6C1D">
              <w:rPr>
                <w:rFonts w:cs="Arial"/>
                <w:sz w:val="18"/>
                <w:szCs w:val="18"/>
              </w:rPr>
              <w:t>NELLA ZONA IN CUI SONO PRESENTI LE SOSTANZE</w:t>
            </w:r>
          </w:p>
          <w:p w14:paraId="7177A50C" w14:textId="77777777" w:rsidR="009C6C1D" w:rsidRDefault="009C6C1D" w:rsidP="00360708">
            <w:pPr>
              <w:widowControl w:val="0"/>
              <w:tabs>
                <w:tab w:val="left" w:pos="4253"/>
                <w:tab w:val="left" w:leader="underscore" w:pos="7088"/>
              </w:tabs>
              <w:spacing w:beforeLines="40" w:before="96" w:after="40"/>
              <w:rPr>
                <w:rFonts w:cs="Arial"/>
                <w:sz w:val="18"/>
                <w:szCs w:val="18"/>
              </w:rPr>
            </w:pPr>
            <w:r>
              <w:rPr>
                <w:rFonts w:cs="Arial"/>
                <w:sz w:val="18"/>
                <w:szCs w:val="18"/>
              </w:rPr>
              <w:t xml:space="preserve">- SVOLGERE L’ATTIVITA’ SOLO DOPO CHE LA ZONA </w:t>
            </w:r>
            <w:proofErr w:type="gramStart"/>
            <w:r w:rsidR="00AF052D">
              <w:rPr>
                <w:rFonts w:cs="Arial"/>
                <w:sz w:val="18"/>
                <w:szCs w:val="18"/>
              </w:rPr>
              <w:t>E’</w:t>
            </w:r>
            <w:proofErr w:type="gramEnd"/>
            <w:r w:rsidR="00AF052D">
              <w:rPr>
                <w:rFonts w:cs="Arial"/>
                <w:sz w:val="18"/>
                <w:szCs w:val="18"/>
              </w:rPr>
              <w:t xml:space="preserve"> STATA MESSA IN SICUREZZA (CIOE’ NON SONO IN CORSO ATTIVITA’ E I REAGENTI SONO STATI RIMOSSI)</w:t>
            </w:r>
          </w:p>
          <w:p w14:paraId="56B73998" w14:textId="77777777" w:rsidR="00EC032B" w:rsidRDefault="00EC032B" w:rsidP="00360708">
            <w:pPr>
              <w:widowControl w:val="0"/>
              <w:tabs>
                <w:tab w:val="left" w:pos="4253"/>
                <w:tab w:val="left" w:leader="underscore" w:pos="7088"/>
              </w:tabs>
              <w:spacing w:beforeLines="40" w:before="96" w:after="40"/>
              <w:rPr>
                <w:rFonts w:cs="Arial"/>
                <w:sz w:val="18"/>
                <w:szCs w:val="18"/>
              </w:rPr>
            </w:pPr>
            <w:r>
              <w:rPr>
                <w:rFonts w:cs="Arial"/>
                <w:sz w:val="18"/>
                <w:szCs w:val="18"/>
              </w:rPr>
              <w:t>-SEGUIRE SCRUPOLOSAMENTE LE ISTRUZIONI FORNITE DAI REFERENTI DI LABORATORIO</w:t>
            </w:r>
          </w:p>
          <w:p w14:paraId="1E8B30B7" w14:textId="5E1A5CF5" w:rsidR="00CD04FD" w:rsidRDefault="00CD04FD" w:rsidP="00360708">
            <w:pPr>
              <w:widowControl w:val="0"/>
              <w:tabs>
                <w:tab w:val="left" w:pos="4253"/>
                <w:tab w:val="left" w:leader="underscore" w:pos="7088"/>
              </w:tabs>
              <w:spacing w:beforeLines="40" w:before="96" w:after="40"/>
              <w:rPr>
                <w:rFonts w:cs="Arial"/>
                <w:sz w:val="18"/>
                <w:szCs w:val="18"/>
              </w:rPr>
            </w:pPr>
            <w:r>
              <w:rPr>
                <w:rFonts w:cs="Arial"/>
                <w:sz w:val="18"/>
                <w:szCs w:val="18"/>
              </w:rPr>
              <w:t xml:space="preserve">- IN CASO SIA PREVISTO DALLE PROCEDURE DI SICUREZZA INTERNE AL LABORATORIO UTILIZZARE I DISPOSITIVI DI SICUREZZA CONSEGNATI </w:t>
            </w:r>
            <w:r w:rsidR="004D6964">
              <w:rPr>
                <w:rFonts w:cs="Arial"/>
                <w:sz w:val="18"/>
                <w:szCs w:val="18"/>
              </w:rPr>
              <w:t xml:space="preserve">DAL REFERENTE DI LABORATORIO </w:t>
            </w:r>
            <w:r>
              <w:rPr>
                <w:rFonts w:cs="Arial"/>
                <w:sz w:val="18"/>
                <w:szCs w:val="18"/>
              </w:rPr>
              <w:t xml:space="preserve">(ESEMPIO </w:t>
            </w:r>
            <w:r w:rsidR="004D6964">
              <w:rPr>
                <w:rFonts w:cs="Arial"/>
                <w:sz w:val="18"/>
                <w:szCs w:val="18"/>
              </w:rPr>
              <w:t>MISURATORI PORTATILI DI GAS</w:t>
            </w:r>
            <w:r>
              <w:rPr>
                <w:rFonts w:cs="Arial"/>
                <w:sz w:val="18"/>
                <w:szCs w:val="18"/>
              </w:rPr>
              <w:t>)</w:t>
            </w:r>
          </w:p>
        </w:tc>
        <w:tc>
          <w:tcPr>
            <w:tcW w:w="585" w:type="pct"/>
          </w:tcPr>
          <w:p w14:paraId="5CD8A037" w14:textId="6F8ED404" w:rsidR="00533711" w:rsidRDefault="00533711" w:rsidP="00A71826">
            <w:pPr>
              <w:widowControl w:val="0"/>
              <w:tabs>
                <w:tab w:val="left" w:pos="4253"/>
                <w:tab w:val="left" w:leader="underscore" w:pos="7088"/>
              </w:tabs>
              <w:spacing w:beforeLines="40" w:before="96" w:after="40"/>
              <w:jc w:val="left"/>
              <w:rPr>
                <w:rFonts w:cs="Arial"/>
                <w:sz w:val="18"/>
                <w:szCs w:val="18"/>
              </w:rPr>
            </w:pPr>
          </w:p>
        </w:tc>
      </w:tr>
      <w:tr w:rsidR="001164C6" w:rsidRPr="002311F6" w14:paraId="6E882776" w14:textId="77777777" w:rsidTr="00D0734E">
        <w:tc>
          <w:tcPr>
            <w:tcW w:w="998" w:type="pct"/>
          </w:tcPr>
          <w:p w14:paraId="792DD06D" w14:textId="0624C4D6" w:rsidR="001164C6" w:rsidRDefault="007B3593" w:rsidP="00A71826">
            <w:pPr>
              <w:spacing w:beforeLines="40" w:before="96" w:after="40"/>
              <w:jc w:val="left"/>
              <w:rPr>
                <w:rFonts w:cs="Arial"/>
                <w:sz w:val="18"/>
                <w:szCs w:val="18"/>
              </w:rPr>
            </w:pPr>
            <w:r>
              <w:rPr>
                <w:rFonts w:cs="Arial"/>
                <w:sz w:val="18"/>
                <w:szCs w:val="18"/>
              </w:rPr>
              <w:t>SOSTANZE INFIAMMABILI</w:t>
            </w:r>
          </w:p>
        </w:tc>
        <w:tc>
          <w:tcPr>
            <w:tcW w:w="929" w:type="pct"/>
          </w:tcPr>
          <w:p w14:paraId="217856CD" w14:textId="6330AFF6" w:rsidR="001164C6" w:rsidRDefault="007B3593" w:rsidP="001E1355">
            <w:pPr>
              <w:widowControl w:val="0"/>
              <w:tabs>
                <w:tab w:val="left" w:pos="4253"/>
                <w:tab w:val="left" w:leader="underscore" w:pos="7088"/>
              </w:tabs>
              <w:spacing w:beforeLines="40" w:before="96" w:after="40"/>
              <w:rPr>
                <w:rFonts w:cs="Arial"/>
                <w:sz w:val="18"/>
                <w:szCs w:val="18"/>
              </w:rPr>
            </w:pPr>
            <w:r>
              <w:rPr>
                <w:rFonts w:cs="Arial"/>
                <w:sz w:val="18"/>
                <w:szCs w:val="18"/>
              </w:rPr>
              <w:t>Incendio</w:t>
            </w:r>
          </w:p>
          <w:p w14:paraId="38D1E4A3" w14:textId="77777777" w:rsidR="007B3593" w:rsidRDefault="00F91A58" w:rsidP="001E1355">
            <w:pPr>
              <w:widowControl w:val="0"/>
              <w:tabs>
                <w:tab w:val="left" w:pos="4253"/>
                <w:tab w:val="left" w:leader="underscore" w:pos="7088"/>
              </w:tabs>
              <w:spacing w:beforeLines="40" w:before="96" w:after="40"/>
              <w:rPr>
                <w:rFonts w:cs="Arial"/>
                <w:sz w:val="18"/>
                <w:szCs w:val="18"/>
              </w:rPr>
            </w:pPr>
            <w:r>
              <w:rPr>
                <w:rFonts w:cs="Arial"/>
                <w:sz w:val="18"/>
                <w:szCs w:val="18"/>
              </w:rPr>
              <w:t>Esplosione</w:t>
            </w:r>
          </w:p>
          <w:p w14:paraId="6DA1EE44" w14:textId="7AD455B9" w:rsidR="00C54DAD" w:rsidRDefault="00C54DAD" w:rsidP="001E1355">
            <w:pPr>
              <w:widowControl w:val="0"/>
              <w:tabs>
                <w:tab w:val="left" w:pos="4253"/>
                <w:tab w:val="left" w:leader="underscore" w:pos="7088"/>
              </w:tabs>
              <w:spacing w:beforeLines="40" w:before="96" w:after="40"/>
              <w:rPr>
                <w:rFonts w:cs="Arial"/>
                <w:sz w:val="18"/>
                <w:szCs w:val="18"/>
              </w:rPr>
            </w:pPr>
            <w:r>
              <w:rPr>
                <w:rFonts w:cs="Arial"/>
                <w:sz w:val="18"/>
                <w:szCs w:val="18"/>
              </w:rPr>
              <w:t>Ustioni</w:t>
            </w:r>
          </w:p>
        </w:tc>
        <w:tc>
          <w:tcPr>
            <w:tcW w:w="2488" w:type="pct"/>
          </w:tcPr>
          <w:p w14:paraId="04ECF369" w14:textId="77777777" w:rsidR="001164C6" w:rsidRDefault="00E076A7" w:rsidP="00360708">
            <w:pPr>
              <w:widowControl w:val="0"/>
              <w:tabs>
                <w:tab w:val="left" w:pos="4253"/>
                <w:tab w:val="left" w:leader="underscore" w:pos="7088"/>
              </w:tabs>
              <w:spacing w:beforeLines="40" w:before="96" w:after="40"/>
              <w:rPr>
                <w:rFonts w:cs="Arial"/>
                <w:sz w:val="18"/>
                <w:szCs w:val="18"/>
              </w:rPr>
            </w:pPr>
            <w:r>
              <w:rPr>
                <w:rFonts w:cs="Arial"/>
                <w:sz w:val="18"/>
                <w:szCs w:val="18"/>
              </w:rPr>
              <w:t>-NON FUMARE</w:t>
            </w:r>
          </w:p>
          <w:p w14:paraId="783E8C87" w14:textId="28D7967D" w:rsidR="00E076A7" w:rsidRDefault="00E076A7" w:rsidP="00360708">
            <w:pPr>
              <w:widowControl w:val="0"/>
              <w:tabs>
                <w:tab w:val="left" w:pos="4253"/>
                <w:tab w:val="left" w:leader="underscore" w:pos="7088"/>
              </w:tabs>
              <w:spacing w:beforeLines="40" w:before="96" w:after="40"/>
              <w:rPr>
                <w:rFonts w:cs="Arial"/>
                <w:sz w:val="18"/>
                <w:szCs w:val="18"/>
              </w:rPr>
            </w:pPr>
            <w:r>
              <w:rPr>
                <w:rFonts w:cs="Arial"/>
                <w:sz w:val="18"/>
                <w:szCs w:val="18"/>
              </w:rPr>
              <w:t>-NON UTILIZZARE FIAMME LIBERE</w:t>
            </w:r>
          </w:p>
        </w:tc>
        <w:tc>
          <w:tcPr>
            <w:tcW w:w="585" w:type="pct"/>
          </w:tcPr>
          <w:p w14:paraId="12A2118E" w14:textId="556892B7" w:rsidR="001164C6" w:rsidRDefault="001164C6" w:rsidP="00A71826">
            <w:pPr>
              <w:widowControl w:val="0"/>
              <w:tabs>
                <w:tab w:val="left" w:pos="4253"/>
                <w:tab w:val="left" w:leader="underscore" w:pos="7088"/>
              </w:tabs>
              <w:spacing w:beforeLines="40" w:before="96" w:after="40"/>
              <w:jc w:val="left"/>
              <w:rPr>
                <w:rFonts w:cs="Arial"/>
                <w:sz w:val="18"/>
                <w:szCs w:val="18"/>
              </w:rPr>
            </w:pPr>
          </w:p>
        </w:tc>
      </w:tr>
      <w:tr w:rsidR="00C05AB9" w:rsidRPr="002311F6" w14:paraId="384BC791" w14:textId="77777777" w:rsidTr="00D0734E">
        <w:tc>
          <w:tcPr>
            <w:tcW w:w="998" w:type="pct"/>
          </w:tcPr>
          <w:p w14:paraId="567120E3" w14:textId="1FCF45EE" w:rsidR="00C05AB9" w:rsidRDefault="00C05AB9" w:rsidP="00C05AB9">
            <w:pPr>
              <w:spacing w:beforeLines="40" w:before="96" w:after="40"/>
              <w:jc w:val="left"/>
              <w:rPr>
                <w:rFonts w:cs="Arial"/>
                <w:sz w:val="18"/>
                <w:szCs w:val="18"/>
              </w:rPr>
            </w:pPr>
            <w:r>
              <w:rPr>
                <w:rFonts w:cs="Arial"/>
                <w:sz w:val="18"/>
                <w:szCs w:val="18"/>
              </w:rPr>
              <w:t>SOSTANZE ESPLOSIVE</w:t>
            </w:r>
          </w:p>
        </w:tc>
        <w:tc>
          <w:tcPr>
            <w:tcW w:w="929" w:type="pct"/>
          </w:tcPr>
          <w:p w14:paraId="1F82518D" w14:textId="77777777" w:rsidR="00C05AB9" w:rsidRDefault="00C05AB9" w:rsidP="00C05AB9">
            <w:pPr>
              <w:widowControl w:val="0"/>
              <w:tabs>
                <w:tab w:val="left" w:pos="4253"/>
                <w:tab w:val="left" w:leader="underscore" w:pos="7088"/>
              </w:tabs>
              <w:spacing w:beforeLines="40" w:before="96" w:after="40"/>
              <w:rPr>
                <w:rFonts w:cs="Arial"/>
                <w:sz w:val="18"/>
                <w:szCs w:val="18"/>
              </w:rPr>
            </w:pPr>
            <w:r>
              <w:rPr>
                <w:rFonts w:cs="Arial"/>
                <w:sz w:val="18"/>
                <w:szCs w:val="18"/>
              </w:rPr>
              <w:t>Esplosione</w:t>
            </w:r>
          </w:p>
          <w:p w14:paraId="307A1CDF" w14:textId="77777777" w:rsidR="00C05AB9" w:rsidRDefault="00C05AB9" w:rsidP="00C05AB9">
            <w:pPr>
              <w:widowControl w:val="0"/>
              <w:tabs>
                <w:tab w:val="left" w:pos="4253"/>
                <w:tab w:val="left" w:leader="underscore" w:pos="7088"/>
              </w:tabs>
              <w:spacing w:beforeLines="40" w:before="96" w:after="40"/>
              <w:rPr>
                <w:rFonts w:cs="Arial"/>
                <w:sz w:val="18"/>
                <w:szCs w:val="18"/>
              </w:rPr>
            </w:pPr>
            <w:r>
              <w:rPr>
                <w:rFonts w:cs="Arial"/>
                <w:sz w:val="18"/>
                <w:szCs w:val="18"/>
              </w:rPr>
              <w:t>Proiezione di frammenti</w:t>
            </w:r>
          </w:p>
          <w:p w14:paraId="21938E61" w14:textId="77777777" w:rsidR="00C05AB9" w:rsidRDefault="00C05AB9" w:rsidP="00C05AB9">
            <w:pPr>
              <w:widowControl w:val="0"/>
              <w:tabs>
                <w:tab w:val="left" w:pos="4253"/>
                <w:tab w:val="left" w:leader="underscore" w:pos="7088"/>
              </w:tabs>
              <w:spacing w:beforeLines="40" w:before="96" w:after="40"/>
              <w:rPr>
                <w:rFonts w:cs="Arial"/>
                <w:sz w:val="18"/>
                <w:szCs w:val="18"/>
              </w:rPr>
            </w:pPr>
            <w:r>
              <w:rPr>
                <w:rFonts w:cs="Arial"/>
                <w:sz w:val="18"/>
                <w:szCs w:val="18"/>
              </w:rPr>
              <w:t>Ustioni termiche</w:t>
            </w:r>
          </w:p>
          <w:p w14:paraId="4D077A08" w14:textId="261BBB09" w:rsidR="00C05AB9" w:rsidRDefault="00C05AB9" w:rsidP="00C05AB9">
            <w:pPr>
              <w:widowControl w:val="0"/>
              <w:tabs>
                <w:tab w:val="left" w:pos="4253"/>
                <w:tab w:val="left" w:leader="underscore" w:pos="7088"/>
              </w:tabs>
              <w:spacing w:beforeLines="40" w:before="96" w:after="40"/>
              <w:rPr>
                <w:rFonts w:cs="Arial"/>
                <w:sz w:val="18"/>
                <w:szCs w:val="18"/>
              </w:rPr>
            </w:pPr>
            <w:r>
              <w:rPr>
                <w:rFonts w:cs="Arial"/>
                <w:sz w:val="18"/>
                <w:szCs w:val="18"/>
              </w:rPr>
              <w:t>Distruzione di attrezzature</w:t>
            </w:r>
          </w:p>
        </w:tc>
        <w:tc>
          <w:tcPr>
            <w:tcW w:w="2488" w:type="pct"/>
          </w:tcPr>
          <w:p w14:paraId="74867BF2" w14:textId="77777777" w:rsidR="00C05AB9" w:rsidRDefault="00C05AB9" w:rsidP="00C05AB9">
            <w:pPr>
              <w:widowControl w:val="0"/>
              <w:tabs>
                <w:tab w:val="left" w:pos="4253"/>
                <w:tab w:val="left" w:leader="underscore" w:pos="7088"/>
              </w:tabs>
              <w:spacing w:beforeLines="40" w:before="96" w:after="40"/>
              <w:rPr>
                <w:rFonts w:cs="Arial"/>
                <w:sz w:val="18"/>
                <w:szCs w:val="18"/>
              </w:rPr>
            </w:pPr>
            <w:r>
              <w:rPr>
                <w:rFonts w:cs="Arial"/>
                <w:sz w:val="18"/>
                <w:szCs w:val="18"/>
              </w:rPr>
              <w:t>-NON FUMARE</w:t>
            </w:r>
          </w:p>
          <w:p w14:paraId="24C7A998" w14:textId="77777777" w:rsidR="00C05AB9" w:rsidRDefault="00C05AB9" w:rsidP="00C05AB9">
            <w:pPr>
              <w:widowControl w:val="0"/>
              <w:tabs>
                <w:tab w:val="left" w:pos="4253"/>
                <w:tab w:val="left" w:leader="underscore" w:pos="7088"/>
              </w:tabs>
              <w:spacing w:beforeLines="40" w:before="96" w:after="40"/>
              <w:rPr>
                <w:rFonts w:cs="Arial"/>
                <w:sz w:val="18"/>
                <w:szCs w:val="18"/>
              </w:rPr>
            </w:pPr>
            <w:r>
              <w:rPr>
                <w:rFonts w:cs="Arial"/>
                <w:sz w:val="18"/>
                <w:szCs w:val="18"/>
              </w:rPr>
              <w:t>-NON UTILIZZARE FIAMME LIBERE</w:t>
            </w:r>
          </w:p>
          <w:p w14:paraId="32E16F61" w14:textId="4A982045" w:rsidR="00594E3C" w:rsidRDefault="00594E3C" w:rsidP="00C05AB9">
            <w:pPr>
              <w:widowControl w:val="0"/>
              <w:tabs>
                <w:tab w:val="left" w:pos="4253"/>
                <w:tab w:val="left" w:leader="underscore" w:pos="7088"/>
              </w:tabs>
              <w:spacing w:beforeLines="40" w:before="96" w:after="40"/>
              <w:rPr>
                <w:rFonts w:cs="Arial"/>
                <w:sz w:val="18"/>
                <w:szCs w:val="18"/>
              </w:rPr>
            </w:pPr>
            <w:r>
              <w:rPr>
                <w:rFonts w:cs="Arial"/>
                <w:sz w:val="18"/>
                <w:szCs w:val="18"/>
              </w:rPr>
              <w:t>-NON USARE APPARECCHIATURE ELETTRICHE PRIVE DELLE CARATTERISTICHE ANTIDEFLAGRANTI</w:t>
            </w:r>
          </w:p>
        </w:tc>
        <w:tc>
          <w:tcPr>
            <w:tcW w:w="585" w:type="pct"/>
          </w:tcPr>
          <w:p w14:paraId="0D7ABA5A" w14:textId="27D15AA9" w:rsidR="00C05AB9" w:rsidRDefault="00C05AB9" w:rsidP="00C05AB9">
            <w:pPr>
              <w:widowControl w:val="0"/>
              <w:tabs>
                <w:tab w:val="left" w:pos="4253"/>
                <w:tab w:val="left" w:leader="underscore" w:pos="7088"/>
              </w:tabs>
              <w:spacing w:beforeLines="40" w:before="96" w:after="40"/>
              <w:jc w:val="left"/>
              <w:rPr>
                <w:rFonts w:cs="Arial"/>
                <w:sz w:val="18"/>
                <w:szCs w:val="18"/>
              </w:rPr>
            </w:pPr>
          </w:p>
        </w:tc>
      </w:tr>
      <w:tr w:rsidR="00D653EE" w:rsidRPr="002311F6" w14:paraId="1BD136B4" w14:textId="77777777" w:rsidTr="00D0734E">
        <w:tc>
          <w:tcPr>
            <w:tcW w:w="998" w:type="pct"/>
          </w:tcPr>
          <w:p w14:paraId="6578309B" w14:textId="530D2A91" w:rsidR="00D653EE" w:rsidRDefault="00D653EE" w:rsidP="00C05AB9">
            <w:pPr>
              <w:spacing w:beforeLines="40" w:before="96" w:after="40"/>
              <w:jc w:val="left"/>
              <w:rPr>
                <w:rFonts w:cs="Arial"/>
                <w:sz w:val="18"/>
                <w:szCs w:val="18"/>
              </w:rPr>
            </w:pPr>
            <w:r>
              <w:rPr>
                <w:rFonts w:cs="Arial"/>
                <w:sz w:val="18"/>
                <w:szCs w:val="18"/>
              </w:rPr>
              <w:t>POLVERE</w:t>
            </w:r>
            <w:r w:rsidR="00F5442F">
              <w:rPr>
                <w:rFonts w:cs="Arial"/>
                <w:sz w:val="18"/>
                <w:szCs w:val="18"/>
              </w:rPr>
              <w:t xml:space="preserve"> - SOSTITUZIONE FILTRI</w:t>
            </w:r>
            <w:r w:rsidR="00D77D33">
              <w:rPr>
                <w:rFonts w:cs="Arial"/>
                <w:sz w:val="18"/>
                <w:szCs w:val="18"/>
              </w:rPr>
              <w:t xml:space="preserve"> </w:t>
            </w:r>
          </w:p>
        </w:tc>
        <w:tc>
          <w:tcPr>
            <w:tcW w:w="929" w:type="pct"/>
          </w:tcPr>
          <w:p w14:paraId="5C0057A0" w14:textId="663F1B0E" w:rsidR="00D653EE" w:rsidRDefault="00D77D33" w:rsidP="00C05AB9">
            <w:pPr>
              <w:widowControl w:val="0"/>
              <w:tabs>
                <w:tab w:val="left" w:pos="4253"/>
                <w:tab w:val="left" w:leader="underscore" w:pos="7088"/>
              </w:tabs>
              <w:spacing w:beforeLines="40" w:before="96" w:after="40"/>
              <w:rPr>
                <w:rFonts w:cs="Arial"/>
                <w:sz w:val="18"/>
                <w:szCs w:val="18"/>
              </w:rPr>
            </w:pPr>
            <w:r>
              <w:rPr>
                <w:rFonts w:cs="Arial"/>
                <w:sz w:val="18"/>
                <w:szCs w:val="18"/>
              </w:rPr>
              <w:t xml:space="preserve">-inalazione </w:t>
            </w:r>
            <w:r w:rsidR="00031F16">
              <w:rPr>
                <w:rFonts w:cs="Arial"/>
                <w:sz w:val="18"/>
                <w:szCs w:val="18"/>
              </w:rPr>
              <w:t>sostanze pericolose</w:t>
            </w:r>
          </w:p>
          <w:p w14:paraId="2EB1687B" w14:textId="15F329EF" w:rsidR="00031F16" w:rsidRDefault="00031F16" w:rsidP="00C05AB9">
            <w:pPr>
              <w:widowControl w:val="0"/>
              <w:tabs>
                <w:tab w:val="left" w:pos="4253"/>
                <w:tab w:val="left" w:leader="underscore" w:pos="7088"/>
              </w:tabs>
              <w:spacing w:beforeLines="40" w:before="96" w:after="40"/>
              <w:rPr>
                <w:rFonts w:cs="Arial"/>
                <w:sz w:val="18"/>
                <w:szCs w:val="18"/>
              </w:rPr>
            </w:pPr>
            <w:r>
              <w:rPr>
                <w:rFonts w:cs="Arial"/>
                <w:sz w:val="18"/>
                <w:szCs w:val="18"/>
              </w:rPr>
              <w:t>-irritazione</w:t>
            </w:r>
          </w:p>
          <w:p w14:paraId="4EED9E26" w14:textId="3B26D684" w:rsidR="00F5442F" w:rsidRDefault="00F5442F" w:rsidP="00C05AB9">
            <w:pPr>
              <w:widowControl w:val="0"/>
              <w:tabs>
                <w:tab w:val="left" w:pos="4253"/>
                <w:tab w:val="left" w:leader="underscore" w:pos="7088"/>
              </w:tabs>
              <w:spacing w:beforeLines="40" w:before="96" w:after="40"/>
              <w:rPr>
                <w:rFonts w:cs="Arial"/>
                <w:sz w:val="18"/>
                <w:szCs w:val="18"/>
              </w:rPr>
            </w:pPr>
          </w:p>
        </w:tc>
        <w:tc>
          <w:tcPr>
            <w:tcW w:w="2488" w:type="pct"/>
          </w:tcPr>
          <w:p w14:paraId="2181A055" w14:textId="77777777" w:rsidR="00D653EE" w:rsidRDefault="00031F16" w:rsidP="00031F16">
            <w:pPr>
              <w:widowControl w:val="0"/>
              <w:tabs>
                <w:tab w:val="left" w:pos="4253"/>
                <w:tab w:val="left" w:leader="underscore" w:pos="7088"/>
              </w:tabs>
              <w:spacing w:beforeLines="40" w:before="96" w:after="40"/>
              <w:rPr>
                <w:rFonts w:cs="Arial"/>
                <w:sz w:val="18"/>
                <w:szCs w:val="18"/>
              </w:rPr>
            </w:pPr>
            <w:r>
              <w:rPr>
                <w:rFonts w:cs="Arial"/>
                <w:sz w:val="18"/>
                <w:szCs w:val="18"/>
              </w:rPr>
              <w:t>-UTILIZZARE I DPI (GUANTI, MASCHERINE, OCCHIALI</w:t>
            </w:r>
          </w:p>
          <w:p w14:paraId="5E023A00" w14:textId="77777777" w:rsidR="00B12003" w:rsidRDefault="00B12003" w:rsidP="00031F16">
            <w:pPr>
              <w:widowControl w:val="0"/>
              <w:tabs>
                <w:tab w:val="left" w:pos="4253"/>
                <w:tab w:val="left" w:leader="underscore" w:pos="7088"/>
              </w:tabs>
              <w:spacing w:beforeLines="40" w:before="96" w:after="40"/>
              <w:rPr>
                <w:rFonts w:cs="Arial"/>
                <w:sz w:val="18"/>
                <w:szCs w:val="18"/>
              </w:rPr>
            </w:pPr>
            <w:r>
              <w:rPr>
                <w:rFonts w:cs="Arial"/>
                <w:sz w:val="18"/>
                <w:szCs w:val="18"/>
              </w:rPr>
              <w:t xml:space="preserve">-MOVIMENTARE I FILTRI </w:t>
            </w:r>
            <w:r w:rsidR="0092430B">
              <w:rPr>
                <w:rFonts w:cs="Arial"/>
                <w:sz w:val="18"/>
                <w:szCs w:val="18"/>
              </w:rPr>
              <w:t xml:space="preserve">CON </w:t>
            </w:r>
            <w:r>
              <w:rPr>
                <w:rFonts w:cs="Arial"/>
                <w:sz w:val="18"/>
                <w:szCs w:val="18"/>
              </w:rPr>
              <w:t>ATTENZIONE</w:t>
            </w:r>
            <w:r w:rsidR="0092430B">
              <w:rPr>
                <w:rFonts w:cs="Arial"/>
                <w:sz w:val="18"/>
                <w:szCs w:val="18"/>
              </w:rPr>
              <w:t>, EVITANDO IL PIU’ POSSIBILE DI DISPERDERE MATERIALE NELL’AMBIENTE CIRCOSTANTE</w:t>
            </w:r>
          </w:p>
          <w:p w14:paraId="0CD8EA9B" w14:textId="03DACE40" w:rsidR="00F82360" w:rsidRPr="00031F16" w:rsidRDefault="00F82360" w:rsidP="00031F16">
            <w:pPr>
              <w:widowControl w:val="0"/>
              <w:tabs>
                <w:tab w:val="left" w:pos="4253"/>
                <w:tab w:val="left" w:leader="underscore" w:pos="7088"/>
              </w:tabs>
              <w:spacing w:beforeLines="40" w:before="96" w:after="40"/>
              <w:rPr>
                <w:rFonts w:cs="Arial"/>
                <w:sz w:val="18"/>
                <w:szCs w:val="18"/>
              </w:rPr>
            </w:pPr>
            <w:r>
              <w:rPr>
                <w:rFonts w:cs="Arial"/>
                <w:sz w:val="18"/>
                <w:szCs w:val="18"/>
              </w:rPr>
              <w:t>-RICHIUDERE I FILTRI ESAUSTI IN SACCHI CON ADEGUATA RESISTENZA</w:t>
            </w:r>
          </w:p>
        </w:tc>
        <w:tc>
          <w:tcPr>
            <w:tcW w:w="585" w:type="pct"/>
          </w:tcPr>
          <w:p w14:paraId="78ACE4C4" w14:textId="258FD99E" w:rsidR="00D653EE" w:rsidRDefault="00D653EE" w:rsidP="00C05AB9">
            <w:pPr>
              <w:widowControl w:val="0"/>
              <w:tabs>
                <w:tab w:val="left" w:pos="4253"/>
                <w:tab w:val="left" w:leader="underscore" w:pos="7088"/>
              </w:tabs>
              <w:spacing w:beforeLines="40" w:before="96" w:after="40"/>
              <w:jc w:val="left"/>
              <w:rPr>
                <w:rFonts w:cs="Arial"/>
                <w:sz w:val="18"/>
                <w:szCs w:val="18"/>
              </w:rPr>
            </w:pPr>
          </w:p>
        </w:tc>
      </w:tr>
      <w:tr w:rsidR="00B01A29" w:rsidRPr="002311F6" w14:paraId="238F441F" w14:textId="77777777" w:rsidTr="00D0734E">
        <w:tc>
          <w:tcPr>
            <w:tcW w:w="998" w:type="pct"/>
          </w:tcPr>
          <w:p w14:paraId="20D9FE72" w14:textId="6C588AAD" w:rsidR="00B01A29" w:rsidRDefault="00CA1849" w:rsidP="00C05AB9">
            <w:pPr>
              <w:spacing w:beforeLines="40" w:before="96" w:after="40"/>
              <w:jc w:val="left"/>
              <w:rPr>
                <w:rFonts w:cs="Arial"/>
                <w:sz w:val="18"/>
                <w:szCs w:val="18"/>
              </w:rPr>
            </w:pPr>
            <w:r>
              <w:rPr>
                <w:rFonts w:cs="Arial"/>
                <w:sz w:val="18"/>
                <w:szCs w:val="18"/>
              </w:rPr>
              <w:t>EMISSIONE INCONTROLLATA DA IMPIANTI</w:t>
            </w:r>
          </w:p>
        </w:tc>
        <w:tc>
          <w:tcPr>
            <w:tcW w:w="929" w:type="pct"/>
          </w:tcPr>
          <w:p w14:paraId="62678F48" w14:textId="77777777" w:rsidR="00850D13" w:rsidRDefault="00850D13" w:rsidP="00C05AB9">
            <w:pPr>
              <w:widowControl w:val="0"/>
              <w:tabs>
                <w:tab w:val="left" w:pos="4253"/>
                <w:tab w:val="left" w:leader="underscore" w:pos="7088"/>
              </w:tabs>
              <w:spacing w:beforeLines="40" w:before="96" w:after="40"/>
              <w:rPr>
                <w:rFonts w:cs="Arial"/>
                <w:sz w:val="18"/>
                <w:szCs w:val="18"/>
              </w:rPr>
            </w:pPr>
            <w:r>
              <w:rPr>
                <w:rFonts w:cs="Arial"/>
                <w:sz w:val="18"/>
                <w:szCs w:val="18"/>
              </w:rPr>
              <w:t>Intossicazione</w:t>
            </w:r>
          </w:p>
          <w:p w14:paraId="3D23DBA2" w14:textId="77777777" w:rsidR="00850D13" w:rsidRDefault="00850D13" w:rsidP="00C05AB9">
            <w:pPr>
              <w:widowControl w:val="0"/>
              <w:tabs>
                <w:tab w:val="left" w:pos="4253"/>
                <w:tab w:val="left" w:leader="underscore" w:pos="7088"/>
              </w:tabs>
              <w:spacing w:beforeLines="40" w:before="96" w:after="40"/>
              <w:rPr>
                <w:rFonts w:cs="Arial"/>
                <w:sz w:val="18"/>
                <w:szCs w:val="18"/>
              </w:rPr>
            </w:pPr>
            <w:r>
              <w:rPr>
                <w:rFonts w:cs="Arial"/>
                <w:sz w:val="18"/>
                <w:szCs w:val="18"/>
              </w:rPr>
              <w:t>Ustioni</w:t>
            </w:r>
          </w:p>
          <w:p w14:paraId="66032BBC" w14:textId="26B86377" w:rsidR="00850D13" w:rsidRDefault="00FD19F1" w:rsidP="00C05AB9">
            <w:pPr>
              <w:widowControl w:val="0"/>
              <w:tabs>
                <w:tab w:val="left" w:pos="4253"/>
                <w:tab w:val="left" w:leader="underscore" w:pos="7088"/>
              </w:tabs>
              <w:spacing w:beforeLines="40" w:before="96" w:after="40"/>
              <w:rPr>
                <w:rFonts w:cs="Arial"/>
                <w:sz w:val="18"/>
                <w:szCs w:val="18"/>
              </w:rPr>
            </w:pPr>
            <w:r>
              <w:rPr>
                <w:rFonts w:cs="Arial"/>
                <w:sz w:val="18"/>
                <w:szCs w:val="18"/>
              </w:rPr>
              <w:t>Incendio</w:t>
            </w:r>
          </w:p>
        </w:tc>
        <w:tc>
          <w:tcPr>
            <w:tcW w:w="2488" w:type="pct"/>
          </w:tcPr>
          <w:p w14:paraId="51B9B6A2" w14:textId="77777777" w:rsidR="00B01A29" w:rsidRDefault="00FD19F1" w:rsidP="00FD19F1">
            <w:pPr>
              <w:widowControl w:val="0"/>
              <w:tabs>
                <w:tab w:val="left" w:pos="4253"/>
                <w:tab w:val="left" w:leader="underscore" w:pos="7088"/>
              </w:tabs>
              <w:spacing w:beforeLines="40" w:before="96" w:after="40"/>
              <w:rPr>
                <w:rFonts w:cs="Arial"/>
                <w:sz w:val="18"/>
                <w:szCs w:val="18"/>
              </w:rPr>
            </w:pPr>
            <w:r>
              <w:rPr>
                <w:rFonts w:cs="Arial"/>
                <w:sz w:val="18"/>
                <w:szCs w:val="18"/>
              </w:rPr>
              <w:t xml:space="preserve">UTILIZZARE I </w:t>
            </w:r>
            <w:r w:rsidR="00782F9F">
              <w:rPr>
                <w:rFonts w:cs="Arial"/>
                <w:sz w:val="18"/>
                <w:szCs w:val="18"/>
              </w:rPr>
              <w:t>SENSORI DI GAS</w:t>
            </w:r>
            <w:r>
              <w:rPr>
                <w:rFonts w:cs="Arial"/>
                <w:sz w:val="18"/>
                <w:szCs w:val="18"/>
              </w:rPr>
              <w:t xml:space="preserve"> FORNITI </w:t>
            </w:r>
            <w:r w:rsidR="00782F9F">
              <w:rPr>
                <w:rFonts w:cs="Arial"/>
                <w:sz w:val="18"/>
                <w:szCs w:val="18"/>
              </w:rPr>
              <w:t>DAL LABORATORIO</w:t>
            </w:r>
          </w:p>
          <w:p w14:paraId="2717D650" w14:textId="0A8745AA" w:rsidR="00782F9F" w:rsidRDefault="005B66E6" w:rsidP="00FD19F1">
            <w:pPr>
              <w:widowControl w:val="0"/>
              <w:tabs>
                <w:tab w:val="left" w:pos="4253"/>
                <w:tab w:val="left" w:leader="underscore" w:pos="7088"/>
              </w:tabs>
              <w:spacing w:beforeLines="40" w:before="96" w:after="40"/>
              <w:rPr>
                <w:rFonts w:cs="Arial"/>
                <w:sz w:val="18"/>
                <w:szCs w:val="18"/>
              </w:rPr>
            </w:pPr>
            <w:r>
              <w:rPr>
                <w:rFonts w:cs="Arial"/>
                <w:sz w:val="18"/>
                <w:szCs w:val="18"/>
              </w:rPr>
              <w:t>SEGUIRE LE PROCEDURE INDICATE DAL REFERENTE DI LABORATORIO</w:t>
            </w:r>
            <w:r w:rsidR="001B010E">
              <w:rPr>
                <w:rFonts w:cs="Arial"/>
                <w:sz w:val="18"/>
                <w:szCs w:val="18"/>
              </w:rPr>
              <w:t xml:space="preserve"> SIA PER L’ATTIVITA’ STANDARD CHE IN CASO DI EMERGENZA</w:t>
            </w:r>
          </w:p>
          <w:p w14:paraId="22B1C0B6" w14:textId="7A5BE393" w:rsidR="005B66E6" w:rsidRPr="00FD19F1" w:rsidRDefault="005B66E6" w:rsidP="00FD19F1">
            <w:pPr>
              <w:widowControl w:val="0"/>
              <w:tabs>
                <w:tab w:val="left" w:pos="4253"/>
                <w:tab w:val="left" w:leader="underscore" w:pos="7088"/>
              </w:tabs>
              <w:spacing w:beforeLines="40" w:before="96" w:after="40"/>
              <w:rPr>
                <w:rFonts w:cs="Arial"/>
                <w:sz w:val="18"/>
                <w:szCs w:val="18"/>
              </w:rPr>
            </w:pPr>
            <w:r>
              <w:rPr>
                <w:rFonts w:cs="Arial"/>
                <w:sz w:val="18"/>
                <w:szCs w:val="18"/>
              </w:rPr>
              <w:t>PERMESSO DI LAVORO</w:t>
            </w:r>
          </w:p>
        </w:tc>
        <w:tc>
          <w:tcPr>
            <w:tcW w:w="585" w:type="pct"/>
          </w:tcPr>
          <w:p w14:paraId="183AD1CC" w14:textId="1A9C3C2C" w:rsidR="00B01A29" w:rsidRDefault="00B01A29" w:rsidP="00C05AB9">
            <w:pPr>
              <w:widowControl w:val="0"/>
              <w:tabs>
                <w:tab w:val="left" w:pos="4253"/>
                <w:tab w:val="left" w:leader="underscore" w:pos="7088"/>
              </w:tabs>
              <w:spacing w:beforeLines="40" w:before="96" w:after="40"/>
              <w:jc w:val="left"/>
              <w:rPr>
                <w:rFonts w:cs="Arial"/>
                <w:sz w:val="18"/>
                <w:szCs w:val="18"/>
              </w:rPr>
            </w:pPr>
          </w:p>
        </w:tc>
      </w:tr>
      <w:bookmarkEnd w:id="8"/>
    </w:tbl>
    <w:p w14:paraId="61997D6C" w14:textId="77777777" w:rsidR="00937E44" w:rsidRDefault="00937E44" w:rsidP="00D4663C">
      <w:pPr>
        <w:spacing w:beforeLines="40" w:before="96" w:after="40"/>
        <w:jc w:val="left"/>
        <w:rPr>
          <w:rFonts w:cs="Arial"/>
          <w:sz w:val="20"/>
          <w:szCs w:val="20"/>
        </w:rPr>
      </w:pPr>
    </w:p>
    <w:p w14:paraId="368DD8F7" w14:textId="2F46562D" w:rsidR="001C5A28" w:rsidRDefault="00225351">
      <w:pPr>
        <w:autoSpaceDE w:val="0"/>
        <w:autoSpaceDN w:val="0"/>
        <w:adjustRightInd w:val="0"/>
        <w:spacing w:line="360" w:lineRule="auto"/>
        <w:ind w:left="142" w:right="-283" w:hanging="142"/>
        <w:jc w:val="left"/>
        <w:rPr>
          <w:rFonts w:cs="Arial"/>
          <w:sz w:val="20"/>
          <w:szCs w:val="20"/>
        </w:rPr>
      </w:pPr>
      <w:r>
        <w:rPr>
          <w:rFonts w:cs="Arial"/>
          <w:sz w:val="20"/>
          <w:szCs w:val="20"/>
        </w:rPr>
        <w:lastRenderedPageBreak/>
        <w:t>In generale</w:t>
      </w:r>
      <w:r w:rsidR="00032D68">
        <w:rPr>
          <w:rFonts w:cs="Arial"/>
          <w:sz w:val="20"/>
          <w:szCs w:val="20"/>
        </w:rPr>
        <w:t>,</w:t>
      </w:r>
      <w:r>
        <w:rPr>
          <w:rFonts w:cs="Arial"/>
          <w:sz w:val="20"/>
          <w:szCs w:val="20"/>
        </w:rPr>
        <w:t xml:space="preserve"> si segnal</w:t>
      </w:r>
      <w:r w:rsidR="00032D68">
        <w:rPr>
          <w:rFonts w:cs="Arial"/>
          <w:sz w:val="20"/>
          <w:szCs w:val="20"/>
        </w:rPr>
        <w:t>a</w:t>
      </w:r>
      <w:r>
        <w:rPr>
          <w:rFonts w:cs="Arial"/>
          <w:sz w:val="20"/>
          <w:szCs w:val="20"/>
        </w:rPr>
        <w:t xml:space="preserve"> infine di porre la massima </w:t>
      </w:r>
      <w:r w:rsidR="00032D68">
        <w:rPr>
          <w:rFonts w:cs="Arial"/>
          <w:sz w:val="20"/>
          <w:szCs w:val="20"/>
        </w:rPr>
        <w:t>attenzione alla segnaletica concernente il divieto di fumo</w:t>
      </w:r>
      <w:r w:rsidR="00190CB7">
        <w:rPr>
          <w:rFonts w:cs="Arial"/>
          <w:sz w:val="20"/>
          <w:szCs w:val="20"/>
        </w:rPr>
        <w:t>.</w:t>
      </w:r>
    </w:p>
    <w:p w14:paraId="2BB164E6" w14:textId="6987BD5D" w:rsidR="00AD4095" w:rsidRDefault="00AD4095">
      <w:pPr>
        <w:autoSpaceDE w:val="0"/>
        <w:autoSpaceDN w:val="0"/>
        <w:adjustRightInd w:val="0"/>
        <w:spacing w:line="360" w:lineRule="auto"/>
        <w:ind w:left="142" w:right="-283" w:hanging="142"/>
        <w:jc w:val="left"/>
        <w:rPr>
          <w:rFonts w:cs="Arial"/>
          <w:sz w:val="20"/>
          <w:szCs w:val="20"/>
        </w:rPr>
      </w:pPr>
      <w:r>
        <w:rPr>
          <w:rFonts w:cs="Arial"/>
          <w:sz w:val="20"/>
          <w:szCs w:val="20"/>
        </w:rPr>
        <w:t>Questo elenco, all’occorrenza sarà integrato dalle singole Strutture, prima dell’avvio delle attività manutentive.</w:t>
      </w:r>
    </w:p>
    <w:p w14:paraId="17985921" w14:textId="77777777" w:rsidR="00546ED5" w:rsidRPr="001C5A28" w:rsidRDefault="00546ED5" w:rsidP="004471B7">
      <w:pPr>
        <w:autoSpaceDE w:val="0"/>
        <w:autoSpaceDN w:val="0"/>
        <w:adjustRightInd w:val="0"/>
        <w:spacing w:line="360" w:lineRule="auto"/>
        <w:ind w:left="142" w:right="-283" w:hanging="142"/>
        <w:jc w:val="left"/>
        <w:rPr>
          <w:rFonts w:cs="Arial"/>
          <w:sz w:val="20"/>
          <w:szCs w:val="20"/>
        </w:rPr>
      </w:pPr>
    </w:p>
    <w:p w14:paraId="2D08C8B4" w14:textId="30C03CD2" w:rsidR="00937E44" w:rsidRPr="00795CE5" w:rsidRDefault="008F456F" w:rsidP="004471B7">
      <w:pPr>
        <w:pStyle w:val="TITOLO10"/>
        <w:spacing w:before="0" w:after="0" w:line="360" w:lineRule="auto"/>
      </w:pPr>
      <w:bookmarkStart w:id="9" w:name="_Toc215064371"/>
      <w:r>
        <w:t>3</w:t>
      </w:r>
      <w:r w:rsidR="00FD6234" w:rsidRPr="00795CE5">
        <w:t xml:space="preserve"> </w:t>
      </w:r>
      <w:r w:rsidR="00937E44" w:rsidRPr="00795CE5">
        <w:t xml:space="preserve">INDIVIDUAZIONE RISCHI </w:t>
      </w:r>
      <w:r w:rsidR="002E2E4C">
        <w:t xml:space="preserve">DA ATTIVITA’ INTERFERENZIALE </w:t>
      </w:r>
      <w:r w:rsidR="00937E44" w:rsidRPr="00795CE5">
        <w:t>E AZIONI</w:t>
      </w:r>
      <w:r w:rsidR="002E2E4C">
        <w:t xml:space="preserve"> PER IL SUPERAMENTO</w:t>
      </w:r>
      <w:bookmarkEnd w:id="9"/>
    </w:p>
    <w:p w14:paraId="371629AE" w14:textId="2B5DD69D" w:rsidR="00937E44" w:rsidRPr="00456C1C" w:rsidRDefault="00CD4FD5" w:rsidP="00D4663C">
      <w:pPr>
        <w:tabs>
          <w:tab w:val="left" w:pos="4395"/>
        </w:tabs>
        <w:spacing w:line="360" w:lineRule="auto"/>
        <w:rPr>
          <w:rFonts w:cs="Arial"/>
          <w:sz w:val="20"/>
          <w:szCs w:val="20"/>
        </w:rPr>
      </w:pPr>
      <w:r w:rsidRPr="00456C1C">
        <w:rPr>
          <w:rFonts w:cs="Arial"/>
          <w:sz w:val="20"/>
          <w:szCs w:val="20"/>
        </w:rPr>
        <w:t>Questa</w:t>
      </w:r>
      <w:r w:rsidR="00937E44" w:rsidRPr="00456C1C">
        <w:rPr>
          <w:rFonts w:cs="Arial"/>
          <w:sz w:val="20"/>
          <w:szCs w:val="20"/>
        </w:rPr>
        <w:t xml:space="preserve"> parte individua i rischi da attività interferenziale e </w:t>
      </w:r>
      <w:r w:rsidR="00A51324" w:rsidRPr="00456C1C">
        <w:rPr>
          <w:rFonts w:cs="Arial"/>
          <w:sz w:val="20"/>
          <w:szCs w:val="20"/>
        </w:rPr>
        <w:t xml:space="preserve">riporta </w:t>
      </w:r>
      <w:r w:rsidR="00937E44" w:rsidRPr="00456C1C">
        <w:rPr>
          <w:rFonts w:cs="Arial"/>
          <w:sz w:val="20"/>
          <w:szCs w:val="20"/>
        </w:rPr>
        <w:t xml:space="preserve">la valutazione e le azioni da attuare per il loro superamento, </w:t>
      </w:r>
      <w:r w:rsidR="008E6B93" w:rsidRPr="00456C1C">
        <w:rPr>
          <w:rFonts w:cs="Arial"/>
          <w:sz w:val="20"/>
          <w:szCs w:val="20"/>
        </w:rPr>
        <w:t xml:space="preserve">previa </w:t>
      </w:r>
      <w:r w:rsidR="00937E44" w:rsidRPr="00456C1C">
        <w:rPr>
          <w:rFonts w:cs="Arial"/>
          <w:sz w:val="20"/>
          <w:szCs w:val="20"/>
        </w:rPr>
        <w:t>identific</w:t>
      </w:r>
      <w:r w:rsidR="001C5A28" w:rsidRPr="00456C1C">
        <w:rPr>
          <w:rFonts w:cs="Arial"/>
          <w:sz w:val="20"/>
          <w:szCs w:val="20"/>
        </w:rPr>
        <w:t>a</w:t>
      </w:r>
      <w:r w:rsidR="008E6B93" w:rsidRPr="00456C1C">
        <w:rPr>
          <w:rFonts w:cs="Arial"/>
          <w:sz w:val="20"/>
          <w:szCs w:val="20"/>
        </w:rPr>
        <w:t>zione</w:t>
      </w:r>
      <w:r w:rsidR="00937E44" w:rsidRPr="00456C1C">
        <w:rPr>
          <w:rFonts w:cs="Arial"/>
          <w:sz w:val="20"/>
          <w:szCs w:val="20"/>
        </w:rPr>
        <w:t xml:space="preserve"> </w:t>
      </w:r>
      <w:r w:rsidR="008E6B93" w:rsidRPr="00456C1C">
        <w:rPr>
          <w:rFonts w:cs="Arial"/>
          <w:sz w:val="20"/>
          <w:szCs w:val="20"/>
        </w:rPr>
        <w:t>del</w:t>
      </w:r>
      <w:r w:rsidR="00937E44" w:rsidRPr="00456C1C">
        <w:rPr>
          <w:rFonts w:cs="Arial"/>
          <w:sz w:val="20"/>
          <w:szCs w:val="20"/>
        </w:rPr>
        <w:t xml:space="preserve">le sovrapposizioni </w:t>
      </w:r>
      <w:r w:rsidR="00937E44" w:rsidRPr="00D4663C">
        <w:rPr>
          <w:rFonts w:cs="Arial"/>
          <w:sz w:val="20"/>
          <w:szCs w:val="20"/>
        </w:rPr>
        <w:t>temporali</w:t>
      </w:r>
      <w:r w:rsidR="00E42099" w:rsidRPr="00456C1C">
        <w:rPr>
          <w:rFonts w:cs="Arial"/>
          <w:sz w:val="20"/>
          <w:szCs w:val="20"/>
        </w:rPr>
        <w:t xml:space="preserve"> e </w:t>
      </w:r>
      <w:r w:rsidR="00E42099" w:rsidRPr="00D4663C">
        <w:rPr>
          <w:rFonts w:cs="Arial"/>
          <w:sz w:val="20"/>
          <w:szCs w:val="20"/>
        </w:rPr>
        <w:t>spaziali</w:t>
      </w:r>
      <w:r w:rsidR="00A51324" w:rsidRPr="00456C1C">
        <w:rPr>
          <w:rFonts w:cs="Arial"/>
          <w:sz w:val="20"/>
          <w:szCs w:val="20"/>
        </w:rPr>
        <w:t xml:space="preserve"> e</w:t>
      </w:r>
      <w:r w:rsidR="00937E44" w:rsidRPr="00456C1C">
        <w:rPr>
          <w:rFonts w:cs="Arial"/>
          <w:sz w:val="20"/>
          <w:szCs w:val="20"/>
        </w:rPr>
        <w:t xml:space="preserve"> le </w:t>
      </w:r>
      <w:r w:rsidR="00937E44" w:rsidRPr="00D4663C">
        <w:rPr>
          <w:rFonts w:cs="Arial"/>
          <w:sz w:val="20"/>
          <w:szCs w:val="20"/>
        </w:rPr>
        <w:t>procedure</w:t>
      </w:r>
      <w:r w:rsidR="00937E44" w:rsidRPr="00456C1C">
        <w:rPr>
          <w:rFonts w:cs="Arial"/>
          <w:sz w:val="20"/>
          <w:szCs w:val="20"/>
        </w:rPr>
        <w:t xml:space="preserve"> per la prevenzione.</w:t>
      </w:r>
    </w:p>
    <w:p w14:paraId="6628BCE3" w14:textId="519612B6" w:rsidR="003423FB" w:rsidRPr="00456C1C" w:rsidRDefault="00A445BB" w:rsidP="00D4663C">
      <w:pPr>
        <w:tabs>
          <w:tab w:val="left" w:pos="4395"/>
        </w:tabs>
        <w:spacing w:line="360" w:lineRule="auto"/>
        <w:rPr>
          <w:rFonts w:cs="Arial"/>
          <w:sz w:val="20"/>
          <w:szCs w:val="20"/>
        </w:rPr>
      </w:pPr>
      <w:r w:rsidRPr="00456C1C">
        <w:rPr>
          <w:rFonts w:cs="Arial"/>
          <w:sz w:val="20"/>
          <w:szCs w:val="20"/>
        </w:rPr>
        <w:t xml:space="preserve">Nel caso di attività interferenti le opere </w:t>
      </w:r>
      <w:r w:rsidR="001C5A28" w:rsidRPr="00456C1C">
        <w:rPr>
          <w:rFonts w:cs="Arial"/>
          <w:sz w:val="20"/>
          <w:szCs w:val="20"/>
        </w:rPr>
        <w:t>potr</w:t>
      </w:r>
      <w:r w:rsidR="003423FB" w:rsidRPr="00456C1C">
        <w:rPr>
          <w:rFonts w:cs="Arial"/>
          <w:sz w:val="20"/>
          <w:szCs w:val="20"/>
        </w:rPr>
        <w:t xml:space="preserve">ebbero </w:t>
      </w:r>
      <w:r w:rsidR="001C5A28" w:rsidRPr="00456C1C">
        <w:rPr>
          <w:rFonts w:cs="Arial"/>
          <w:sz w:val="20"/>
          <w:szCs w:val="20"/>
        </w:rPr>
        <w:t xml:space="preserve">dover </w:t>
      </w:r>
      <w:r w:rsidRPr="00456C1C">
        <w:rPr>
          <w:rFonts w:cs="Arial"/>
          <w:sz w:val="20"/>
          <w:szCs w:val="20"/>
        </w:rPr>
        <w:t xml:space="preserve">essere eseguite nei periodi di interruzione delle attività di </w:t>
      </w:r>
      <w:r w:rsidR="001C5A28" w:rsidRPr="00456C1C">
        <w:rPr>
          <w:rFonts w:cs="Arial"/>
          <w:sz w:val="20"/>
          <w:szCs w:val="20"/>
        </w:rPr>
        <w:t>A</w:t>
      </w:r>
      <w:r w:rsidRPr="00456C1C">
        <w:rPr>
          <w:rFonts w:cs="Arial"/>
          <w:sz w:val="20"/>
          <w:szCs w:val="20"/>
        </w:rPr>
        <w:t xml:space="preserve">teneo. </w:t>
      </w:r>
    </w:p>
    <w:p w14:paraId="1B3C06E5" w14:textId="3D11CF58" w:rsidR="00A445BB" w:rsidRDefault="00A445BB" w:rsidP="00D4663C">
      <w:pPr>
        <w:tabs>
          <w:tab w:val="left" w:pos="4395"/>
        </w:tabs>
        <w:spacing w:line="360" w:lineRule="auto"/>
        <w:rPr>
          <w:rFonts w:cs="Arial"/>
          <w:sz w:val="20"/>
          <w:szCs w:val="20"/>
        </w:rPr>
      </w:pPr>
      <w:r w:rsidRPr="00456C1C">
        <w:rPr>
          <w:rFonts w:cs="Arial"/>
          <w:sz w:val="20"/>
          <w:szCs w:val="20"/>
        </w:rPr>
        <w:t xml:space="preserve">Nel caso di opere eseguite in prossimità di attività di </w:t>
      </w:r>
      <w:r w:rsidR="00A54E90">
        <w:rPr>
          <w:rFonts w:cs="Arial"/>
          <w:sz w:val="20"/>
          <w:szCs w:val="20"/>
        </w:rPr>
        <w:t>A</w:t>
      </w:r>
      <w:r w:rsidRPr="00456C1C">
        <w:rPr>
          <w:rFonts w:cs="Arial"/>
          <w:sz w:val="20"/>
          <w:szCs w:val="20"/>
        </w:rPr>
        <w:t>teneo, le aree di lavoro dovranno essere idoneamente recintate e segnalate.</w:t>
      </w:r>
    </w:p>
    <w:p w14:paraId="068DAE69" w14:textId="71E716E2" w:rsidR="00DA0C63" w:rsidRPr="00456C1C" w:rsidRDefault="00DA0C63" w:rsidP="00D4663C">
      <w:pPr>
        <w:tabs>
          <w:tab w:val="left" w:pos="4395"/>
        </w:tabs>
        <w:spacing w:line="360" w:lineRule="auto"/>
        <w:rPr>
          <w:rFonts w:cs="Arial"/>
          <w:sz w:val="20"/>
          <w:szCs w:val="20"/>
        </w:rPr>
      </w:pPr>
      <w:r>
        <w:rPr>
          <w:rFonts w:cs="Arial"/>
          <w:sz w:val="20"/>
          <w:szCs w:val="20"/>
        </w:rPr>
        <w:t>Si ricorda che l’accesso è consentito previa autorizzazione del Referente del laboratorio che, in caso di necessità, coordinerà le varie aziende e le attività di labo</w:t>
      </w:r>
      <w:r w:rsidR="00E678B2">
        <w:rPr>
          <w:rFonts w:cs="Arial"/>
          <w:sz w:val="20"/>
          <w:szCs w:val="20"/>
        </w:rPr>
        <w:t>ratorio</w:t>
      </w:r>
      <w:r>
        <w:rPr>
          <w:rFonts w:cs="Arial"/>
          <w:sz w:val="20"/>
          <w:szCs w:val="20"/>
        </w:rPr>
        <w:t xml:space="preserve"> per evitare </w:t>
      </w:r>
      <w:r w:rsidR="00E678B2">
        <w:rPr>
          <w:rFonts w:cs="Arial"/>
          <w:sz w:val="20"/>
          <w:szCs w:val="20"/>
        </w:rPr>
        <w:t>rischi interferenziali.</w:t>
      </w:r>
    </w:p>
    <w:p w14:paraId="5F59CDAD" w14:textId="77777777" w:rsidR="00E83F44" w:rsidRDefault="00E83F44" w:rsidP="00E83F44">
      <w:pPr>
        <w:rPr>
          <w:rFonts w:cs="Arial"/>
          <w:b/>
          <w:sz w:val="20"/>
          <w:szCs w:val="20"/>
        </w:rPr>
      </w:pPr>
    </w:p>
    <w:p w14:paraId="3B200789" w14:textId="7B1A7D6F" w:rsidR="002E2E4C" w:rsidRDefault="002E2E4C">
      <w:pPr>
        <w:spacing w:line="360" w:lineRule="auto"/>
        <w:rPr>
          <w:rFonts w:cs="Arial"/>
          <w:sz w:val="20"/>
          <w:szCs w:val="20"/>
        </w:rPr>
      </w:pPr>
      <w:r>
        <w:rPr>
          <w:rFonts w:cs="Arial"/>
          <w:sz w:val="20"/>
          <w:szCs w:val="20"/>
        </w:rPr>
        <w:t>L</w:t>
      </w:r>
      <w:r w:rsidR="00B76794">
        <w:rPr>
          <w:rFonts w:cs="Arial"/>
          <w:sz w:val="20"/>
          <w:szCs w:val="20"/>
        </w:rPr>
        <w:t>e</w:t>
      </w:r>
      <w:r>
        <w:rPr>
          <w:rFonts w:cs="Arial"/>
          <w:sz w:val="20"/>
          <w:szCs w:val="20"/>
        </w:rPr>
        <w:t xml:space="preserve"> tabell</w:t>
      </w:r>
      <w:r w:rsidR="00B76794">
        <w:rPr>
          <w:rFonts w:cs="Arial"/>
          <w:sz w:val="20"/>
          <w:szCs w:val="20"/>
        </w:rPr>
        <w:t>e</w:t>
      </w:r>
      <w:r>
        <w:rPr>
          <w:rFonts w:cs="Arial"/>
          <w:sz w:val="20"/>
          <w:szCs w:val="20"/>
        </w:rPr>
        <w:t xml:space="preserve"> nel seguito riportat</w:t>
      </w:r>
      <w:r w:rsidR="00B76794">
        <w:rPr>
          <w:rFonts w:cs="Arial"/>
          <w:sz w:val="20"/>
          <w:szCs w:val="20"/>
        </w:rPr>
        <w:t>e</w:t>
      </w:r>
      <w:r>
        <w:rPr>
          <w:rFonts w:cs="Arial"/>
          <w:sz w:val="20"/>
          <w:szCs w:val="20"/>
        </w:rPr>
        <w:t xml:space="preserve"> illustra</w:t>
      </w:r>
      <w:r w:rsidR="00B76794">
        <w:rPr>
          <w:rFonts w:cs="Arial"/>
          <w:sz w:val="20"/>
          <w:szCs w:val="20"/>
        </w:rPr>
        <w:t>no</w:t>
      </w:r>
      <w:r>
        <w:rPr>
          <w:rFonts w:cs="Arial"/>
          <w:sz w:val="20"/>
          <w:szCs w:val="20"/>
        </w:rPr>
        <w:t xml:space="preserve"> </w:t>
      </w:r>
      <w:r w:rsidR="00E96D06">
        <w:rPr>
          <w:rFonts w:cs="Arial"/>
          <w:sz w:val="20"/>
          <w:szCs w:val="20"/>
        </w:rPr>
        <w:t xml:space="preserve">in particolare </w:t>
      </w:r>
      <w:r>
        <w:rPr>
          <w:rFonts w:cs="Arial"/>
          <w:sz w:val="20"/>
          <w:szCs w:val="20"/>
        </w:rPr>
        <w:t>le aziende che operano presso il Committente e identifica</w:t>
      </w:r>
      <w:r w:rsidR="002E031B">
        <w:rPr>
          <w:rFonts w:cs="Arial"/>
          <w:sz w:val="20"/>
          <w:szCs w:val="20"/>
        </w:rPr>
        <w:t>no rispettivamente</w:t>
      </w:r>
      <w:r>
        <w:rPr>
          <w:rFonts w:cs="Arial"/>
          <w:sz w:val="20"/>
          <w:szCs w:val="20"/>
        </w:rPr>
        <w:t xml:space="preserve"> le eventuali sovrapposizion</w:t>
      </w:r>
      <w:r w:rsidR="002E031B">
        <w:rPr>
          <w:rFonts w:cs="Arial"/>
          <w:sz w:val="20"/>
          <w:szCs w:val="20"/>
        </w:rPr>
        <w:t>i temporali (fasce orarie) e spaziali</w:t>
      </w:r>
      <w:r>
        <w:rPr>
          <w:rFonts w:cs="Arial"/>
          <w:sz w:val="20"/>
          <w:szCs w:val="20"/>
        </w:rPr>
        <w:t>.</w:t>
      </w:r>
    </w:p>
    <w:p w14:paraId="2C214C05" w14:textId="77777777" w:rsidR="00B02BBA" w:rsidRPr="00795CE5" w:rsidRDefault="00B02BBA" w:rsidP="00E42099">
      <w:pPr>
        <w:rPr>
          <w:rFonts w:cs="Arial"/>
          <w:sz w:val="20"/>
          <w:szCs w:val="20"/>
        </w:rPr>
      </w:pPr>
    </w:p>
    <w:tbl>
      <w:tblPr>
        <w:tblStyle w:val="Grigliatabella"/>
        <w:tblW w:w="9782" w:type="dxa"/>
        <w:tblInd w:w="-5" w:type="dxa"/>
        <w:tblLook w:val="04A0" w:firstRow="1" w:lastRow="0" w:firstColumn="1" w:lastColumn="0" w:noHBand="0" w:noVBand="1"/>
      </w:tblPr>
      <w:tblGrid>
        <w:gridCol w:w="3686"/>
        <w:gridCol w:w="567"/>
        <w:gridCol w:w="1850"/>
        <w:gridCol w:w="888"/>
        <w:gridCol w:w="717"/>
        <w:gridCol w:w="556"/>
        <w:gridCol w:w="506"/>
        <w:gridCol w:w="506"/>
        <w:gridCol w:w="506"/>
      </w:tblGrid>
      <w:tr w:rsidR="00E42099" w:rsidRPr="00795CE5" w14:paraId="699AF80E" w14:textId="77777777" w:rsidTr="00D4663C">
        <w:tc>
          <w:tcPr>
            <w:tcW w:w="9782" w:type="dxa"/>
            <w:gridSpan w:val="9"/>
            <w:shd w:val="clear" w:color="auto" w:fill="BFBFBF" w:themeFill="background1" w:themeFillShade="BF"/>
          </w:tcPr>
          <w:p w14:paraId="687B9F4B" w14:textId="678BFE55" w:rsidR="00E42099" w:rsidRPr="00795CE5" w:rsidRDefault="00E42099" w:rsidP="0063158D">
            <w:pPr>
              <w:rPr>
                <w:rFonts w:cs="Arial"/>
                <w:b/>
                <w:sz w:val="20"/>
                <w:szCs w:val="20"/>
              </w:rPr>
            </w:pPr>
            <w:r w:rsidRPr="00795CE5">
              <w:rPr>
                <w:rFonts w:cs="Arial"/>
                <w:b/>
                <w:sz w:val="20"/>
                <w:szCs w:val="20"/>
              </w:rPr>
              <w:t>SOVRAPPOSIZIONI TEMPORALI</w:t>
            </w:r>
          </w:p>
        </w:tc>
      </w:tr>
      <w:tr w:rsidR="001C5A28" w:rsidRPr="00795CE5" w14:paraId="5ACAC921" w14:textId="77777777" w:rsidTr="00D4663C">
        <w:tc>
          <w:tcPr>
            <w:tcW w:w="3686" w:type="dxa"/>
            <w:shd w:val="clear" w:color="auto" w:fill="BFBFBF" w:themeFill="background1" w:themeFillShade="BF"/>
          </w:tcPr>
          <w:p w14:paraId="792B1BEE" w14:textId="424B0130" w:rsidR="00E42099" w:rsidRPr="00795CE5" w:rsidRDefault="00E42099" w:rsidP="0063158D">
            <w:pPr>
              <w:rPr>
                <w:rFonts w:cs="Arial"/>
                <w:b/>
                <w:sz w:val="20"/>
                <w:szCs w:val="20"/>
              </w:rPr>
            </w:pPr>
            <w:r w:rsidRPr="00795CE5">
              <w:rPr>
                <w:rFonts w:cs="Arial"/>
                <w:b/>
                <w:sz w:val="20"/>
                <w:szCs w:val="20"/>
              </w:rPr>
              <w:t>AZIEND</w:t>
            </w:r>
            <w:r w:rsidR="002E031B">
              <w:rPr>
                <w:rFonts w:cs="Arial"/>
                <w:b/>
                <w:sz w:val="20"/>
                <w:szCs w:val="20"/>
              </w:rPr>
              <w:t>E CHE OPERANO PRESSO IL COMMITTENTE</w:t>
            </w:r>
          </w:p>
        </w:tc>
        <w:tc>
          <w:tcPr>
            <w:tcW w:w="567"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1850"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888" w:type="dxa"/>
            <w:shd w:val="clear" w:color="auto" w:fill="BFBFBF" w:themeFill="background1" w:themeFillShade="BF"/>
          </w:tcPr>
          <w:p w14:paraId="5E929820" w14:textId="7A87412E" w:rsidR="00E42099" w:rsidRPr="00795CE5" w:rsidRDefault="00E42099" w:rsidP="0063158D">
            <w:pPr>
              <w:rPr>
                <w:rFonts w:cs="Arial"/>
                <w:b/>
                <w:sz w:val="20"/>
                <w:szCs w:val="20"/>
              </w:rPr>
            </w:pPr>
            <w:r w:rsidRPr="00795CE5">
              <w:rPr>
                <w:rFonts w:cs="Arial"/>
                <w:b/>
                <w:sz w:val="20"/>
                <w:szCs w:val="20"/>
              </w:rPr>
              <w:t>STAR</w:t>
            </w:r>
            <w:r w:rsidR="001C5A28">
              <w:rPr>
                <w:rFonts w:cs="Arial"/>
                <w:b/>
                <w:sz w:val="20"/>
                <w:szCs w:val="20"/>
              </w:rPr>
              <w:t>T</w:t>
            </w:r>
          </w:p>
        </w:tc>
        <w:tc>
          <w:tcPr>
            <w:tcW w:w="717"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556"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506"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506"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506"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3B4899" w:rsidRPr="00107579" w14:paraId="2E54ECE6" w14:textId="77777777" w:rsidTr="0017346A">
        <w:trPr>
          <w:trHeight w:val="388"/>
        </w:trPr>
        <w:tc>
          <w:tcPr>
            <w:tcW w:w="3686" w:type="dxa"/>
          </w:tcPr>
          <w:p w14:paraId="3092DF71" w14:textId="4BD23AF6" w:rsidR="003B4899" w:rsidRPr="00107579" w:rsidRDefault="003B4899" w:rsidP="003B4899">
            <w:pPr>
              <w:rPr>
                <w:rFonts w:cs="Arial"/>
                <w:sz w:val="18"/>
                <w:szCs w:val="18"/>
              </w:rPr>
            </w:pPr>
            <w:r w:rsidRPr="00107579">
              <w:rPr>
                <w:rFonts w:cs="Arial"/>
                <w:sz w:val="18"/>
                <w:szCs w:val="18"/>
              </w:rPr>
              <w:t>Operosa/Dussmann</w:t>
            </w:r>
          </w:p>
        </w:tc>
        <w:tc>
          <w:tcPr>
            <w:tcW w:w="567" w:type="dxa"/>
          </w:tcPr>
          <w:p w14:paraId="0D92AD79" w14:textId="77777777" w:rsidR="003B4899" w:rsidRPr="00107579" w:rsidRDefault="003B4899" w:rsidP="003B4899">
            <w:pPr>
              <w:rPr>
                <w:rFonts w:cs="Arial"/>
                <w:sz w:val="18"/>
                <w:szCs w:val="18"/>
              </w:rPr>
            </w:pPr>
            <w:r w:rsidRPr="00107579">
              <w:rPr>
                <w:rFonts w:cs="Arial"/>
                <w:sz w:val="18"/>
                <w:szCs w:val="18"/>
              </w:rPr>
              <w:t>A</w:t>
            </w:r>
          </w:p>
        </w:tc>
        <w:tc>
          <w:tcPr>
            <w:tcW w:w="1850" w:type="dxa"/>
          </w:tcPr>
          <w:p w14:paraId="4F15B001" w14:textId="77777777" w:rsidR="003B4899" w:rsidRPr="00107579" w:rsidRDefault="003B4899" w:rsidP="003B4899">
            <w:pPr>
              <w:rPr>
                <w:rFonts w:cs="Arial"/>
                <w:sz w:val="18"/>
                <w:szCs w:val="18"/>
              </w:rPr>
            </w:pPr>
            <w:r w:rsidRPr="00107579">
              <w:rPr>
                <w:rFonts w:cs="Arial"/>
                <w:sz w:val="18"/>
                <w:szCs w:val="18"/>
              </w:rPr>
              <w:t>Servizio pulizia</w:t>
            </w:r>
          </w:p>
        </w:tc>
        <w:tc>
          <w:tcPr>
            <w:tcW w:w="888" w:type="dxa"/>
          </w:tcPr>
          <w:p w14:paraId="0E0E0749" w14:textId="77777777" w:rsidR="003B4899" w:rsidRPr="00107579" w:rsidRDefault="003B4899" w:rsidP="003B4899">
            <w:pPr>
              <w:rPr>
                <w:rFonts w:cs="Arial"/>
                <w:sz w:val="18"/>
                <w:szCs w:val="18"/>
              </w:rPr>
            </w:pPr>
            <w:r w:rsidRPr="00107579">
              <w:rPr>
                <w:rFonts w:cs="Arial"/>
                <w:sz w:val="18"/>
                <w:szCs w:val="18"/>
              </w:rPr>
              <w:t>06:00</w:t>
            </w:r>
          </w:p>
        </w:tc>
        <w:tc>
          <w:tcPr>
            <w:tcW w:w="717" w:type="dxa"/>
          </w:tcPr>
          <w:p w14:paraId="4B3A24BB" w14:textId="77777777" w:rsidR="003B4899" w:rsidRPr="00107579" w:rsidRDefault="003B4899" w:rsidP="003B4899">
            <w:pPr>
              <w:rPr>
                <w:rFonts w:cs="Arial"/>
                <w:sz w:val="18"/>
                <w:szCs w:val="18"/>
              </w:rPr>
            </w:pPr>
            <w:r w:rsidRPr="00107579">
              <w:rPr>
                <w:rFonts w:cs="Arial"/>
                <w:sz w:val="18"/>
                <w:szCs w:val="18"/>
              </w:rPr>
              <w:t>00:00</w:t>
            </w:r>
          </w:p>
        </w:tc>
        <w:tc>
          <w:tcPr>
            <w:tcW w:w="556" w:type="dxa"/>
            <w:shd w:val="clear" w:color="auto" w:fill="C45911" w:themeFill="accent2" w:themeFillShade="BF"/>
          </w:tcPr>
          <w:p w14:paraId="109FF008" w14:textId="77777777" w:rsidR="003B4899" w:rsidRPr="00D731D4" w:rsidRDefault="003B4899" w:rsidP="003B4899">
            <w:pPr>
              <w:rPr>
                <w:rFonts w:cs="Arial"/>
                <w:sz w:val="20"/>
                <w:szCs w:val="20"/>
              </w:rPr>
            </w:pPr>
          </w:p>
        </w:tc>
        <w:tc>
          <w:tcPr>
            <w:tcW w:w="506" w:type="dxa"/>
          </w:tcPr>
          <w:p w14:paraId="62C80B11" w14:textId="77777777" w:rsidR="003B4899" w:rsidRPr="00107579" w:rsidRDefault="003B4899" w:rsidP="003B4899">
            <w:pPr>
              <w:rPr>
                <w:rFonts w:cs="Arial"/>
                <w:sz w:val="20"/>
                <w:szCs w:val="20"/>
              </w:rPr>
            </w:pPr>
          </w:p>
        </w:tc>
        <w:tc>
          <w:tcPr>
            <w:tcW w:w="506" w:type="dxa"/>
          </w:tcPr>
          <w:p w14:paraId="2F5D72CE" w14:textId="77777777" w:rsidR="003B4899" w:rsidRPr="00107579" w:rsidRDefault="003B4899" w:rsidP="003B4899">
            <w:pPr>
              <w:rPr>
                <w:rFonts w:cs="Arial"/>
                <w:sz w:val="20"/>
                <w:szCs w:val="20"/>
              </w:rPr>
            </w:pPr>
          </w:p>
        </w:tc>
        <w:tc>
          <w:tcPr>
            <w:tcW w:w="506" w:type="dxa"/>
            <w:shd w:val="clear" w:color="auto" w:fill="C45911" w:themeFill="accent2" w:themeFillShade="BF"/>
          </w:tcPr>
          <w:p w14:paraId="2F0A0455" w14:textId="77777777" w:rsidR="003B4899" w:rsidRPr="00107579" w:rsidRDefault="003B4899" w:rsidP="003B4899">
            <w:pPr>
              <w:rPr>
                <w:rFonts w:cs="Arial"/>
                <w:sz w:val="20"/>
                <w:szCs w:val="20"/>
              </w:rPr>
            </w:pPr>
          </w:p>
        </w:tc>
      </w:tr>
      <w:tr w:rsidR="00E83F44" w:rsidRPr="00107579" w14:paraId="7CFF3E24" w14:textId="77777777" w:rsidTr="00D4663C">
        <w:tc>
          <w:tcPr>
            <w:tcW w:w="3686" w:type="dxa"/>
          </w:tcPr>
          <w:p w14:paraId="0B10F9FE" w14:textId="01387CD1" w:rsidR="00E42099" w:rsidRPr="00107579" w:rsidRDefault="00294D3E" w:rsidP="0063158D">
            <w:pPr>
              <w:rPr>
                <w:rFonts w:cs="Arial"/>
                <w:sz w:val="18"/>
                <w:szCs w:val="18"/>
              </w:rPr>
            </w:pPr>
            <w:r w:rsidRPr="00107579">
              <w:rPr>
                <w:rFonts w:cs="Arial"/>
                <w:sz w:val="18"/>
                <w:szCs w:val="18"/>
              </w:rPr>
              <w:t>Facility/Edilrisana/Carraro/Cons.coop</w:t>
            </w:r>
            <w:r w:rsidR="00F9698C" w:rsidRPr="00107579">
              <w:rPr>
                <w:rFonts w:cs="Arial"/>
                <w:sz w:val="18"/>
                <w:szCs w:val="18"/>
              </w:rPr>
              <w:t>/CPL</w:t>
            </w:r>
          </w:p>
        </w:tc>
        <w:tc>
          <w:tcPr>
            <w:tcW w:w="567" w:type="dxa"/>
          </w:tcPr>
          <w:p w14:paraId="25532EDC" w14:textId="30AB12C3" w:rsidR="00E42099" w:rsidRPr="00107579" w:rsidRDefault="00294D3E" w:rsidP="0063158D">
            <w:pPr>
              <w:rPr>
                <w:rFonts w:cs="Arial"/>
                <w:sz w:val="18"/>
                <w:szCs w:val="18"/>
              </w:rPr>
            </w:pPr>
            <w:r w:rsidRPr="00107579">
              <w:rPr>
                <w:rFonts w:cs="Arial"/>
                <w:sz w:val="18"/>
                <w:szCs w:val="18"/>
              </w:rPr>
              <w:t>B</w:t>
            </w:r>
          </w:p>
        </w:tc>
        <w:tc>
          <w:tcPr>
            <w:tcW w:w="1850" w:type="dxa"/>
          </w:tcPr>
          <w:p w14:paraId="0339807F" w14:textId="74E6FBD5" w:rsidR="00E42099" w:rsidRPr="00107579" w:rsidRDefault="00294D3E" w:rsidP="0063158D">
            <w:pPr>
              <w:rPr>
                <w:rFonts w:cs="Arial"/>
                <w:sz w:val="18"/>
                <w:szCs w:val="18"/>
              </w:rPr>
            </w:pPr>
            <w:r w:rsidRPr="00107579">
              <w:rPr>
                <w:rFonts w:cs="Arial"/>
                <w:sz w:val="18"/>
                <w:szCs w:val="18"/>
              </w:rPr>
              <w:t xml:space="preserve">Servizio </w:t>
            </w:r>
            <w:r w:rsidR="00611860" w:rsidRPr="00107579">
              <w:rPr>
                <w:rFonts w:cs="Arial"/>
                <w:sz w:val="18"/>
                <w:szCs w:val="18"/>
              </w:rPr>
              <w:t>M</w:t>
            </w:r>
            <w:r w:rsidRPr="00107579">
              <w:rPr>
                <w:rFonts w:cs="Arial"/>
                <w:sz w:val="18"/>
                <w:szCs w:val="18"/>
              </w:rPr>
              <w:t>anutenzione</w:t>
            </w:r>
          </w:p>
        </w:tc>
        <w:tc>
          <w:tcPr>
            <w:tcW w:w="888" w:type="dxa"/>
          </w:tcPr>
          <w:p w14:paraId="5003420E" w14:textId="1307ABB2" w:rsidR="00E42099" w:rsidRPr="00107579" w:rsidRDefault="00294D3E" w:rsidP="0063158D">
            <w:pPr>
              <w:rPr>
                <w:rFonts w:cs="Arial"/>
                <w:sz w:val="18"/>
                <w:szCs w:val="18"/>
              </w:rPr>
            </w:pPr>
            <w:r w:rsidRPr="00107579">
              <w:rPr>
                <w:rFonts w:cs="Arial"/>
                <w:sz w:val="18"/>
                <w:szCs w:val="18"/>
              </w:rPr>
              <w:t>07:00</w:t>
            </w:r>
          </w:p>
        </w:tc>
        <w:tc>
          <w:tcPr>
            <w:tcW w:w="717" w:type="dxa"/>
          </w:tcPr>
          <w:p w14:paraId="2809FC97" w14:textId="342D0C8E" w:rsidR="00E42099" w:rsidRPr="00107579" w:rsidRDefault="00294D3E" w:rsidP="0063158D">
            <w:pPr>
              <w:rPr>
                <w:rFonts w:cs="Arial"/>
                <w:sz w:val="18"/>
                <w:szCs w:val="18"/>
              </w:rPr>
            </w:pPr>
            <w:r w:rsidRPr="00107579">
              <w:rPr>
                <w:rFonts w:cs="Arial"/>
                <w:sz w:val="18"/>
                <w:szCs w:val="18"/>
              </w:rPr>
              <w:t>17:00</w:t>
            </w:r>
          </w:p>
        </w:tc>
        <w:tc>
          <w:tcPr>
            <w:tcW w:w="556" w:type="dxa"/>
          </w:tcPr>
          <w:p w14:paraId="222BEDBF" w14:textId="77777777" w:rsidR="00E42099" w:rsidRPr="00107579" w:rsidRDefault="00E42099" w:rsidP="0063158D">
            <w:pPr>
              <w:rPr>
                <w:rFonts w:cs="Arial"/>
                <w:sz w:val="20"/>
                <w:szCs w:val="20"/>
              </w:rPr>
            </w:pPr>
          </w:p>
        </w:tc>
        <w:tc>
          <w:tcPr>
            <w:tcW w:w="506" w:type="dxa"/>
            <w:shd w:val="clear" w:color="auto" w:fill="C45911" w:themeFill="accent2" w:themeFillShade="BF"/>
          </w:tcPr>
          <w:p w14:paraId="0A4C7768" w14:textId="77777777" w:rsidR="00E42099" w:rsidRPr="00107579" w:rsidRDefault="00E42099" w:rsidP="0063158D">
            <w:pPr>
              <w:rPr>
                <w:rFonts w:cs="Arial"/>
                <w:sz w:val="20"/>
                <w:szCs w:val="20"/>
              </w:rPr>
            </w:pPr>
          </w:p>
        </w:tc>
        <w:tc>
          <w:tcPr>
            <w:tcW w:w="506" w:type="dxa"/>
            <w:shd w:val="clear" w:color="auto" w:fill="C45911" w:themeFill="accent2" w:themeFillShade="BF"/>
          </w:tcPr>
          <w:p w14:paraId="328D7B0B" w14:textId="77777777" w:rsidR="00E42099" w:rsidRPr="00107579" w:rsidRDefault="00E42099" w:rsidP="0063158D">
            <w:pPr>
              <w:rPr>
                <w:rFonts w:cs="Arial"/>
                <w:sz w:val="20"/>
                <w:szCs w:val="20"/>
              </w:rPr>
            </w:pPr>
          </w:p>
        </w:tc>
        <w:tc>
          <w:tcPr>
            <w:tcW w:w="506" w:type="dxa"/>
          </w:tcPr>
          <w:p w14:paraId="78B6198D" w14:textId="77777777" w:rsidR="00E42099" w:rsidRPr="00107579" w:rsidRDefault="00E42099" w:rsidP="0063158D">
            <w:pPr>
              <w:rPr>
                <w:rFonts w:cs="Arial"/>
                <w:sz w:val="20"/>
                <w:szCs w:val="20"/>
              </w:rPr>
            </w:pPr>
          </w:p>
        </w:tc>
      </w:tr>
      <w:tr w:rsidR="00E83F44" w:rsidRPr="00107579" w14:paraId="3C22F3E6" w14:textId="77777777" w:rsidTr="00D4663C">
        <w:tc>
          <w:tcPr>
            <w:tcW w:w="3686" w:type="dxa"/>
          </w:tcPr>
          <w:p w14:paraId="66FFD819" w14:textId="7981E5D7" w:rsidR="00E42099" w:rsidRPr="00107579" w:rsidRDefault="008A35CB" w:rsidP="0063158D">
            <w:pPr>
              <w:rPr>
                <w:rFonts w:cs="Arial"/>
                <w:sz w:val="18"/>
                <w:szCs w:val="18"/>
              </w:rPr>
            </w:pPr>
            <w:r w:rsidRPr="00107579">
              <w:rPr>
                <w:rFonts w:cs="Arial"/>
                <w:sz w:val="18"/>
                <w:szCs w:val="18"/>
              </w:rPr>
              <w:t>Jobbing</w:t>
            </w:r>
          </w:p>
        </w:tc>
        <w:tc>
          <w:tcPr>
            <w:tcW w:w="567" w:type="dxa"/>
          </w:tcPr>
          <w:p w14:paraId="00121C04" w14:textId="77777777" w:rsidR="00E42099" w:rsidRPr="00107579" w:rsidRDefault="00E42099" w:rsidP="0063158D">
            <w:pPr>
              <w:rPr>
                <w:rFonts w:cs="Arial"/>
                <w:sz w:val="18"/>
                <w:szCs w:val="18"/>
              </w:rPr>
            </w:pPr>
            <w:r w:rsidRPr="00107579">
              <w:rPr>
                <w:rFonts w:cs="Arial"/>
                <w:sz w:val="18"/>
                <w:szCs w:val="18"/>
              </w:rPr>
              <w:t>C</w:t>
            </w:r>
          </w:p>
        </w:tc>
        <w:tc>
          <w:tcPr>
            <w:tcW w:w="1850" w:type="dxa"/>
          </w:tcPr>
          <w:p w14:paraId="51C96C44" w14:textId="77777777" w:rsidR="00E42099" w:rsidRPr="00107579" w:rsidRDefault="00E42099" w:rsidP="0063158D">
            <w:pPr>
              <w:rPr>
                <w:rFonts w:cs="Arial"/>
                <w:sz w:val="18"/>
                <w:szCs w:val="18"/>
              </w:rPr>
            </w:pPr>
            <w:r w:rsidRPr="00107579">
              <w:rPr>
                <w:rFonts w:cs="Arial"/>
                <w:sz w:val="18"/>
                <w:szCs w:val="18"/>
              </w:rPr>
              <w:t>Servizio Logistico</w:t>
            </w:r>
          </w:p>
        </w:tc>
        <w:tc>
          <w:tcPr>
            <w:tcW w:w="888" w:type="dxa"/>
          </w:tcPr>
          <w:p w14:paraId="374B49FE" w14:textId="77777777" w:rsidR="00E42099" w:rsidRPr="00107579" w:rsidRDefault="00E42099" w:rsidP="0063158D">
            <w:pPr>
              <w:rPr>
                <w:rFonts w:cs="Arial"/>
                <w:sz w:val="18"/>
                <w:szCs w:val="18"/>
              </w:rPr>
            </w:pPr>
            <w:r w:rsidRPr="00107579">
              <w:rPr>
                <w:rFonts w:cs="Arial"/>
                <w:sz w:val="18"/>
                <w:szCs w:val="18"/>
              </w:rPr>
              <w:t>09:00</w:t>
            </w:r>
          </w:p>
        </w:tc>
        <w:tc>
          <w:tcPr>
            <w:tcW w:w="717" w:type="dxa"/>
          </w:tcPr>
          <w:p w14:paraId="5E625BDB" w14:textId="77777777" w:rsidR="00E42099" w:rsidRPr="00107579" w:rsidRDefault="00E42099" w:rsidP="0063158D">
            <w:pPr>
              <w:rPr>
                <w:rFonts w:cs="Arial"/>
                <w:sz w:val="18"/>
                <w:szCs w:val="18"/>
              </w:rPr>
            </w:pPr>
            <w:r w:rsidRPr="00107579">
              <w:rPr>
                <w:rFonts w:cs="Arial"/>
                <w:sz w:val="18"/>
                <w:szCs w:val="18"/>
              </w:rPr>
              <w:t>15:00</w:t>
            </w:r>
          </w:p>
        </w:tc>
        <w:tc>
          <w:tcPr>
            <w:tcW w:w="556" w:type="dxa"/>
          </w:tcPr>
          <w:p w14:paraId="7E6ABE71" w14:textId="77777777" w:rsidR="00E42099" w:rsidRPr="00107579" w:rsidRDefault="00E42099" w:rsidP="0063158D">
            <w:pPr>
              <w:rPr>
                <w:rFonts w:cs="Arial"/>
                <w:sz w:val="20"/>
                <w:szCs w:val="20"/>
              </w:rPr>
            </w:pPr>
          </w:p>
        </w:tc>
        <w:tc>
          <w:tcPr>
            <w:tcW w:w="506" w:type="dxa"/>
            <w:shd w:val="clear" w:color="auto" w:fill="C45911" w:themeFill="accent2" w:themeFillShade="BF"/>
          </w:tcPr>
          <w:p w14:paraId="6018E5BE" w14:textId="77777777" w:rsidR="00E42099" w:rsidRPr="00107579" w:rsidRDefault="00E42099" w:rsidP="0063158D">
            <w:pPr>
              <w:rPr>
                <w:rFonts w:cs="Arial"/>
                <w:sz w:val="20"/>
                <w:szCs w:val="20"/>
              </w:rPr>
            </w:pPr>
          </w:p>
        </w:tc>
        <w:tc>
          <w:tcPr>
            <w:tcW w:w="506" w:type="dxa"/>
            <w:shd w:val="clear" w:color="auto" w:fill="C45911" w:themeFill="accent2" w:themeFillShade="BF"/>
          </w:tcPr>
          <w:p w14:paraId="36328B0E" w14:textId="77777777" w:rsidR="00E42099" w:rsidRPr="00107579" w:rsidRDefault="00E42099" w:rsidP="0063158D">
            <w:pPr>
              <w:rPr>
                <w:rFonts w:cs="Arial"/>
                <w:sz w:val="20"/>
                <w:szCs w:val="20"/>
              </w:rPr>
            </w:pPr>
          </w:p>
        </w:tc>
        <w:tc>
          <w:tcPr>
            <w:tcW w:w="506" w:type="dxa"/>
          </w:tcPr>
          <w:p w14:paraId="4C0D7A8B" w14:textId="77777777" w:rsidR="00E42099" w:rsidRPr="00107579" w:rsidRDefault="00E42099" w:rsidP="0063158D">
            <w:pPr>
              <w:rPr>
                <w:rFonts w:cs="Arial"/>
                <w:sz w:val="20"/>
                <w:szCs w:val="20"/>
              </w:rPr>
            </w:pPr>
          </w:p>
        </w:tc>
      </w:tr>
      <w:tr w:rsidR="00E83F44" w:rsidRPr="00107579" w14:paraId="02145918" w14:textId="77777777" w:rsidTr="00D4663C">
        <w:tc>
          <w:tcPr>
            <w:tcW w:w="3686" w:type="dxa"/>
          </w:tcPr>
          <w:p w14:paraId="23F38A62" w14:textId="3CF09201" w:rsidR="00E42099" w:rsidRPr="00107579" w:rsidRDefault="00E474DE" w:rsidP="0063158D">
            <w:pPr>
              <w:rPr>
                <w:rFonts w:cs="Arial"/>
                <w:sz w:val="18"/>
                <w:szCs w:val="18"/>
              </w:rPr>
            </w:pPr>
            <w:r w:rsidRPr="00107579">
              <w:rPr>
                <w:rFonts w:cs="Arial"/>
                <w:sz w:val="18"/>
                <w:szCs w:val="18"/>
              </w:rPr>
              <w:t>Santamaria</w:t>
            </w:r>
          </w:p>
        </w:tc>
        <w:tc>
          <w:tcPr>
            <w:tcW w:w="567" w:type="dxa"/>
          </w:tcPr>
          <w:p w14:paraId="5110A48C" w14:textId="77777777" w:rsidR="00E42099" w:rsidRPr="00107579" w:rsidRDefault="00E42099" w:rsidP="0063158D">
            <w:pPr>
              <w:rPr>
                <w:rFonts w:cs="Arial"/>
                <w:sz w:val="18"/>
                <w:szCs w:val="18"/>
              </w:rPr>
            </w:pPr>
            <w:r w:rsidRPr="00107579">
              <w:rPr>
                <w:rFonts w:cs="Arial"/>
                <w:sz w:val="18"/>
                <w:szCs w:val="18"/>
              </w:rPr>
              <w:t>D</w:t>
            </w:r>
          </w:p>
        </w:tc>
        <w:tc>
          <w:tcPr>
            <w:tcW w:w="1850" w:type="dxa"/>
          </w:tcPr>
          <w:p w14:paraId="06856BA0" w14:textId="77777777" w:rsidR="00E42099" w:rsidRPr="00107579" w:rsidRDefault="00E42099" w:rsidP="0063158D">
            <w:pPr>
              <w:rPr>
                <w:rFonts w:cs="Arial"/>
                <w:sz w:val="18"/>
                <w:szCs w:val="18"/>
              </w:rPr>
            </w:pPr>
            <w:r w:rsidRPr="00107579">
              <w:rPr>
                <w:rFonts w:cs="Arial"/>
                <w:sz w:val="18"/>
                <w:szCs w:val="18"/>
              </w:rPr>
              <w:t>Servizio gestione Verde</w:t>
            </w:r>
          </w:p>
        </w:tc>
        <w:tc>
          <w:tcPr>
            <w:tcW w:w="888" w:type="dxa"/>
          </w:tcPr>
          <w:p w14:paraId="477E87A8" w14:textId="77777777" w:rsidR="00E42099" w:rsidRPr="00107579" w:rsidRDefault="00E42099" w:rsidP="0063158D">
            <w:pPr>
              <w:rPr>
                <w:rFonts w:cs="Arial"/>
                <w:sz w:val="18"/>
                <w:szCs w:val="18"/>
              </w:rPr>
            </w:pPr>
            <w:r w:rsidRPr="00107579">
              <w:rPr>
                <w:rFonts w:cs="Arial"/>
                <w:sz w:val="18"/>
                <w:szCs w:val="18"/>
              </w:rPr>
              <w:t>07:00</w:t>
            </w:r>
          </w:p>
        </w:tc>
        <w:tc>
          <w:tcPr>
            <w:tcW w:w="717" w:type="dxa"/>
          </w:tcPr>
          <w:p w14:paraId="5C270A27" w14:textId="77777777" w:rsidR="00E42099" w:rsidRPr="00107579" w:rsidRDefault="00E42099" w:rsidP="0063158D">
            <w:pPr>
              <w:rPr>
                <w:rFonts w:cs="Arial"/>
                <w:sz w:val="18"/>
                <w:szCs w:val="18"/>
              </w:rPr>
            </w:pPr>
            <w:r w:rsidRPr="00107579">
              <w:rPr>
                <w:rFonts w:cs="Arial"/>
                <w:sz w:val="18"/>
                <w:szCs w:val="18"/>
              </w:rPr>
              <w:t>15:00</w:t>
            </w:r>
          </w:p>
        </w:tc>
        <w:tc>
          <w:tcPr>
            <w:tcW w:w="556" w:type="dxa"/>
            <w:shd w:val="clear" w:color="auto" w:fill="C45911" w:themeFill="accent2" w:themeFillShade="BF"/>
          </w:tcPr>
          <w:p w14:paraId="60BD5701" w14:textId="77777777" w:rsidR="00E42099" w:rsidRPr="00107579" w:rsidRDefault="00E42099" w:rsidP="0063158D">
            <w:pPr>
              <w:rPr>
                <w:rFonts w:cs="Arial"/>
                <w:sz w:val="20"/>
                <w:szCs w:val="20"/>
              </w:rPr>
            </w:pPr>
          </w:p>
        </w:tc>
        <w:tc>
          <w:tcPr>
            <w:tcW w:w="506" w:type="dxa"/>
            <w:shd w:val="clear" w:color="auto" w:fill="C45911" w:themeFill="accent2" w:themeFillShade="BF"/>
          </w:tcPr>
          <w:p w14:paraId="5ABF9D39" w14:textId="77777777" w:rsidR="00E42099" w:rsidRPr="00107579" w:rsidRDefault="00E42099" w:rsidP="0063158D">
            <w:pPr>
              <w:rPr>
                <w:rFonts w:cs="Arial"/>
                <w:sz w:val="20"/>
                <w:szCs w:val="20"/>
              </w:rPr>
            </w:pPr>
          </w:p>
        </w:tc>
        <w:tc>
          <w:tcPr>
            <w:tcW w:w="506" w:type="dxa"/>
          </w:tcPr>
          <w:p w14:paraId="03FF8813" w14:textId="77777777" w:rsidR="00E42099" w:rsidRPr="00107579" w:rsidRDefault="00E42099" w:rsidP="0063158D">
            <w:pPr>
              <w:rPr>
                <w:rFonts w:cs="Arial"/>
                <w:sz w:val="20"/>
                <w:szCs w:val="20"/>
              </w:rPr>
            </w:pPr>
          </w:p>
        </w:tc>
        <w:tc>
          <w:tcPr>
            <w:tcW w:w="506" w:type="dxa"/>
          </w:tcPr>
          <w:p w14:paraId="7D13F7BF" w14:textId="77777777" w:rsidR="00E42099" w:rsidRPr="00107579" w:rsidRDefault="00E42099" w:rsidP="0063158D">
            <w:pPr>
              <w:rPr>
                <w:rFonts w:cs="Arial"/>
                <w:sz w:val="20"/>
                <w:szCs w:val="20"/>
              </w:rPr>
            </w:pPr>
          </w:p>
        </w:tc>
      </w:tr>
    </w:tbl>
    <w:p w14:paraId="17B00DD3" w14:textId="77777777" w:rsidR="00546ED5" w:rsidRPr="00107579" w:rsidRDefault="00546ED5" w:rsidP="00DA4975">
      <w:pPr>
        <w:rPr>
          <w:rFonts w:cs="Arial"/>
          <w:sz w:val="20"/>
          <w:szCs w:val="20"/>
        </w:rPr>
      </w:pPr>
    </w:p>
    <w:tbl>
      <w:tblPr>
        <w:tblStyle w:val="Grigliatabella"/>
        <w:tblW w:w="0" w:type="auto"/>
        <w:tblLook w:val="04A0" w:firstRow="1" w:lastRow="0" w:firstColumn="1" w:lastColumn="0" w:noHBand="0" w:noVBand="1"/>
      </w:tblPr>
      <w:tblGrid>
        <w:gridCol w:w="1034"/>
        <w:gridCol w:w="2080"/>
        <w:gridCol w:w="1434"/>
        <w:gridCol w:w="1270"/>
        <w:gridCol w:w="1270"/>
        <w:gridCol w:w="1270"/>
        <w:gridCol w:w="1270"/>
      </w:tblGrid>
      <w:tr w:rsidR="00E42099" w:rsidRPr="00107579" w14:paraId="1EBECC9D" w14:textId="77777777" w:rsidTr="004471B7">
        <w:tc>
          <w:tcPr>
            <w:tcW w:w="9628" w:type="dxa"/>
            <w:gridSpan w:val="7"/>
            <w:shd w:val="clear" w:color="auto" w:fill="BFBFBF" w:themeFill="background1" w:themeFillShade="BF"/>
          </w:tcPr>
          <w:p w14:paraId="7AE783F8" w14:textId="10E18B0E" w:rsidR="00E42099" w:rsidRPr="00107579" w:rsidRDefault="00E42099" w:rsidP="0063158D">
            <w:pPr>
              <w:rPr>
                <w:rFonts w:cs="Arial"/>
                <w:b/>
                <w:sz w:val="20"/>
                <w:szCs w:val="20"/>
              </w:rPr>
            </w:pPr>
            <w:r w:rsidRPr="00107579">
              <w:rPr>
                <w:rFonts w:cs="Arial"/>
                <w:b/>
                <w:sz w:val="20"/>
                <w:szCs w:val="20"/>
              </w:rPr>
              <w:t>SOVRAPPOSIZIONI SPAZIALI</w:t>
            </w:r>
          </w:p>
        </w:tc>
      </w:tr>
      <w:tr w:rsidR="00DA4975" w:rsidRPr="00107579" w14:paraId="58CD5ADE" w14:textId="77777777" w:rsidTr="004471B7">
        <w:tc>
          <w:tcPr>
            <w:tcW w:w="1034" w:type="dxa"/>
            <w:vMerge w:val="restart"/>
          </w:tcPr>
          <w:p w14:paraId="18BC5EE8" w14:textId="77777777" w:rsidR="00E42099" w:rsidRPr="00107579" w:rsidRDefault="00E42099" w:rsidP="0063158D">
            <w:pPr>
              <w:rPr>
                <w:rFonts w:cs="Arial"/>
                <w:b/>
                <w:sz w:val="20"/>
                <w:szCs w:val="20"/>
              </w:rPr>
            </w:pPr>
            <w:r w:rsidRPr="00107579">
              <w:rPr>
                <w:rFonts w:cs="Arial"/>
                <w:b/>
                <w:sz w:val="20"/>
                <w:szCs w:val="20"/>
              </w:rPr>
              <w:t>FASE</w:t>
            </w:r>
          </w:p>
        </w:tc>
        <w:tc>
          <w:tcPr>
            <w:tcW w:w="2080" w:type="dxa"/>
            <w:vMerge w:val="restart"/>
          </w:tcPr>
          <w:p w14:paraId="0D91A2C8" w14:textId="79A6BB4C" w:rsidR="00E42099" w:rsidRPr="00107579" w:rsidRDefault="00E42099" w:rsidP="0063158D">
            <w:pPr>
              <w:rPr>
                <w:rFonts w:cs="Arial"/>
                <w:b/>
                <w:sz w:val="20"/>
                <w:szCs w:val="20"/>
              </w:rPr>
            </w:pPr>
            <w:r w:rsidRPr="00107579">
              <w:rPr>
                <w:rFonts w:cs="Arial"/>
                <w:b/>
                <w:sz w:val="20"/>
                <w:szCs w:val="20"/>
              </w:rPr>
              <w:t>RISCHI PRESENTI NEGLI SPAZI</w:t>
            </w:r>
          </w:p>
        </w:tc>
        <w:tc>
          <w:tcPr>
            <w:tcW w:w="6514" w:type="dxa"/>
            <w:gridSpan w:val="5"/>
          </w:tcPr>
          <w:p w14:paraId="271E847C" w14:textId="77777777" w:rsidR="00E42099" w:rsidRPr="00107579" w:rsidRDefault="00E42099" w:rsidP="0063158D">
            <w:pPr>
              <w:rPr>
                <w:rFonts w:cs="Arial"/>
                <w:b/>
                <w:sz w:val="20"/>
                <w:szCs w:val="20"/>
              </w:rPr>
            </w:pPr>
            <w:r w:rsidRPr="00107579">
              <w:rPr>
                <w:rFonts w:cs="Arial"/>
                <w:b/>
                <w:sz w:val="20"/>
                <w:szCs w:val="20"/>
              </w:rPr>
              <w:t>Soggetti causa del Rischio</w:t>
            </w:r>
          </w:p>
        </w:tc>
      </w:tr>
      <w:tr w:rsidR="00E42099" w:rsidRPr="00107579" w14:paraId="41C2308F" w14:textId="77777777" w:rsidTr="004471B7">
        <w:tc>
          <w:tcPr>
            <w:tcW w:w="1034" w:type="dxa"/>
            <w:vMerge/>
          </w:tcPr>
          <w:p w14:paraId="5923DDF9" w14:textId="77777777" w:rsidR="00E42099" w:rsidRPr="00107579" w:rsidRDefault="00E42099" w:rsidP="0063158D">
            <w:pPr>
              <w:rPr>
                <w:rFonts w:cs="Arial"/>
                <w:sz w:val="20"/>
                <w:szCs w:val="20"/>
              </w:rPr>
            </w:pPr>
          </w:p>
        </w:tc>
        <w:tc>
          <w:tcPr>
            <w:tcW w:w="2080" w:type="dxa"/>
            <w:vMerge/>
          </w:tcPr>
          <w:p w14:paraId="500785CD" w14:textId="77777777" w:rsidR="00E42099" w:rsidRPr="00107579" w:rsidRDefault="00E42099" w:rsidP="0063158D">
            <w:pPr>
              <w:rPr>
                <w:rFonts w:cs="Arial"/>
                <w:sz w:val="20"/>
                <w:szCs w:val="20"/>
              </w:rPr>
            </w:pPr>
          </w:p>
        </w:tc>
        <w:tc>
          <w:tcPr>
            <w:tcW w:w="1434" w:type="dxa"/>
          </w:tcPr>
          <w:p w14:paraId="4BA4FC56" w14:textId="77777777" w:rsidR="00E42099" w:rsidRPr="00107579" w:rsidRDefault="00E42099" w:rsidP="0063158D">
            <w:pPr>
              <w:rPr>
                <w:rFonts w:cs="Arial"/>
                <w:sz w:val="18"/>
                <w:szCs w:val="18"/>
              </w:rPr>
            </w:pPr>
            <w:r w:rsidRPr="00107579">
              <w:rPr>
                <w:rFonts w:cs="Arial"/>
                <w:sz w:val="18"/>
                <w:szCs w:val="18"/>
              </w:rPr>
              <w:t>COMMITT.E</w:t>
            </w:r>
          </w:p>
        </w:tc>
        <w:tc>
          <w:tcPr>
            <w:tcW w:w="1270" w:type="dxa"/>
          </w:tcPr>
          <w:p w14:paraId="13715A8B" w14:textId="2646FA71" w:rsidR="00E42099" w:rsidRPr="00107579" w:rsidRDefault="00E42099" w:rsidP="0063158D">
            <w:pPr>
              <w:rPr>
                <w:rFonts w:cs="Arial"/>
                <w:sz w:val="18"/>
                <w:szCs w:val="18"/>
              </w:rPr>
            </w:pPr>
            <w:r w:rsidRPr="00107579">
              <w:rPr>
                <w:rFonts w:cs="Arial"/>
                <w:sz w:val="18"/>
                <w:szCs w:val="18"/>
              </w:rPr>
              <w:t>IMPRESA A</w:t>
            </w:r>
            <w:r w:rsidR="00DA4975" w:rsidRPr="00107579">
              <w:rPr>
                <w:rFonts w:cs="Arial"/>
                <w:sz w:val="18"/>
                <w:szCs w:val="18"/>
              </w:rPr>
              <w:t xml:space="preserve"> (Pulizie)</w:t>
            </w:r>
          </w:p>
        </w:tc>
        <w:tc>
          <w:tcPr>
            <w:tcW w:w="1270" w:type="dxa"/>
          </w:tcPr>
          <w:p w14:paraId="7EAB3E2A" w14:textId="48A280CC" w:rsidR="00E42099" w:rsidRPr="00107579" w:rsidRDefault="00E42099" w:rsidP="0063158D">
            <w:pPr>
              <w:rPr>
                <w:rFonts w:cs="Arial"/>
                <w:sz w:val="18"/>
                <w:szCs w:val="18"/>
              </w:rPr>
            </w:pPr>
            <w:r w:rsidRPr="00107579">
              <w:rPr>
                <w:rFonts w:cs="Arial"/>
                <w:sz w:val="18"/>
                <w:szCs w:val="18"/>
              </w:rPr>
              <w:t>IMPRESA B</w:t>
            </w:r>
            <w:r w:rsidR="00DA4975" w:rsidRPr="00107579">
              <w:rPr>
                <w:rFonts w:cs="Arial"/>
                <w:sz w:val="18"/>
                <w:szCs w:val="18"/>
              </w:rPr>
              <w:t xml:space="preserve"> (Manut.)</w:t>
            </w:r>
          </w:p>
        </w:tc>
        <w:tc>
          <w:tcPr>
            <w:tcW w:w="1270" w:type="dxa"/>
          </w:tcPr>
          <w:p w14:paraId="0A7CCFE4" w14:textId="5F6F2915" w:rsidR="00E42099" w:rsidRPr="00107579" w:rsidRDefault="00E42099" w:rsidP="0063158D">
            <w:pPr>
              <w:rPr>
                <w:rFonts w:cs="Arial"/>
                <w:sz w:val="18"/>
                <w:szCs w:val="18"/>
              </w:rPr>
            </w:pPr>
            <w:r w:rsidRPr="00107579">
              <w:rPr>
                <w:rFonts w:cs="Arial"/>
                <w:sz w:val="18"/>
                <w:szCs w:val="18"/>
              </w:rPr>
              <w:t>IMPRESA C</w:t>
            </w:r>
            <w:r w:rsidR="00DA4975" w:rsidRPr="00107579">
              <w:rPr>
                <w:rFonts w:cs="Arial"/>
                <w:sz w:val="18"/>
                <w:szCs w:val="18"/>
              </w:rPr>
              <w:t xml:space="preserve"> (Logist.)</w:t>
            </w:r>
          </w:p>
        </w:tc>
        <w:tc>
          <w:tcPr>
            <w:tcW w:w="1270" w:type="dxa"/>
          </w:tcPr>
          <w:p w14:paraId="71401067" w14:textId="68C19EDC" w:rsidR="00E42099" w:rsidRPr="00107579" w:rsidRDefault="00E42099" w:rsidP="0063158D">
            <w:pPr>
              <w:rPr>
                <w:rFonts w:cs="Arial"/>
                <w:sz w:val="18"/>
                <w:szCs w:val="18"/>
              </w:rPr>
            </w:pPr>
            <w:r w:rsidRPr="00107579">
              <w:rPr>
                <w:rFonts w:cs="Arial"/>
                <w:sz w:val="18"/>
                <w:szCs w:val="18"/>
              </w:rPr>
              <w:t>IMPRESA D</w:t>
            </w:r>
            <w:r w:rsidR="00DA4975" w:rsidRPr="00107579">
              <w:rPr>
                <w:rFonts w:cs="Arial"/>
                <w:sz w:val="18"/>
                <w:szCs w:val="18"/>
              </w:rPr>
              <w:t xml:space="preserve"> (verde)</w:t>
            </w:r>
          </w:p>
        </w:tc>
      </w:tr>
      <w:tr w:rsidR="00E42099" w:rsidRPr="00107579" w14:paraId="719F45CA" w14:textId="77777777" w:rsidTr="004471B7">
        <w:tc>
          <w:tcPr>
            <w:tcW w:w="1034" w:type="dxa"/>
          </w:tcPr>
          <w:p w14:paraId="51CDC294" w14:textId="343985D7" w:rsidR="00E42099" w:rsidRPr="00107579" w:rsidRDefault="00E42099" w:rsidP="0063158D">
            <w:pPr>
              <w:rPr>
                <w:rFonts w:cs="Arial"/>
                <w:sz w:val="20"/>
                <w:szCs w:val="20"/>
              </w:rPr>
            </w:pPr>
            <w:r w:rsidRPr="00107579">
              <w:rPr>
                <w:rFonts w:cs="Arial"/>
                <w:sz w:val="20"/>
                <w:szCs w:val="20"/>
              </w:rPr>
              <w:t>1</w:t>
            </w:r>
            <w:r w:rsidR="00003969">
              <w:rPr>
                <w:rFonts w:cs="Arial"/>
                <w:sz w:val="20"/>
                <w:szCs w:val="20"/>
              </w:rPr>
              <w:t>,4</w:t>
            </w:r>
          </w:p>
        </w:tc>
        <w:tc>
          <w:tcPr>
            <w:tcW w:w="2080" w:type="dxa"/>
          </w:tcPr>
          <w:p w14:paraId="5DAE7F6E" w14:textId="758F8B43" w:rsidR="00E42099" w:rsidRPr="00107579" w:rsidRDefault="00546ED5" w:rsidP="00DA4975">
            <w:pPr>
              <w:jc w:val="left"/>
              <w:rPr>
                <w:rFonts w:cs="Arial"/>
                <w:sz w:val="20"/>
                <w:szCs w:val="20"/>
              </w:rPr>
            </w:pPr>
            <w:r w:rsidRPr="00107579">
              <w:rPr>
                <w:rFonts w:cs="Arial"/>
                <w:sz w:val="20"/>
                <w:szCs w:val="20"/>
              </w:rPr>
              <w:t>Aree esterne</w:t>
            </w:r>
          </w:p>
        </w:tc>
        <w:tc>
          <w:tcPr>
            <w:tcW w:w="1434" w:type="dxa"/>
            <w:shd w:val="clear" w:color="auto" w:fill="00B0F0"/>
          </w:tcPr>
          <w:p w14:paraId="0A5B8CBC" w14:textId="77777777" w:rsidR="00E42099" w:rsidRPr="00107579" w:rsidRDefault="00E42099" w:rsidP="0063158D">
            <w:pPr>
              <w:rPr>
                <w:rFonts w:cs="Arial"/>
                <w:sz w:val="20"/>
                <w:szCs w:val="20"/>
              </w:rPr>
            </w:pPr>
          </w:p>
        </w:tc>
        <w:tc>
          <w:tcPr>
            <w:tcW w:w="1270" w:type="dxa"/>
            <w:shd w:val="clear" w:color="auto" w:fill="2E74B5" w:themeFill="accent5" w:themeFillShade="BF"/>
          </w:tcPr>
          <w:p w14:paraId="7532BFBE" w14:textId="77777777" w:rsidR="00E42099" w:rsidRPr="00107579" w:rsidRDefault="00E42099" w:rsidP="0063158D">
            <w:pPr>
              <w:rPr>
                <w:rFonts w:cs="Arial"/>
                <w:sz w:val="20"/>
                <w:szCs w:val="20"/>
              </w:rPr>
            </w:pPr>
          </w:p>
        </w:tc>
        <w:tc>
          <w:tcPr>
            <w:tcW w:w="1270" w:type="dxa"/>
            <w:shd w:val="clear" w:color="auto" w:fill="2E74B5" w:themeFill="accent5" w:themeFillShade="BF"/>
          </w:tcPr>
          <w:p w14:paraId="36F2C5C0" w14:textId="77777777" w:rsidR="00E42099" w:rsidRPr="00107579" w:rsidRDefault="00E42099" w:rsidP="0063158D">
            <w:pPr>
              <w:rPr>
                <w:rFonts w:cs="Arial"/>
                <w:sz w:val="20"/>
                <w:szCs w:val="20"/>
              </w:rPr>
            </w:pPr>
          </w:p>
        </w:tc>
        <w:tc>
          <w:tcPr>
            <w:tcW w:w="1270" w:type="dxa"/>
            <w:shd w:val="clear" w:color="auto" w:fill="2E74B5" w:themeFill="accent5" w:themeFillShade="BF"/>
          </w:tcPr>
          <w:p w14:paraId="1A99159E" w14:textId="77777777" w:rsidR="00E42099" w:rsidRPr="00107579" w:rsidRDefault="00E42099" w:rsidP="0063158D">
            <w:pPr>
              <w:rPr>
                <w:rFonts w:cs="Arial"/>
                <w:sz w:val="20"/>
                <w:szCs w:val="20"/>
              </w:rPr>
            </w:pPr>
          </w:p>
        </w:tc>
        <w:tc>
          <w:tcPr>
            <w:tcW w:w="1270" w:type="dxa"/>
          </w:tcPr>
          <w:p w14:paraId="7DDF1115" w14:textId="77777777" w:rsidR="00E42099" w:rsidRPr="00107579" w:rsidRDefault="00E42099" w:rsidP="0063158D">
            <w:pPr>
              <w:rPr>
                <w:rFonts w:cs="Arial"/>
                <w:sz w:val="20"/>
                <w:szCs w:val="20"/>
              </w:rPr>
            </w:pPr>
          </w:p>
        </w:tc>
      </w:tr>
      <w:tr w:rsidR="00E42099" w:rsidRPr="00795CE5" w14:paraId="0EE3080D" w14:textId="77777777" w:rsidTr="004471B7">
        <w:tc>
          <w:tcPr>
            <w:tcW w:w="1034" w:type="dxa"/>
          </w:tcPr>
          <w:p w14:paraId="6DF15556" w14:textId="2F49EBE9" w:rsidR="00E42099" w:rsidRPr="00107579" w:rsidRDefault="003E0179" w:rsidP="0063158D">
            <w:pPr>
              <w:rPr>
                <w:rFonts w:cs="Arial"/>
                <w:sz w:val="20"/>
                <w:szCs w:val="20"/>
              </w:rPr>
            </w:pPr>
            <w:r>
              <w:rPr>
                <w:rFonts w:cs="Arial"/>
                <w:sz w:val="20"/>
                <w:szCs w:val="20"/>
              </w:rPr>
              <w:t>Tutte</w:t>
            </w:r>
          </w:p>
        </w:tc>
        <w:tc>
          <w:tcPr>
            <w:tcW w:w="2080" w:type="dxa"/>
          </w:tcPr>
          <w:p w14:paraId="5E63AC64" w14:textId="77777777" w:rsidR="00E42099" w:rsidRPr="00107579" w:rsidRDefault="00E42099" w:rsidP="00DA4975">
            <w:pPr>
              <w:jc w:val="left"/>
              <w:rPr>
                <w:rFonts w:cs="Arial"/>
                <w:sz w:val="20"/>
                <w:szCs w:val="20"/>
              </w:rPr>
            </w:pPr>
            <w:r w:rsidRPr="00107579">
              <w:rPr>
                <w:rFonts w:cs="Arial"/>
                <w:sz w:val="20"/>
                <w:szCs w:val="20"/>
              </w:rPr>
              <w:t>Rischi organizzativi</w:t>
            </w:r>
          </w:p>
        </w:tc>
        <w:tc>
          <w:tcPr>
            <w:tcW w:w="1434" w:type="dxa"/>
            <w:shd w:val="clear" w:color="auto" w:fill="00B0F0"/>
          </w:tcPr>
          <w:p w14:paraId="30D97263" w14:textId="77777777" w:rsidR="00E42099" w:rsidRPr="00611860" w:rsidRDefault="00E42099" w:rsidP="0063158D">
            <w:pPr>
              <w:rPr>
                <w:rFonts w:cs="Arial"/>
                <w:sz w:val="20"/>
                <w:szCs w:val="20"/>
              </w:rPr>
            </w:pPr>
          </w:p>
        </w:tc>
        <w:tc>
          <w:tcPr>
            <w:tcW w:w="1270" w:type="dxa"/>
            <w:shd w:val="clear" w:color="auto" w:fill="2E74B5" w:themeFill="accent5" w:themeFillShade="BF"/>
          </w:tcPr>
          <w:p w14:paraId="210615AF" w14:textId="77777777" w:rsidR="00E42099" w:rsidRPr="00611860" w:rsidRDefault="00E42099" w:rsidP="0063158D">
            <w:pPr>
              <w:rPr>
                <w:rFonts w:cs="Arial"/>
                <w:sz w:val="20"/>
                <w:szCs w:val="20"/>
              </w:rPr>
            </w:pPr>
          </w:p>
        </w:tc>
        <w:tc>
          <w:tcPr>
            <w:tcW w:w="1270" w:type="dxa"/>
            <w:shd w:val="clear" w:color="auto" w:fill="2E74B5" w:themeFill="accent5" w:themeFillShade="BF"/>
          </w:tcPr>
          <w:p w14:paraId="017AACA0" w14:textId="77777777" w:rsidR="00E42099" w:rsidRPr="00611860" w:rsidRDefault="00E42099" w:rsidP="0063158D">
            <w:pPr>
              <w:rPr>
                <w:rFonts w:cs="Arial"/>
                <w:sz w:val="20"/>
                <w:szCs w:val="20"/>
              </w:rPr>
            </w:pPr>
          </w:p>
        </w:tc>
        <w:tc>
          <w:tcPr>
            <w:tcW w:w="1270" w:type="dxa"/>
            <w:shd w:val="clear" w:color="auto" w:fill="2E74B5" w:themeFill="accent5" w:themeFillShade="BF"/>
          </w:tcPr>
          <w:p w14:paraId="5A3D25A1" w14:textId="77777777" w:rsidR="00E42099" w:rsidRPr="00611860" w:rsidRDefault="00E42099" w:rsidP="0063158D">
            <w:pPr>
              <w:rPr>
                <w:rFonts w:cs="Arial"/>
                <w:sz w:val="20"/>
                <w:szCs w:val="20"/>
              </w:rPr>
            </w:pPr>
          </w:p>
        </w:tc>
        <w:tc>
          <w:tcPr>
            <w:tcW w:w="1270" w:type="dxa"/>
            <w:shd w:val="clear" w:color="auto" w:fill="2E74B5" w:themeFill="accent5" w:themeFillShade="BF"/>
          </w:tcPr>
          <w:p w14:paraId="76D97178" w14:textId="77777777" w:rsidR="00E42099" w:rsidRPr="00611860" w:rsidRDefault="00E42099" w:rsidP="0063158D">
            <w:pPr>
              <w:rPr>
                <w:rFonts w:cs="Arial"/>
                <w:sz w:val="20"/>
                <w:szCs w:val="20"/>
              </w:rPr>
            </w:pPr>
          </w:p>
        </w:tc>
      </w:tr>
    </w:tbl>
    <w:p w14:paraId="441087E4" w14:textId="77777777" w:rsidR="00E42099" w:rsidRPr="00795CE5" w:rsidRDefault="00E42099" w:rsidP="00E42099">
      <w:pPr>
        <w:rPr>
          <w:rFonts w:cs="Arial"/>
          <w:sz w:val="20"/>
          <w:szCs w:val="20"/>
        </w:rPr>
      </w:pPr>
    </w:p>
    <w:p w14:paraId="578DA64A" w14:textId="77777777" w:rsidR="00B730AB" w:rsidRDefault="00B730AB" w:rsidP="00B730AB">
      <w:pPr>
        <w:rPr>
          <w:rFonts w:cs="Arial"/>
          <w:sz w:val="20"/>
          <w:szCs w:val="20"/>
        </w:rPr>
      </w:pPr>
    </w:p>
    <w:p w14:paraId="30732083" w14:textId="435D45ED" w:rsidR="00B730AB" w:rsidRPr="004471B7" w:rsidRDefault="002E031B" w:rsidP="00D4663C">
      <w:pPr>
        <w:rPr>
          <w:rFonts w:cs="Arial"/>
          <w:b/>
          <w:i/>
          <w:iCs/>
          <w:sz w:val="20"/>
          <w:szCs w:val="20"/>
        </w:rPr>
      </w:pPr>
      <w:r>
        <w:rPr>
          <w:rFonts w:cs="Arial"/>
          <w:b/>
          <w:i/>
          <w:iCs/>
          <w:sz w:val="20"/>
          <w:szCs w:val="20"/>
        </w:rPr>
        <w:t>RESPONSABILITÀ COMMITTENTE E FORNITORE</w:t>
      </w:r>
      <w:r w:rsidR="00B730AB" w:rsidRPr="004471B7">
        <w:rPr>
          <w:rFonts w:cs="Arial"/>
          <w:b/>
          <w:i/>
          <w:iCs/>
          <w:sz w:val="20"/>
          <w:szCs w:val="20"/>
        </w:rPr>
        <w:t xml:space="preserve"> </w:t>
      </w:r>
      <w:r>
        <w:rPr>
          <w:rFonts w:cs="Arial"/>
          <w:b/>
          <w:i/>
          <w:iCs/>
          <w:sz w:val="20"/>
          <w:szCs w:val="20"/>
        </w:rPr>
        <w:t xml:space="preserve">PER LE SINGOLE FASI </w:t>
      </w:r>
      <w:r w:rsidR="00B730AB" w:rsidRPr="004471B7">
        <w:rPr>
          <w:rFonts w:cs="Arial"/>
          <w:b/>
          <w:i/>
          <w:iCs/>
          <w:sz w:val="20"/>
          <w:szCs w:val="20"/>
        </w:rPr>
        <w:t xml:space="preserve">NEGLI AMBIENTI DI LAVORO </w:t>
      </w:r>
    </w:p>
    <w:p w14:paraId="79D902BD" w14:textId="77777777" w:rsidR="009C2B1C" w:rsidRDefault="009C2B1C" w:rsidP="00937E44">
      <w:pPr>
        <w:rPr>
          <w:rFonts w:cs="Arial"/>
          <w:sz w:val="20"/>
          <w:szCs w:val="20"/>
        </w:rPr>
      </w:pPr>
    </w:p>
    <w:tbl>
      <w:tblPr>
        <w:tblStyle w:val="Grigliatabella"/>
        <w:tblW w:w="9634" w:type="dxa"/>
        <w:tblLook w:val="04A0" w:firstRow="1" w:lastRow="0" w:firstColumn="1" w:lastColumn="0" w:noHBand="0" w:noVBand="1"/>
      </w:tblPr>
      <w:tblGrid>
        <w:gridCol w:w="1724"/>
        <w:gridCol w:w="1240"/>
        <w:gridCol w:w="1934"/>
        <w:gridCol w:w="2282"/>
        <w:gridCol w:w="2454"/>
      </w:tblGrid>
      <w:tr w:rsidR="00546ED5" w:rsidRPr="00795CE5" w14:paraId="5023E8A6" w14:textId="77777777" w:rsidTr="00F2120C">
        <w:tc>
          <w:tcPr>
            <w:tcW w:w="1724" w:type="dxa"/>
            <w:shd w:val="clear" w:color="auto" w:fill="BFBFBF" w:themeFill="background1" w:themeFillShade="BF"/>
          </w:tcPr>
          <w:p w14:paraId="6C0B9B9D" w14:textId="6C507168" w:rsidR="00546ED5" w:rsidRPr="00795CE5" w:rsidRDefault="0093612D" w:rsidP="00E32C28">
            <w:pPr>
              <w:rPr>
                <w:rFonts w:cs="Arial"/>
                <w:b/>
                <w:sz w:val="20"/>
                <w:szCs w:val="20"/>
              </w:rPr>
            </w:pPr>
            <w:r>
              <w:rPr>
                <w:rFonts w:cs="Arial"/>
                <w:b/>
                <w:sz w:val="20"/>
                <w:szCs w:val="20"/>
              </w:rPr>
              <w:t>SPAZI</w:t>
            </w:r>
          </w:p>
        </w:tc>
        <w:tc>
          <w:tcPr>
            <w:tcW w:w="1240" w:type="dxa"/>
            <w:shd w:val="clear" w:color="auto" w:fill="BFBFBF" w:themeFill="background1" w:themeFillShade="BF"/>
          </w:tcPr>
          <w:p w14:paraId="145DB9D8" w14:textId="77777777" w:rsidR="00546ED5" w:rsidRPr="00795CE5" w:rsidRDefault="00546ED5" w:rsidP="00E32C28">
            <w:pPr>
              <w:rPr>
                <w:rFonts w:cs="Arial"/>
                <w:b/>
                <w:sz w:val="20"/>
                <w:szCs w:val="20"/>
              </w:rPr>
            </w:pPr>
            <w:r w:rsidRPr="00795CE5">
              <w:rPr>
                <w:rFonts w:cs="Arial"/>
                <w:b/>
                <w:sz w:val="20"/>
                <w:szCs w:val="20"/>
              </w:rPr>
              <w:t>FASE</w:t>
            </w:r>
          </w:p>
        </w:tc>
        <w:tc>
          <w:tcPr>
            <w:tcW w:w="1934" w:type="dxa"/>
            <w:shd w:val="clear" w:color="auto" w:fill="BFBFBF" w:themeFill="background1" w:themeFillShade="BF"/>
          </w:tcPr>
          <w:p w14:paraId="6AAF44D8" w14:textId="77777777" w:rsidR="00546ED5" w:rsidRPr="00795CE5" w:rsidRDefault="00546ED5" w:rsidP="00E32C28">
            <w:pPr>
              <w:rPr>
                <w:rFonts w:cs="Arial"/>
                <w:b/>
                <w:sz w:val="20"/>
                <w:szCs w:val="20"/>
              </w:rPr>
            </w:pPr>
            <w:r w:rsidRPr="00795CE5">
              <w:rPr>
                <w:rFonts w:cs="Arial"/>
                <w:b/>
                <w:sz w:val="20"/>
                <w:szCs w:val="20"/>
              </w:rPr>
              <w:t>RISCHI</w:t>
            </w:r>
          </w:p>
        </w:tc>
        <w:tc>
          <w:tcPr>
            <w:tcW w:w="2282" w:type="dxa"/>
            <w:shd w:val="clear" w:color="auto" w:fill="BFBFBF" w:themeFill="background1" w:themeFillShade="BF"/>
          </w:tcPr>
          <w:p w14:paraId="60F10735" w14:textId="77777777" w:rsidR="00546ED5" w:rsidRPr="00795CE5" w:rsidRDefault="00546ED5" w:rsidP="00E32C28">
            <w:pPr>
              <w:rPr>
                <w:rFonts w:cs="Arial"/>
                <w:b/>
                <w:sz w:val="20"/>
                <w:szCs w:val="20"/>
              </w:rPr>
            </w:pPr>
            <w:r w:rsidRPr="00795CE5">
              <w:rPr>
                <w:rFonts w:cs="Arial"/>
                <w:b/>
                <w:sz w:val="20"/>
                <w:szCs w:val="20"/>
              </w:rPr>
              <w:t>AZIENDA COMMITTENTE</w:t>
            </w:r>
          </w:p>
        </w:tc>
        <w:tc>
          <w:tcPr>
            <w:tcW w:w="2454" w:type="dxa"/>
            <w:shd w:val="clear" w:color="auto" w:fill="BFBFBF" w:themeFill="background1" w:themeFillShade="BF"/>
          </w:tcPr>
          <w:p w14:paraId="19AE55F2" w14:textId="77777777" w:rsidR="00546ED5" w:rsidRPr="00795CE5" w:rsidRDefault="00546ED5" w:rsidP="00E32C28">
            <w:pPr>
              <w:rPr>
                <w:rFonts w:cs="Arial"/>
                <w:b/>
                <w:sz w:val="20"/>
                <w:szCs w:val="20"/>
              </w:rPr>
            </w:pPr>
            <w:r w:rsidRPr="00795CE5">
              <w:rPr>
                <w:rFonts w:cs="Arial"/>
                <w:b/>
                <w:sz w:val="20"/>
                <w:szCs w:val="20"/>
              </w:rPr>
              <w:t>AZIENDA APPALTATORE</w:t>
            </w:r>
          </w:p>
        </w:tc>
      </w:tr>
      <w:tr w:rsidR="00546ED5" w:rsidRPr="00795CE5" w14:paraId="0FAF4B88" w14:textId="77777777" w:rsidTr="00F2120C">
        <w:tc>
          <w:tcPr>
            <w:tcW w:w="1724" w:type="dxa"/>
          </w:tcPr>
          <w:p w14:paraId="0CA109F1" w14:textId="6F067DC7" w:rsidR="00546ED5" w:rsidRPr="00611860" w:rsidRDefault="0093612D" w:rsidP="00E32C28">
            <w:pPr>
              <w:rPr>
                <w:rFonts w:cs="Arial"/>
                <w:sz w:val="20"/>
                <w:szCs w:val="20"/>
              </w:rPr>
            </w:pPr>
            <w:r>
              <w:rPr>
                <w:rFonts w:cs="Arial"/>
                <w:sz w:val="20"/>
                <w:szCs w:val="20"/>
              </w:rPr>
              <w:t>Aree e</w:t>
            </w:r>
            <w:r w:rsidR="00546ED5" w:rsidRPr="00611860">
              <w:rPr>
                <w:rFonts w:cs="Arial"/>
                <w:sz w:val="20"/>
                <w:szCs w:val="20"/>
              </w:rPr>
              <w:t>stern</w:t>
            </w:r>
            <w:r>
              <w:rPr>
                <w:rFonts w:cs="Arial"/>
                <w:sz w:val="20"/>
                <w:szCs w:val="20"/>
              </w:rPr>
              <w:t>e</w:t>
            </w:r>
            <w:r w:rsidR="00546ED5" w:rsidRPr="00611860">
              <w:rPr>
                <w:rFonts w:cs="Arial"/>
                <w:sz w:val="20"/>
                <w:szCs w:val="20"/>
              </w:rPr>
              <w:t xml:space="preserve"> </w:t>
            </w:r>
          </w:p>
        </w:tc>
        <w:tc>
          <w:tcPr>
            <w:tcW w:w="1240" w:type="dxa"/>
          </w:tcPr>
          <w:p w14:paraId="190709AB" w14:textId="70AD621F" w:rsidR="00546ED5" w:rsidRPr="00795CE5" w:rsidRDefault="00546ED5" w:rsidP="00E32C28">
            <w:pPr>
              <w:jc w:val="left"/>
              <w:rPr>
                <w:rFonts w:cs="Arial"/>
                <w:sz w:val="20"/>
                <w:szCs w:val="20"/>
              </w:rPr>
            </w:pPr>
          </w:p>
        </w:tc>
        <w:tc>
          <w:tcPr>
            <w:tcW w:w="1934" w:type="dxa"/>
          </w:tcPr>
          <w:p w14:paraId="3E0A918E" w14:textId="64EB990C" w:rsidR="00546ED5" w:rsidRPr="00795CE5" w:rsidRDefault="00546ED5" w:rsidP="00E32C28">
            <w:pPr>
              <w:jc w:val="left"/>
              <w:rPr>
                <w:rFonts w:cs="Arial"/>
                <w:sz w:val="20"/>
                <w:szCs w:val="20"/>
              </w:rPr>
            </w:pPr>
            <w:r w:rsidRPr="00795CE5">
              <w:rPr>
                <w:rFonts w:cs="Arial"/>
                <w:sz w:val="20"/>
                <w:szCs w:val="20"/>
              </w:rPr>
              <w:t xml:space="preserve">Legati all’accesso </w:t>
            </w:r>
            <w:r w:rsidR="00BE2F5B">
              <w:rPr>
                <w:rFonts w:cs="Arial"/>
                <w:sz w:val="20"/>
                <w:szCs w:val="20"/>
              </w:rPr>
              <w:t>all’</w:t>
            </w:r>
            <w:r w:rsidRPr="00795CE5">
              <w:rPr>
                <w:rFonts w:cs="Arial"/>
                <w:sz w:val="20"/>
                <w:szCs w:val="20"/>
              </w:rPr>
              <w:t>a</w:t>
            </w:r>
            <w:r w:rsidR="00DA030A">
              <w:rPr>
                <w:rFonts w:cs="Arial"/>
                <w:sz w:val="20"/>
                <w:szCs w:val="20"/>
              </w:rPr>
              <w:t>rea e alla sua “organizzazione”</w:t>
            </w:r>
          </w:p>
        </w:tc>
        <w:tc>
          <w:tcPr>
            <w:tcW w:w="2282" w:type="dxa"/>
          </w:tcPr>
          <w:p w14:paraId="7D1CEC1D" w14:textId="77777777" w:rsidR="00546ED5" w:rsidRDefault="00546ED5" w:rsidP="00E32C28">
            <w:pPr>
              <w:jc w:val="left"/>
              <w:rPr>
                <w:rFonts w:cs="Arial"/>
                <w:sz w:val="20"/>
                <w:szCs w:val="20"/>
              </w:rPr>
            </w:pPr>
            <w:r w:rsidRPr="00795CE5">
              <w:rPr>
                <w:rFonts w:cs="Arial"/>
                <w:sz w:val="20"/>
                <w:szCs w:val="20"/>
              </w:rPr>
              <w:t>Informare utenti</w:t>
            </w:r>
            <w:r w:rsidR="00DA030A">
              <w:rPr>
                <w:rFonts w:cs="Arial"/>
                <w:sz w:val="20"/>
                <w:szCs w:val="20"/>
              </w:rPr>
              <w:t xml:space="preserve"> sui pericoli e possibili rischi presenti</w:t>
            </w:r>
          </w:p>
          <w:p w14:paraId="367EC369" w14:textId="0C7B9C04" w:rsidR="00F2120C" w:rsidRPr="00795CE5" w:rsidRDefault="00F2120C" w:rsidP="00E32C28">
            <w:pPr>
              <w:jc w:val="left"/>
              <w:rPr>
                <w:rFonts w:cs="Arial"/>
                <w:sz w:val="20"/>
                <w:szCs w:val="20"/>
              </w:rPr>
            </w:pPr>
          </w:p>
        </w:tc>
        <w:tc>
          <w:tcPr>
            <w:tcW w:w="2454" w:type="dxa"/>
          </w:tcPr>
          <w:p w14:paraId="381B7048" w14:textId="07A1D096" w:rsidR="00546ED5" w:rsidRPr="00795CE5" w:rsidRDefault="00546ED5" w:rsidP="00E32C28">
            <w:pPr>
              <w:jc w:val="left"/>
              <w:rPr>
                <w:rFonts w:cs="Arial"/>
                <w:sz w:val="20"/>
                <w:szCs w:val="20"/>
              </w:rPr>
            </w:pPr>
            <w:r w:rsidRPr="00795CE5">
              <w:rPr>
                <w:rFonts w:cs="Arial"/>
                <w:sz w:val="20"/>
                <w:szCs w:val="20"/>
              </w:rPr>
              <w:t>Attenersi scrupolosamente alle indicazioni</w:t>
            </w:r>
            <w:r w:rsidR="00DA030A">
              <w:rPr>
                <w:rFonts w:cs="Arial"/>
                <w:sz w:val="20"/>
                <w:szCs w:val="20"/>
              </w:rPr>
              <w:t xml:space="preserve"> e precisare le </w:t>
            </w:r>
            <w:r w:rsidR="00DA030A">
              <w:rPr>
                <w:rFonts w:cs="Arial"/>
                <w:sz w:val="20"/>
                <w:szCs w:val="20"/>
              </w:rPr>
              <w:lastRenderedPageBreak/>
              <w:t>attività che verranno svolte</w:t>
            </w:r>
          </w:p>
        </w:tc>
      </w:tr>
      <w:tr w:rsidR="00546ED5" w:rsidRPr="00795CE5" w14:paraId="2B839AC5" w14:textId="77777777" w:rsidTr="00F2120C">
        <w:tc>
          <w:tcPr>
            <w:tcW w:w="1724" w:type="dxa"/>
          </w:tcPr>
          <w:p w14:paraId="52F15DEC" w14:textId="6D11EE25" w:rsidR="00546ED5" w:rsidRPr="00611860" w:rsidRDefault="00F2120C" w:rsidP="00E32C28">
            <w:pPr>
              <w:rPr>
                <w:rFonts w:cs="Arial"/>
                <w:sz w:val="20"/>
                <w:szCs w:val="20"/>
              </w:rPr>
            </w:pPr>
            <w:r>
              <w:rPr>
                <w:rFonts w:cs="Arial"/>
                <w:sz w:val="20"/>
                <w:szCs w:val="20"/>
              </w:rPr>
              <w:lastRenderedPageBreak/>
              <w:t>Aree esterne</w:t>
            </w:r>
          </w:p>
        </w:tc>
        <w:tc>
          <w:tcPr>
            <w:tcW w:w="1240" w:type="dxa"/>
          </w:tcPr>
          <w:p w14:paraId="10AD0572" w14:textId="469A2EAE" w:rsidR="00546ED5" w:rsidRPr="00795CE5" w:rsidRDefault="00546ED5" w:rsidP="00E32C28">
            <w:pPr>
              <w:jc w:val="left"/>
              <w:rPr>
                <w:rFonts w:cs="Arial"/>
                <w:sz w:val="20"/>
                <w:szCs w:val="20"/>
              </w:rPr>
            </w:pPr>
          </w:p>
        </w:tc>
        <w:tc>
          <w:tcPr>
            <w:tcW w:w="1934" w:type="dxa"/>
          </w:tcPr>
          <w:p w14:paraId="58B6B0AB" w14:textId="6D95B355" w:rsidR="00546ED5" w:rsidRPr="00795CE5" w:rsidRDefault="00583148" w:rsidP="00E32C28">
            <w:pPr>
              <w:jc w:val="left"/>
              <w:rPr>
                <w:rFonts w:cs="Arial"/>
                <w:sz w:val="20"/>
                <w:szCs w:val="20"/>
              </w:rPr>
            </w:pPr>
            <w:r>
              <w:rPr>
                <w:rFonts w:cs="Arial"/>
                <w:sz w:val="20"/>
                <w:szCs w:val="20"/>
              </w:rPr>
              <w:t>Legati all’accesso all’area e allo svolgimento dell’attività manutentiva</w:t>
            </w:r>
          </w:p>
        </w:tc>
        <w:tc>
          <w:tcPr>
            <w:tcW w:w="2282" w:type="dxa"/>
          </w:tcPr>
          <w:p w14:paraId="125A889D" w14:textId="77777777" w:rsidR="00546ED5" w:rsidRDefault="00583148" w:rsidP="00583148">
            <w:pPr>
              <w:rPr>
                <w:rFonts w:cs="Arial"/>
                <w:sz w:val="20"/>
                <w:szCs w:val="20"/>
              </w:rPr>
            </w:pPr>
            <w:r>
              <w:rPr>
                <w:rFonts w:cs="Arial"/>
                <w:sz w:val="20"/>
                <w:szCs w:val="20"/>
              </w:rPr>
              <w:t xml:space="preserve">Dove necessario delimitare la zona </w:t>
            </w:r>
            <w:r w:rsidR="00505816">
              <w:rPr>
                <w:rFonts w:cs="Arial"/>
                <w:sz w:val="20"/>
                <w:szCs w:val="20"/>
              </w:rPr>
              <w:t>con adeguata segnaletica.</w:t>
            </w:r>
          </w:p>
          <w:p w14:paraId="06A3C2F1" w14:textId="77777777" w:rsidR="00505816" w:rsidRDefault="00505816" w:rsidP="00583148">
            <w:pPr>
              <w:rPr>
                <w:rFonts w:cs="Arial"/>
                <w:sz w:val="20"/>
                <w:szCs w:val="20"/>
              </w:rPr>
            </w:pPr>
            <w:r>
              <w:rPr>
                <w:rFonts w:cs="Arial"/>
                <w:sz w:val="20"/>
                <w:szCs w:val="20"/>
              </w:rPr>
              <w:t xml:space="preserve">Verificare che i passaggi e le zone </w:t>
            </w:r>
            <w:r w:rsidR="004E0AF5">
              <w:rPr>
                <w:rFonts w:cs="Arial"/>
                <w:sz w:val="20"/>
                <w:szCs w:val="20"/>
              </w:rPr>
              <w:t xml:space="preserve">dove si svolge </w:t>
            </w:r>
            <w:proofErr w:type="gramStart"/>
            <w:r w:rsidR="004E0AF5">
              <w:rPr>
                <w:rFonts w:cs="Arial"/>
                <w:sz w:val="20"/>
                <w:szCs w:val="20"/>
              </w:rPr>
              <w:t xml:space="preserve">l’attività </w:t>
            </w:r>
            <w:r>
              <w:rPr>
                <w:rFonts w:cs="Arial"/>
                <w:sz w:val="20"/>
                <w:szCs w:val="20"/>
              </w:rPr>
              <w:t xml:space="preserve"> siano</w:t>
            </w:r>
            <w:proofErr w:type="gramEnd"/>
            <w:r>
              <w:rPr>
                <w:rFonts w:cs="Arial"/>
                <w:sz w:val="20"/>
                <w:szCs w:val="20"/>
              </w:rPr>
              <w:t xml:space="preserve"> sgombre da materiali depositati e </w:t>
            </w:r>
            <w:r w:rsidR="00657CA1">
              <w:rPr>
                <w:rFonts w:cs="Arial"/>
                <w:sz w:val="20"/>
                <w:szCs w:val="20"/>
              </w:rPr>
              <w:t>gli operatori possano muoversi in condizioni di sicurezza</w:t>
            </w:r>
          </w:p>
          <w:p w14:paraId="73A46A2F" w14:textId="2762A579" w:rsidR="00657CA1" w:rsidRPr="00583148" w:rsidRDefault="009E0F2E" w:rsidP="00583148">
            <w:pPr>
              <w:rPr>
                <w:rFonts w:cs="Arial"/>
                <w:sz w:val="20"/>
                <w:szCs w:val="20"/>
              </w:rPr>
            </w:pPr>
            <w:r>
              <w:rPr>
                <w:rFonts w:cs="Arial"/>
                <w:sz w:val="20"/>
                <w:szCs w:val="20"/>
              </w:rPr>
              <w:t xml:space="preserve">Fornire all’appaltatore </w:t>
            </w:r>
            <w:r w:rsidR="00A05093">
              <w:rPr>
                <w:rFonts w:cs="Arial"/>
                <w:sz w:val="20"/>
                <w:szCs w:val="20"/>
              </w:rPr>
              <w:t xml:space="preserve">adeguate istruzioni per l’accesso </w:t>
            </w:r>
            <w:r w:rsidR="00BA52EE">
              <w:rPr>
                <w:rFonts w:cs="Arial"/>
                <w:sz w:val="20"/>
                <w:szCs w:val="20"/>
              </w:rPr>
              <w:t>in sicurezza</w:t>
            </w:r>
            <w:r w:rsidR="00D6237B">
              <w:rPr>
                <w:rFonts w:cs="Arial"/>
                <w:sz w:val="20"/>
                <w:szCs w:val="20"/>
              </w:rPr>
              <w:t>.</w:t>
            </w:r>
            <w:r w:rsidR="00A05093">
              <w:rPr>
                <w:rFonts w:cs="Arial"/>
                <w:sz w:val="20"/>
                <w:szCs w:val="20"/>
              </w:rPr>
              <w:t xml:space="preserve"> </w:t>
            </w:r>
          </w:p>
        </w:tc>
        <w:tc>
          <w:tcPr>
            <w:tcW w:w="2454" w:type="dxa"/>
          </w:tcPr>
          <w:p w14:paraId="058A73A8" w14:textId="3287DF1C" w:rsidR="00546ED5" w:rsidRPr="00795CE5" w:rsidRDefault="00BA52EE" w:rsidP="00E32C28">
            <w:pPr>
              <w:jc w:val="left"/>
              <w:rPr>
                <w:rFonts w:cs="Arial"/>
                <w:sz w:val="20"/>
                <w:szCs w:val="20"/>
              </w:rPr>
            </w:pPr>
            <w:r w:rsidRPr="00795CE5">
              <w:rPr>
                <w:rFonts w:cs="Arial"/>
                <w:sz w:val="20"/>
                <w:szCs w:val="20"/>
              </w:rPr>
              <w:t>Attenersi scrupolosamente alle indicazioni</w:t>
            </w:r>
            <w:r>
              <w:rPr>
                <w:rFonts w:cs="Arial"/>
                <w:sz w:val="20"/>
                <w:szCs w:val="20"/>
              </w:rPr>
              <w:t xml:space="preserve"> e dotarsi dei DPI e dei dispositivi prescritti</w:t>
            </w:r>
          </w:p>
        </w:tc>
      </w:tr>
      <w:tr w:rsidR="00F2120C" w:rsidRPr="00795CE5" w14:paraId="70ED52F8" w14:textId="77777777" w:rsidTr="00F2120C">
        <w:tc>
          <w:tcPr>
            <w:tcW w:w="1724" w:type="dxa"/>
          </w:tcPr>
          <w:p w14:paraId="39533472" w14:textId="064C93D7" w:rsidR="00F2120C" w:rsidRDefault="00F2120C" w:rsidP="00F2120C">
            <w:pPr>
              <w:rPr>
                <w:rFonts w:cs="Arial"/>
                <w:sz w:val="20"/>
                <w:szCs w:val="20"/>
              </w:rPr>
            </w:pPr>
            <w:r>
              <w:rPr>
                <w:rFonts w:cs="Arial"/>
                <w:sz w:val="20"/>
                <w:szCs w:val="20"/>
              </w:rPr>
              <w:t>Aree e</w:t>
            </w:r>
            <w:r w:rsidRPr="00611860">
              <w:rPr>
                <w:rFonts w:cs="Arial"/>
                <w:sz w:val="20"/>
                <w:szCs w:val="20"/>
              </w:rPr>
              <w:t>stern</w:t>
            </w:r>
            <w:r>
              <w:rPr>
                <w:rFonts w:cs="Arial"/>
                <w:sz w:val="20"/>
                <w:szCs w:val="20"/>
              </w:rPr>
              <w:t>e e Laboratori</w:t>
            </w:r>
          </w:p>
        </w:tc>
        <w:tc>
          <w:tcPr>
            <w:tcW w:w="1240" w:type="dxa"/>
          </w:tcPr>
          <w:p w14:paraId="480FCBFC" w14:textId="54FA74AB" w:rsidR="00F2120C" w:rsidRPr="00795CE5" w:rsidRDefault="00F2120C" w:rsidP="00F2120C">
            <w:pPr>
              <w:jc w:val="left"/>
              <w:rPr>
                <w:rFonts w:cs="Arial"/>
                <w:sz w:val="20"/>
                <w:szCs w:val="20"/>
              </w:rPr>
            </w:pPr>
          </w:p>
        </w:tc>
        <w:tc>
          <w:tcPr>
            <w:tcW w:w="1934" w:type="dxa"/>
          </w:tcPr>
          <w:p w14:paraId="211162D5" w14:textId="4B5F026C" w:rsidR="00F2120C" w:rsidRDefault="00F2120C" w:rsidP="00F2120C">
            <w:pPr>
              <w:jc w:val="left"/>
              <w:rPr>
                <w:rFonts w:cs="Arial"/>
                <w:sz w:val="20"/>
                <w:szCs w:val="20"/>
              </w:rPr>
            </w:pPr>
            <w:r>
              <w:rPr>
                <w:rFonts w:cs="Arial"/>
                <w:sz w:val="20"/>
                <w:szCs w:val="20"/>
              </w:rPr>
              <w:t>Legati a contesto e alle a</w:t>
            </w:r>
            <w:r w:rsidRPr="00795CE5">
              <w:rPr>
                <w:rFonts w:cs="Arial"/>
                <w:sz w:val="20"/>
                <w:szCs w:val="20"/>
              </w:rPr>
              <w:t xml:space="preserve">ttività </w:t>
            </w:r>
            <w:r>
              <w:rPr>
                <w:rFonts w:cs="Arial"/>
                <w:sz w:val="20"/>
                <w:szCs w:val="20"/>
              </w:rPr>
              <w:t>svolte</w:t>
            </w:r>
            <w:r w:rsidRPr="00795CE5">
              <w:rPr>
                <w:rFonts w:cs="Arial"/>
                <w:sz w:val="20"/>
                <w:szCs w:val="20"/>
              </w:rPr>
              <w:t xml:space="preserve"> </w:t>
            </w:r>
          </w:p>
        </w:tc>
        <w:tc>
          <w:tcPr>
            <w:tcW w:w="2282" w:type="dxa"/>
          </w:tcPr>
          <w:p w14:paraId="15D67C88" w14:textId="1DB9186A" w:rsidR="00F2120C" w:rsidRDefault="00F2120C" w:rsidP="00F2120C">
            <w:pPr>
              <w:jc w:val="left"/>
              <w:rPr>
                <w:rFonts w:cs="Arial"/>
                <w:sz w:val="20"/>
                <w:szCs w:val="20"/>
              </w:rPr>
            </w:pPr>
            <w:r w:rsidRPr="00795CE5">
              <w:rPr>
                <w:rFonts w:cs="Arial"/>
                <w:sz w:val="20"/>
                <w:szCs w:val="20"/>
              </w:rPr>
              <w:t>Fornire informazioni e coordina</w:t>
            </w:r>
            <w:r>
              <w:rPr>
                <w:rFonts w:cs="Arial"/>
                <w:sz w:val="20"/>
                <w:szCs w:val="20"/>
              </w:rPr>
              <w:t>re</w:t>
            </w:r>
            <w:r w:rsidRPr="00795CE5">
              <w:rPr>
                <w:rFonts w:cs="Arial"/>
                <w:sz w:val="20"/>
                <w:szCs w:val="20"/>
              </w:rPr>
              <w:t xml:space="preserve"> i diversi </w:t>
            </w:r>
            <w:r>
              <w:rPr>
                <w:rFonts w:cs="Arial"/>
                <w:sz w:val="20"/>
                <w:szCs w:val="20"/>
              </w:rPr>
              <w:t xml:space="preserve">soggetti presenti nell’area </w:t>
            </w:r>
            <w:r w:rsidRPr="00795CE5">
              <w:rPr>
                <w:rFonts w:cs="Arial"/>
                <w:sz w:val="20"/>
                <w:szCs w:val="20"/>
              </w:rPr>
              <w:t>che svolgono conduzione impianti e attrezzature</w:t>
            </w:r>
            <w:r w:rsidR="001A57C4">
              <w:rPr>
                <w:rFonts w:cs="Arial"/>
                <w:sz w:val="20"/>
                <w:szCs w:val="20"/>
              </w:rPr>
              <w:t>.</w:t>
            </w:r>
          </w:p>
          <w:p w14:paraId="4D026848" w14:textId="77777777" w:rsidR="001A57C4" w:rsidRPr="001A57C4" w:rsidRDefault="001A57C4" w:rsidP="001A57C4">
            <w:pPr>
              <w:rPr>
                <w:rFonts w:cs="Arial"/>
                <w:sz w:val="20"/>
                <w:szCs w:val="20"/>
              </w:rPr>
            </w:pPr>
            <w:r w:rsidRPr="001A57C4">
              <w:rPr>
                <w:rFonts w:cs="Arial"/>
                <w:sz w:val="20"/>
                <w:szCs w:val="20"/>
              </w:rPr>
              <w:t>Evitare miscelazioni accidentali di prodotti che sviluppano vapori nocivi o tossici.</w:t>
            </w:r>
          </w:p>
          <w:p w14:paraId="33094884" w14:textId="0412AA71" w:rsidR="00FE3B81" w:rsidRPr="00795CE5" w:rsidRDefault="001C33C5" w:rsidP="00F2120C">
            <w:pPr>
              <w:jc w:val="left"/>
              <w:rPr>
                <w:rFonts w:cs="Arial"/>
                <w:sz w:val="20"/>
                <w:szCs w:val="20"/>
              </w:rPr>
            </w:pPr>
            <w:r>
              <w:rPr>
                <w:rFonts w:cs="Arial"/>
                <w:sz w:val="20"/>
                <w:szCs w:val="20"/>
              </w:rPr>
              <w:t xml:space="preserve">Sospendere qualunque attività svolta nelle cappe oggetto di manutenzione e rimuovere reagenti e </w:t>
            </w:r>
            <w:r w:rsidR="00DC5B86">
              <w:rPr>
                <w:rFonts w:cs="Arial"/>
                <w:sz w:val="20"/>
                <w:szCs w:val="20"/>
              </w:rPr>
              <w:t>altre fonti di pericolo</w:t>
            </w:r>
          </w:p>
        </w:tc>
        <w:tc>
          <w:tcPr>
            <w:tcW w:w="2454" w:type="dxa"/>
          </w:tcPr>
          <w:p w14:paraId="062FC035" w14:textId="3B05F1E8" w:rsidR="00F2120C" w:rsidRPr="00795CE5" w:rsidRDefault="00F2120C" w:rsidP="00F2120C">
            <w:pPr>
              <w:jc w:val="left"/>
              <w:rPr>
                <w:rFonts w:cs="Arial"/>
                <w:sz w:val="20"/>
                <w:szCs w:val="20"/>
              </w:rPr>
            </w:pPr>
            <w:r w:rsidRPr="00795CE5">
              <w:rPr>
                <w:rFonts w:cs="Arial"/>
                <w:sz w:val="20"/>
                <w:szCs w:val="20"/>
              </w:rPr>
              <w:t xml:space="preserve">Attenersi scrupolosamente alle indicazioni e fornire informazioni dettagliate sulle attività che si andranno a svolgere. Coordinarsi con </w:t>
            </w:r>
            <w:r>
              <w:rPr>
                <w:rFonts w:cs="Arial"/>
                <w:sz w:val="20"/>
                <w:szCs w:val="20"/>
              </w:rPr>
              <w:t xml:space="preserve">il </w:t>
            </w:r>
            <w:r w:rsidR="00FE3B81">
              <w:rPr>
                <w:rFonts w:cs="Arial"/>
                <w:sz w:val="20"/>
                <w:szCs w:val="20"/>
              </w:rPr>
              <w:t>referente del Laboratorio</w:t>
            </w:r>
          </w:p>
        </w:tc>
      </w:tr>
    </w:tbl>
    <w:p w14:paraId="49E6DC28" w14:textId="77777777" w:rsidR="001A5662" w:rsidRDefault="001A5662" w:rsidP="004471B7">
      <w:pPr>
        <w:spacing w:line="360" w:lineRule="auto"/>
        <w:rPr>
          <w:rFonts w:cs="Arial"/>
          <w:b/>
          <w:bCs/>
          <w:szCs w:val="22"/>
          <w:u w:val="single"/>
        </w:rPr>
      </w:pPr>
    </w:p>
    <w:p w14:paraId="6B1DB9B2" w14:textId="26EC14CE" w:rsidR="00B730AB" w:rsidRPr="004471B7" w:rsidRDefault="00E83F44" w:rsidP="004471B7">
      <w:pPr>
        <w:spacing w:line="360" w:lineRule="auto"/>
        <w:rPr>
          <w:rFonts w:cs="Arial"/>
          <w:b/>
          <w:bCs/>
          <w:szCs w:val="22"/>
          <w:u w:val="single"/>
        </w:rPr>
      </w:pPr>
      <w:r w:rsidRPr="004471B7">
        <w:rPr>
          <w:rFonts w:cs="Arial"/>
          <w:b/>
          <w:bCs/>
          <w:szCs w:val="22"/>
          <w:u w:val="single"/>
        </w:rPr>
        <w:t>VALUTAZIONE DEI RISCHI DA INTERFERENZA</w:t>
      </w:r>
    </w:p>
    <w:p w14:paraId="5CAD1965" w14:textId="5EB86580" w:rsidR="00E83F44" w:rsidRDefault="00E83F44" w:rsidP="00D4663C">
      <w:pPr>
        <w:tabs>
          <w:tab w:val="left" w:pos="4395"/>
        </w:tabs>
        <w:spacing w:line="360" w:lineRule="auto"/>
        <w:rPr>
          <w:rFonts w:cs="Arial"/>
          <w:sz w:val="20"/>
          <w:szCs w:val="20"/>
        </w:rPr>
      </w:pPr>
      <w:r>
        <w:rPr>
          <w:rFonts w:cs="Arial"/>
          <w:sz w:val="20"/>
          <w:szCs w:val="20"/>
        </w:rPr>
        <w:t>Viene nel seguito riportata la valutazione dei rischi da interferenza, preceduta da un paragrafo che illustra i criteri adottati.</w:t>
      </w:r>
    </w:p>
    <w:p w14:paraId="69759A9A" w14:textId="77777777" w:rsidR="00B730AB" w:rsidRPr="00795CE5" w:rsidRDefault="00B730AB" w:rsidP="00D4663C">
      <w:pPr>
        <w:tabs>
          <w:tab w:val="left" w:pos="4395"/>
        </w:tabs>
        <w:spacing w:line="360" w:lineRule="auto"/>
        <w:rPr>
          <w:rFonts w:cs="Arial"/>
          <w:sz w:val="20"/>
          <w:szCs w:val="20"/>
        </w:rPr>
      </w:pPr>
    </w:p>
    <w:p w14:paraId="23B5F475" w14:textId="77777777" w:rsidR="00937E44" w:rsidRPr="004471B7" w:rsidRDefault="00937E44" w:rsidP="004471B7">
      <w:pPr>
        <w:jc w:val="left"/>
        <w:rPr>
          <w:rFonts w:cs="Arial"/>
          <w:b/>
          <w:i/>
          <w:iCs/>
          <w:sz w:val="20"/>
          <w:szCs w:val="20"/>
        </w:rPr>
      </w:pPr>
      <w:r w:rsidRPr="004471B7">
        <w:rPr>
          <w:rFonts w:cs="Arial"/>
          <w:b/>
          <w:i/>
          <w:iCs/>
          <w:sz w:val="20"/>
          <w:szCs w:val="20"/>
        </w:rPr>
        <w:t>CRITERI PER LA VALUTAZIONE DEI RISCHI</w:t>
      </w:r>
    </w:p>
    <w:p w14:paraId="6145FFEF" w14:textId="77777777" w:rsidR="00937E44" w:rsidRPr="00795CE5" w:rsidRDefault="00937E44" w:rsidP="004471B7">
      <w:pPr>
        <w:pStyle w:val="Paragrafoelenco"/>
        <w:spacing w:after="0" w:line="360" w:lineRule="aut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46B7E13E" w14:textId="77777777" w:rsidR="00E83F44" w:rsidRDefault="00E83F44" w:rsidP="00D4663C">
      <w:pPr>
        <w:tabs>
          <w:tab w:val="left" w:pos="4395"/>
        </w:tabs>
        <w:spacing w:line="360" w:lineRule="auto"/>
        <w:rPr>
          <w:rFonts w:cs="Arial"/>
          <w:sz w:val="20"/>
          <w:szCs w:val="20"/>
        </w:rPr>
      </w:pPr>
    </w:p>
    <w:p w14:paraId="6D358642" w14:textId="17ABE397" w:rsidR="00937E44" w:rsidRDefault="00E83F44" w:rsidP="00D4663C">
      <w:pPr>
        <w:tabs>
          <w:tab w:val="left" w:pos="4395"/>
        </w:tabs>
        <w:spacing w:line="360" w:lineRule="auto"/>
        <w:rPr>
          <w:rFonts w:cs="Arial"/>
          <w:sz w:val="20"/>
          <w:szCs w:val="20"/>
        </w:rPr>
      </w:pPr>
      <w:r>
        <w:rPr>
          <w:rFonts w:cs="Arial"/>
          <w:sz w:val="20"/>
          <w:szCs w:val="20"/>
        </w:rPr>
        <w:t>Nel seguito sono riportate le s</w:t>
      </w:r>
      <w:r w:rsidR="00937E44" w:rsidRPr="00795CE5">
        <w:rPr>
          <w:rFonts w:cs="Arial"/>
          <w:sz w:val="20"/>
          <w:szCs w:val="20"/>
        </w:rPr>
        <w:t>cal</w:t>
      </w:r>
      <w:r>
        <w:rPr>
          <w:rFonts w:cs="Arial"/>
          <w:sz w:val="20"/>
          <w:szCs w:val="20"/>
        </w:rPr>
        <w:t>e</w:t>
      </w:r>
      <w:r w:rsidR="00937E44" w:rsidRPr="00795CE5">
        <w:rPr>
          <w:rFonts w:cs="Arial"/>
          <w:sz w:val="20"/>
          <w:szCs w:val="20"/>
        </w:rPr>
        <w:t xml:space="preserve"> dell</w:t>
      </w:r>
      <w:r>
        <w:rPr>
          <w:rFonts w:cs="Arial"/>
          <w:sz w:val="20"/>
          <w:szCs w:val="20"/>
        </w:rPr>
        <w:t>a</w:t>
      </w:r>
      <w:r w:rsidR="00937E44" w:rsidRPr="00795CE5">
        <w:rPr>
          <w:rFonts w:cs="Arial"/>
          <w:sz w:val="20"/>
          <w:szCs w:val="20"/>
        </w:rPr>
        <w:t xml:space="preserve"> Probabilità di </w:t>
      </w:r>
      <w:r>
        <w:rPr>
          <w:rFonts w:cs="Arial"/>
          <w:sz w:val="20"/>
          <w:szCs w:val="20"/>
        </w:rPr>
        <w:t>A</w:t>
      </w:r>
      <w:r w:rsidR="00937E44" w:rsidRPr="00795CE5">
        <w:rPr>
          <w:rFonts w:cs="Arial"/>
          <w:sz w:val="20"/>
          <w:szCs w:val="20"/>
        </w:rPr>
        <w:t xml:space="preserve">ccadimento </w:t>
      </w:r>
      <w:r>
        <w:rPr>
          <w:rFonts w:cs="Arial"/>
          <w:sz w:val="20"/>
          <w:szCs w:val="20"/>
        </w:rPr>
        <w:t>e dell’Entità del Danno (</w:t>
      </w:r>
      <w:r w:rsidRPr="00795CE5">
        <w:rPr>
          <w:rFonts w:cs="Arial"/>
          <w:sz w:val="20"/>
          <w:szCs w:val="20"/>
        </w:rPr>
        <w:t>si fa riferimento alla reversibilità o meno del danno</w:t>
      </w:r>
      <w:r>
        <w:rPr>
          <w:rFonts w:cs="Arial"/>
          <w:sz w:val="20"/>
          <w:szCs w:val="20"/>
        </w:rPr>
        <w:t xml:space="preserve">) </w:t>
      </w:r>
      <w:r w:rsidR="00937E44" w:rsidRPr="00795CE5">
        <w:rPr>
          <w:rFonts w:cs="Arial"/>
          <w:sz w:val="20"/>
          <w:szCs w:val="20"/>
        </w:rPr>
        <w:t>utilizzat</w:t>
      </w:r>
      <w:r>
        <w:rPr>
          <w:rFonts w:cs="Arial"/>
          <w:sz w:val="20"/>
          <w:szCs w:val="20"/>
        </w:rPr>
        <w:t>e.</w:t>
      </w:r>
    </w:p>
    <w:p w14:paraId="5DF7518E" w14:textId="77777777" w:rsidR="00E83F44" w:rsidRDefault="00E83F44" w:rsidP="00937E44">
      <w:pPr>
        <w:pStyle w:val="Paragrafoelenco"/>
        <w:ind w:left="0"/>
        <w:jc w:val="both"/>
        <w:rPr>
          <w:rFonts w:ascii="Arial" w:hAnsi="Arial" w:cs="Arial"/>
          <w:sz w:val="20"/>
          <w:szCs w:val="20"/>
        </w:rPr>
      </w:pPr>
    </w:p>
    <w:p w14:paraId="754B688E" w14:textId="14BAE719" w:rsidR="00E83F44" w:rsidRPr="004471B7" w:rsidRDefault="00E83F44" w:rsidP="004471B7">
      <w:pPr>
        <w:pStyle w:val="Paragrafoelenco"/>
        <w:ind w:left="0"/>
        <w:jc w:val="center"/>
        <w:rPr>
          <w:rFonts w:ascii="Arial" w:hAnsi="Arial" w:cs="Arial"/>
          <w:b/>
          <w:bCs/>
          <w:i/>
          <w:iCs/>
          <w:sz w:val="20"/>
          <w:szCs w:val="20"/>
        </w:rPr>
      </w:pPr>
      <w:r w:rsidRPr="004471B7">
        <w:rPr>
          <w:rFonts w:ascii="Arial" w:hAnsi="Arial" w:cs="Arial"/>
          <w:b/>
          <w:bCs/>
          <w:i/>
          <w:iCs/>
          <w:sz w:val="20"/>
          <w:szCs w:val="20"/>
        </w:rPr>
        <w:t>Scala della Probabilità di Accadimento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6082"/>
        <w:gridCol w:w="1836"/>
      </w:tblGrid>
      <w:tr w:rsidR="00D001D7" w:rsidRPr="00C57A38" w14:paraId="0E7573A3" w14:textId="77777777" w:rsidTr="00D4663C">
        <w:trPr>
          <w:trHeight w:val="508"/>
          <w:jc w:val="center"/>
        </w:trPr>
        <w:tc>
          <w:tcPr>
            <w:tcW w:w="1710" w:type="dxa"/>
            <w:shd w:val="clear" w:color="auto" w:fill="CCCCCC"/>
            <w:vAlign w:val="center"/>
          </w:tcPr>
          <w:p w14:paraId="396C9361"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lastRenderedPageBreak/>
              <w:t>Livello</w:t>
            </w:r>
          </w:p>
        </w:tc>
        <w:tc>
          <w:tcPr>
            <w:tcW w:w="6082" w:type="dxa"/>
            <w:shd w:val="clear" w:color="auto" w:fill="CCCCCC"/>
            <w:vAlign w:val="center"/>
          </w:tcPr>
          <w:p w14:paraId="155EBE64"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Criteri</w:t>
            </w:r>
          </w:p>
        </w:tc>
        <w:tc>
          <w:tcPr>
            <w:tcW w:w="1836" w:type="dxa"/>
            <w:shd w:val="clear" w:color="auto" w:fill="CCCCCC"/>
            <w:vAlign w:val="center"/>
          </w:tcPr>
          <w:p w14:paraId="6EBAC71C"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Valore assegnato</w:t>
            </w:r>
          </w:p>
        </w:tc>
      </w:tr>
      <w:tr w:rsidR="00D001D7" w:rsidRPr="00C57A38" w14:paraId="62266469" w14:textId="77777777" w:rsidTr="00D4663C">
        <w:trPr>
          <w:trHeight w:val="723"/>
          <w:jc w:val="center"/>
        </w:trPr>
        <w:tc>
          <w:tcPr>
            <w:tcW w:w="1710" w:type="dxa"/>
            <w:vAlign w:val="center"/>
          </w:tcPr>
          <w:p w14:paraId="4AE1EE6F" w14:textId="77777777" w:rsidR="00937E44" w:rsidRPr="004471B7" w:rsidRDefault="00937E44" w:rsidP="005726A1">
            <w:pPr>
              <w:jc w:val="center"/>
              <w:rPr>
                <w:rFonts w:eastAsia="Verdana" w:cs="Arial"/>
                <w:sz w:val="18"/>
                <w:szCs w:val="18"/>
              </w:rPr>
            </w:pPr>
            <w:r w:rsidRPr="004471B7">
              <w:rPr>
                <w:rFonts w:eastAsia="Verdana" w:cs="Arial"/>
                <w:sz w:val="18"/>
                <w:szCs w:val="18"/>
              </w:rPr>
              <w:t>Improbabile</w:t>
            </w:r>
          </w:p>
        </w:tc>
        <w:tc>
          <w:tcPr>
            <w:tcW w:w="6082" w:type="dxa"/>
            <w:vAlign w:val="center"/>
          </w:tcPr>
          <w:p w14:paraId="5884F755" w14:textId="77777777" w:rsidR="00937E44" w:rsidRPr="004471B7" w:rsidRDefault="00937E44" w:rsidP="005726A1">
            <w:pPr>
              <w:rPr>
                <w:rFonts w:eastAsia="Verdana" w:cs="Arial"/>
                <w:sz w:val="18"/>
                <w:szCs w:val="18"/>
              </w:rPr>
            </w:pPr>
            <w:r w:rsidRPr="004471B7">
              <w:rPr>
                <w:rFonts w:eastAsia="Verdana" w:cs="Arial"/>
                <w:sz w:val="18"/>
                <w:szCs w:val="18"/>
              </w:rPr>
              <w:t xml:space="preserve">Non sono noti episodi già verificatisi. </w:t>
            </w:r>
          </w:p>
          <w:p w14:paraId="00115E03" w14:textId="77777777" w:rsidR="00937E44" w:rsidRPr="004471B7" w:rsidRDefault="00937E44" w:rsidP="005726A1">
            <w:pPr>
              <w:rPr>
                <w:rFonts w:eastAsia="Verdana" w:cs="Arial"/>
                <w:sz w:val="18"/>
                <w:szCs w:val="18"/>
              </w:rPr>
            </w:pPr>
            <w:r w:rsidRPr="004471B7">
              <w:rPr>
                <w:rFonts w:eastAsia="Verdana" w:cs="Arial"/>
                <w:sz w:val="18"/>
                <w:szCs w:val="18"/>
              </w:rPr>
              <w:t>L'anomalia da eliminare potrebbe provocare un danno solo in concomitanza con eventi poco probabili ed indipendenti.</w:t>
            </w:r>
          </w:p>
        </w:tc>
        <w:tc>
          <w:tcPr>
            <w:tcW w:w="1836" w:type="dxa"/>
            <w:vAlign w:val="center"/>
          </w:tcPr>
          <w:p w14:paraId="35503C4F"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1</w:t>
            </w:r>
          </w:p>
        </w:tc>
      </w:tr>
      <w:tr w:rsidR="00D001D7" w:rsidRPr="00C57A38" w14:paraId="06108153" w14:textId="77777777" w:rsidTr="00D4663C">
        <w:trPr>
          <w:trHeight w:val="594"/>
          <w:jc w:val="center"/>
        </w:trPr>
        <w:tc>
          <w:tcPr>
            <w:tcW w:w="1710" w:type="dxa"/>
            <w:vAlign w:val="center"/>
          </w:tcPr>
          <w:p w14:paraId="75E70315" w14:textId="77777777" w:rsidR="00937E44" w:rsidRPr="004471B7" w:rsidRDefault="00937E44" w:rsidP="005726A1">
            <w:pPr>
              <w:jc w:val="center"/>
              <w:rPr>
                <w:rFonts w:eastAsia="Verdana" w:cs="Arial"/>
                <w:sz w:val="18"/>
                <w:szCs w:val="18"/>
              </w:rPr>
            </w:pPr>
            <w:r w:rsidRPr="004471B7">
              <w:rPr>
                <w:rFonts w:eastAsia="Verdana" w:cs="Arial"/>
                <w:sz w:val="18"/>
                <w:szCs w:val="18"/>
              </w:rPr>
              <w:t>Poco probabile</w:t>
            </w:r>
          </w:p>
        </w:tc>
        <w:tc>
          <w:tcPr>
            <w:tcW w:w="6082" w:type="dxa"/>
            <w:vAlign w:val="center"/>
          </w:tcPr>
          <w:p w14:paraId="3A6E2EE5" w14:textId="77777777" w:rsidR="00937E44" w:rsidRPr="004471B7" w:rsidRDefault="00937E44" w:rsidP="005726A1">
            <w:pPr>
              <w:rPr>
                <w:rFonts w:eastAsia="Verdana" w:cs="Arial"/>
                <w:sz w:val="18"/>
                <w:szCs w:val="18"/>
              </w:rPr>
            </w:pPr>
            <w:r w:rsidRPr="004471B7">
              <w:rPr>
                <w:rFonts w:eastAsia="Verdana" w:cs="Arial"/>
                <w:sz w:val="18"/>
                <w:szCs w:val="18"/>
              </w:rPr>
              <w:t xml:space="preserve">L'anomalia da eliminare potrebbe provocare un danno solo in circostanze sfortunate di eventi. </w:t>
            </w:r>
          </w:p>
        </w:tc>
        <w:tc>
          <w:tcPr>
            <w:tcW w:w="1836" w:type="dxa"/>
            <w:vAlign w:val="center"/>
          </w:tcPr>
          <w:p w14:paraId="3009E12E"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2</w:t>
            </w:r>
          </w:p>
        </w:tc>
      </w:tr>
      <w:tr w:rsidR="00D001D7" w:rsidRPr="00C57A38" w14:paraId="22F20256" w14:textId="77777777" w:rsidTr="00D4663C">
        <w:trPr>
          <w:trHeight w:val="816"/>
          <w:jc w:val="center"/>
        </w:trPr>
        <w:tc>
          <w:tcPr>
            <w:tcW w:w="1710" w:type="dxa"/>
            <w:vAlign w:val="center"/>
          </w:tcPr>
          <w:p w14:paraId="423DF7F0" w14:textId="77777777" w:rsidR="00937E44" w:rsidRPr="004471B7" w:rsidRDefault="00937E44" w:rsidP="005726A1">
            <w:pPr>
              <w:jc w:val="center"/>
              <w:rPr>
                <w:rFonts w:eastAsia="Verdana" w:cs="Arial"/>
                <w:sz w:val="18"/>
                <w:szCs w:val="18"/>
              </w:rPr>
            </w:pPr>
            <w:r w:rsidRPr="004471B7">
              <w:rPr>
                <w:rFonts w:eastAsia="Verdana" w:cs="Arial"/>
                <w:sz w:val="18"/>
                <w:szCs w:val="18"/>
              </w:rPr>
              <w:t>Probabile</w:t>
            </w:r>
          </w:p>
        </w:tc>
        <w:tc>
          <w:tcPr>
            <w:tcW w:w="6082" w:type="dxa"/>
            <w:vAlign w:val="center"/>
          </w:tcPr>
          <w:p w14:paraId="5E5D8129" w14:textId="77777777" w:rsidR="00937E44" w:rsidRPr="004471B7" w:rsidRDefault="00937E44" w:rsidP="005726A1">
            <w:pPr>
              <w:rPr>
                <w:rFonts w:eastAsia="Verdana" w:cs="Arial"/>
                <w:sz w:val="18"/>
                <w:szCs w:val="18"/>
              </w:rPr>
            </w:pPr>
            <w:r w:rsidRPr="004471B7">
              <w:rPr>
                <w:rFonts w:eastAsia="Verdana" w:cs="Arial"/>
                <w:sz w:val="18"/>
                <w:szCs w:val="18"/>
              </w:rPr>
              <w:t xml:space="preserve">L'anomalia da eliminare potrebbe provocare un danno anche se in modo non automatico e/o diretto. </w:t>
            </w:r>
          </w:p>
          <w:p w14:paraId="4430ECF8" w14:textId="5C2F9DAB" w:rsidR="00937E44" w:rsidRPr="004471B7" w:rsidRDefault="00294C29" w:rsidP="005726A1">
            <w:pPr>
              <w:rPr>
                <w:rFonts w:eastAsia="Verdana" w:cs="Arial"/>
                <w:sz w:val="18"/>
                <w:szCs w:val="18"/>
              </w:rPr>
            </w:pPr>
            <w:r w:rsidRPr="004471B7">
              <w:rPr>
                <w:rFonts w:eastAsia="Verdana" w:cs="Arial"/>
                <w:sz w:val="18"/>
                <w:szCs w:val="18"/>
              </w:rPr>
              <w:t>È</w:t>
            </w:r>
            <w:r w:rsidR="00937E44" w:rsidRPr="004471B7">
              <w:rPr>
                <w:rFonts w:eastAsia="Verdana" w:cs="Arial"/>
                <w:sz w:val="18"/>
                <w:szCs w:val="18"/>
              </w:rPr>
              <w:t xml:space="preserve"> noto qualche episodio in cui all'anomalia ha fatto seguito il verificarsi di un danno.</w:t>
            </w:r>
          </w:p>
        </w:tc>
        <w:tc>
          <w:tcPr>
            <w:tcW w:w="1836" w:type="dxa"/>
            <w:vAlign w:val="center"/>
          </w:tcPr>
          <w:p w14:paraId="23FFAF3A"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3</w:t>
            </w:r>
          </w:p>
        </w:tc>
      </w:tr>
      <w:tr w:rsidR="00D001D7" w:rsidRPr="00C57A38" w14:paraId="1471E122" w14:textId="77777777" w:rsidTr="00D4663C">
        <w:trPr>
          <w:trHeight w:val="776"/>
          <w:jc w:val="center"/>
        </w:trPr>
        <w:tc>
          <w:tcPr>
            <w:tcW w:w="1710" w:type="dxa"/>
            <w:vAlign w:val="center"/>
          </w:tcPr>
          <w:p w14:paraId="395074E9" w14:textId="77777777" w:rsidR="00937E44" w:rsidRPr="004471B7" w:rsidRDefault="00937E44" w:rsidP="005726A1">
            <w:pPr>
              <w:jc w:val="center"/>
              <w:rPr>
                <w:rFonts w:eastAsia="Verdana" w:cs="Arial"/>
                <w:sz w:val="18"/>
                <w:szCs w:val="18"/>
              </w:rPr>
            </w:pPr>
            <w:r w:rsidRPr="004471B7">
              <w:rPr>
                <w:rFonts w:eastAsia="Verdana" w:cs="Arial"/>
                <w:sz w:val="18"/>
                <w:szCs w:val="18"/>
              </w:rPr>
              <w:t>Molto probabile</w:t>
            </w:r>
          </w:p>
        </w:tc>
        <w:tc>
          <w:tcPr>
            <w:tcW w:w="6082" w:type="dxa"/>
          </w:tcPr>
          <w:p w14:paraId="5EA1D60D" w14:textId="77777777" w:rsidR="00937E44" w:rsidRPr="004471B7" w:rsidRDefault="00937E44" w:rsidP="005726A1">
            <w:pPr>
              <w:rPr>
                <w:rFonts w:eastAsia="Verdana" w:cs="Arial"/>
                <w:sz w:val="18"/>
                <w:szCs w:val="18"/>
              </w:rPr>
            </w:pPr>
            <w:r w:rsidRPr="004471B7">
              <w:rPr>
                <w:rFonts w:eastAsia="Verdana" w:cs="Arial"/>
                <w:sz w:val="18"/>
                <w:szCs w:val="18"/>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1836" w:type="dxa"/>
            <w:vAlign w:val="center"/>
          </w:tcPr>
          <w:p w14:paraId="019D8E89"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4</w:t>
            </w:r>
          </w:p>
        </w:tc>
      </w:tr>
    </w:tbl>
    <w:p w14:paraId="6FD69424" w14:textId="77777777" w:rsidR="00937E44" w:rsidRPr="00795CE5" w:rsidRDefault="00937E44" w:rsidP="00937E44">
      <w:pPr>
        <w:rPr>
          <w:rFonts w:cs="Arial"/>
          <w:sz w:val="20"/>
          <w:szCs w:val="20"/>
        </w:rPr>
      </w:pPr>
    </w:p>
    <w:p w14:paraId="272FF17E" w14:textId="77777777" w:rsidR="00E83F44" w:rsidRDefault="00E83F44" w:rsidP="00937E44">
      <w:pPr>
        <w:pStyle w:val="Paragrafoelenco"/>
        <w:ind w:left="0"/>
        <w:jc w:val="both"/>
        <w:rPr>
          <w:rFonts w:ascii="Arial" w:hAnsi="Arial" w:cs="Arial"/>
          <w:sz w:val="20"/>
          <w:szCs w:val="20"/>
        </w:rPr>
      </w:pPr>
    </w:p>
    <w:p w14:paraId="4FB83114" w14:textId="4BF63537" w:rsidR="00937E44" w:rsidRPr="004471B7" w:rsidRDefault="00937E44" w:rsidP="004471B7">
      <w:pPr>
        <w:pStyle w:val="Paragrafoelenco"/>
        <w:ind w:left="0"/>
        <w:jc w:val="center"/>
        <w:rPr>
          <w:rFonts w:ascii="Arial" w:hAnsi="Arial" w:cs="Arial"/>
          <w:b/>
          <w:bCs/>
          <w:i/>
          <w:iCs/>
          <w:sz w:val="20"/>
          <w:szCs w:val="20"/>
        </w:rPr>
      </w:pPr>
      <w:r w:rsidRPr="004471B7">
        <w:rPr>
          <w:rFonts w:ascii="Arial" w:hAnsi="Arial" w:cs="Arial"/>
          <w:b/>
          <w:bCs/>
          <w:i/>
          <w:iCs/>
          <w:sz w:val="20"/>
          <w:szCs w:val="20"/>
        </w:rPr>
        <w:t>Scala dell'Entità del Danno</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8"/>
        <w:gridCol w:w="5964"/>
        <w:gridCol w:w="1842"/>
      </w:tblGrid>
      <w:tr w:rsidR="00D001D7" w:rsidRPr="00C57A38" w14:paraId="79965D9C" w14:textId="77777777" w:rsidTr="00D4663C">
        <w:trPr>
          <w:trHeight w:val="412"/>
          <w:jc w:val="center"/>
        </w:trPr>
        <w:tc>
          <w:tcPr>
            <w:tcW w:w="1828" w:type="dxa"/>
            <w:shd w:val="clear" w:color="auto" w:fill="CCCCCC"/>
            <w:vAlign w:val="center"/>
          </w:tcPr>
          <w:p w14:paraId="683FA461"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Livello</w:t>
            </w:r>
          </w:p>
        </w:tc>
        <w:tc>
          <w:tcPr>
            <w:tcW w:w="5964" w:type="dxa"/>
            <w:shd w:val="clear" w:color="auto" w:fill="CCCCCC"/>
            <w:vAlign w:val="center"/>
          </w:tcPr>
          <w:p w14:paraId="6C920E74"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Criteri</w:t>
            </w:r>
          </w:p>
        </w:tc>
        <w:tc>
          <w:tcPr>
            <w:tcW w:w="1842" w:type="dxa"/>
            <w:shd w:val="clear" w:color="auto" w:fill="CCCCCC"/>
            <w:vAlign w:val="center"/>
          </w:tcPr>
          <w:p w14:paraId="3A416397"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Valore assegnato</w:t>
            </w:r>
          </w:p>
        </w:tc>
      </w:tr>
      <w:tr w:rsidR="00D001D7" w:rsidRPr="00C57A38" w14:paraId="1DA88447" w14:textId="77777777" w:rsidTr="00D4663C">
        <w:trPr>
          <w:trHeight w:val="787"/>
          <w:jc w:val="center"/>
        </w:trPr>
        <w:tc>
          <w:tcPr>
            <w:tcW w:w="1828" w:type="dxa"/>
            <w:vAlign w:val="center"/>
          </w:tcPr>
          <w:p w14:paraId="18922DFF" w14:textId="77777777" w:rsidR="00937E44" w:rsidRPr="004471B7" w:rsidRDefault="00937E44" w:rsidP="005726A1">
            <w:pPr>
              <w:jc w:val="center"/>
              <w:rPr>
                <w:rFonts w:eastAsia="Verdana" w:cs="Arial"/>
                <w:sz w:val="18"/>
                <w:szCs w:val="18"/>
              </w:rPr>
            </w:pPr>
            <w:r w:rsidRPr="004471B7">
              <w:rPr>
                <w:rFonts w:eastAsia="Verdana" w:cs="Arial"/>
                <w:sz w:val="18"/>
                <w:szCs w:val="18"/>
              </w:rPr>
              <w:t>Lieve</w:t>
            </w:r>
          </w:p>
        </w:tc>
        <w:tc>
          <w:tcPr>
            <w:tcW w:w="5964" w:type="dxa"/>
            <w:vAlign w:val="center"/>
          </w:tcPr>
          <w:p w14:paraId="3AFB6116" w14:textId="77777777" w:rsidR="00937E44" w:rsidRPr="004471B7" w:rsidRDefault="00937E44" w:rsidP="005726A1">
            <w:pPr>
              <w:rPr>
                <w:rFonts w:eastAsia="Verdana" w:cs="Arial"/>
                <w:sz w:val="18"/>
                <w:szCs w:val="18"/>
              </w:rPr>
            </w:pPr>
            <w:r w:rsidRPr="004471B7">
              <w:rPr>
                <w:rFonts w:eastAsia="Verdana" w:cs="Arial"/>
                <w:sz w:val="18"/>
                <w:szCs w:val="18"/>
              </w:rPr>
              <w:t xml:space="preserve">Infortunio o episodio di esposizione acuta con inabilità temporanea breve e rapidamente reversibile </w:t>
            </w:r>
          </w:p>
          <w:p w14:paraId="58C84D7A" w14:textId="77777777" w:rsidR="00937E44" w:rsidRPr="004471B7" w:rsidRDefault="00937E44" w:rsidP="005726A1">
            <w:pPr>
              <w:rPr>
                <w:rFonts w:eastAsia="Verdana" w:cs="Arial"/>
                <w:sz w:val="18"/>
                <w:szCs w:val="18"/>
              </w:rPr>
            </w:pPr>
            <w:r w:rsidRPr="004471B7">
              <w:rPr>
                <w:rFonts w:eastAsia="Verdana" w:cs="Arial"/>
                <w:sz w:val="18"/>
                <w:szCs w:val="18"/>
              </w:rPr>
              <w:t>Esposizione cronica con effetti rapidamente reversibili.</w:t>
            </w:r>
          </w:p>
        </w:tc>
        <w:tc>
          <w:tcPr>
            <w:tcW w:w="1842" w:type="dxa"/>
            <w:vAlign w:val="center"/>
          </w:tcPr>
          <w:p w14:paraId="17511BE9"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1</w:t>
            </w:r>
          </w:p>
        </w:tc>
      </w:tr>
      <w:tr w:rsidR="00D001D7" w:rsidRPr="00C57A38" w14:paraId="6FEC80CB" w14:textId="77777777" w:rsidTr="00D4663C">
        <w:trPr>
          <w:trHeight w:val="514"/>
          <w:jc w:val="center"/>
        </w:trPr>
        <w:tc>
          <w:tcPr>
            <w:tcW w:w="1828" w:type="dxa"/>
            <w:vAlign w:val="center"/>
          </w:tcPr>
          <w:p w14:paraId="64E747F8" w14:textId="77777777" w:rsidR="00937E44" w:rsidRPr="004471B7" w:rsidRDefault="00937E44" w:rsidP="005726A1">
            <w:pPr>
              <w:jc w:val="center"/>
              <w:rPr>
                <w:rFonts w:eastAsia="Verdana" w:cs="Arial"/>
                <w:sz w:val="18"/>
                <w:szCs w:val="18"/>
              </w:rPr>
            </w:pPr>
            <w:r w:rsidRPr="004471B7">
              <w:rPr>
                <w:rFonts w:eastAsia="Verdana" w:cs="Arial"/>
                <w:sz w:val="18"/>
                <w:szCs w:val="18"/>
              </w:rPr>
              <w:t>Modesto</w:t>
            </w:r>
          </w:p>
        </w:tc>
        <w:tc>
          <w:tcPr>
            <w:tcW w:w="5964" w:type="dxa"/>
            <w:vAlign w:val="center"/>
          </w:tcPr>
          <w:p w14:paraId="17C0ED6E" w14:textId="77777777" w:rsidR="00937E44" w:rsidRPr="004471B7" w:rsidRDefault="00937E44" w:rsidP="005726A1">
            <w:pPr>
              <w:rPr>
                <w:rFonts w:eastAsia="Verdana" w:cs="Arial"/>
                <w:sz w:val="18"/>
                <w:szCs w:val="18"/>
              </w:rPr>
            </w:pPr>
            <w:r w:rsidRPr="004471B7">
              <w:rPr>
                <w:rFonts w:eastAsia="Verdana" w:cs="Arial"/>
                <w:sz w:val="18"/>
                <w:szCs w:val="18"/>
              </w:rPr>
              <w:t>Infortunio o episodio di esposizione acuta con inabilità temporanea anche lunga ma reversibile.</w:t>
            </w:r>
          </w:p>
          <w:p w14:paraId="5F6163DC" w14:textId="77777777" w:rsidR="00937E44" w:rsidRPr="004471B7" w:rsidRDefault="00937E44" w:rsidP="005726A1">
            <w:pPr>
              <w:rPr>
                <w:rFonts w:eastAsia="Verdana" w:cs="Arial"/>
                <w:sz w:val="18"/>
                <w:szCs w:val="18"/>
              </w:rPr>
            </w:pPr>
            <w:r w:rsidRPr="004471B7">
              <w:rPr>
                <w:rFonts w:eastAsia="Verdana" w:cs="Arial"/>
                <w:sz w:val="18"/>
                <w:szCs w:val="18"/>
              </w:rPr>
              <w:t xml:space="preserve">Esposizione cronica con effetti reversibili. </w:t>
            </w:r>
          </w:p>
        </w:tc>
        <w:tc>
          <w:tcPr>
            <w:tcW w:w="1842" w:type="dxa"/>
            <w:vAlign w:val="center"/>
          </w:tcPr>
          <w:p w14:paraId="3640D307"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2</w:t>
            </w:r>
          </w:p>
        </w:tc>
      </w:tr>
      <w:tr w:rsidR="00D001D7" w:rsidRPr="00C57A38" w14:paraId="314788DB" w14:textId="77777777" w:rsidTr="00D4663C">
        <w:trPr>
          <w:trHeight w:val="708"/>
          <w:jc w:val="center"/>
        </w:trPr>
        <w:tc>
          <w:tcPr>
            <w:tcW w:w="1828" w:type="dxa"/>
            <w:vAlign w:val="center"/>
          </w:tcPr>
          <w:p w14:paraId="5F15D000" w14:textId="77777777" w:rsidR="00937E44" w:rsidRPr="004471B7" w:rsidRDefault="00937E44" w:rsidP="005726A1">
            <w:pPr>
              <w:jc w:val="center"/>
              <w:rPr>
                <w:rFonts w:eastAsia="Verdana" w:cs="Arial"/>
                <w:sz w:val="18"/>
                <w:szCs w:val="18"/>
              </w:rPr>
            </w:pPr>
            <w:r w:rsidRPr="004471B7">
              <w:rPr>
                <w:rFonts w:eastAsia="Verdana" w:cs="Arial"/>
                <w:sz w:val="18"/>
                <w:szCs w:val="18"/>
              </w:rPr>
              <w:t>Significativo</w:t>
            </w:r>
          </w:p>
        </w:tc>
        <w:tc>
          <w:tcPr>
            <w:tcW w:w="5964" w:type="dxa"/>
            <w:vAlign w:val="center"/>
          </w:tcPr>
          <w:p w14:paraId="62D96B56" w14:textId="77777777" w:rsidR="00937E44" w:rsidRPr="004471B7" w:rsidRDefault="00937E44" w:rsidP="005726A1">
            <w:pPr>
              <w:rPr>
                <w:rFonts w:eastAsia="Verdana" w:cs="Arial"/>
                <w:sz w:val="18"/>
                <w:szCs w:val="18"/>
              </w:rPr>
            </w:pPr>
            <w:r w:rsidRPr="004471B7">
              <w:rPr>
                <w:rFonts w:eastAsia="Verdana" w:cs="Arial"/>
                <w:sz w:val="18"/>
                <w:szCs w:val="18"/>
              </w:rPr>
              <w:t>Infortunio o episodio di esposizione acuta con effetti di invalidità permanente parziale.</w:t>
            </w:r>
          </w:p>
          <w:p w14:paraId="49F7AC31" w14:textId="77777777" w:rsidR="00937E44" w:rsidRPr="004471B7" w:rsidRDefault="00937E44" w:rsidP="005726A1">
            <w:pPr>
              <w:rPr>
                <w:rFonts w:eastAsia="Verdana" w:cs="Arial"/>
                <w:sz w:val="18"/>
                <w:szCs w:val="18"/>
              </w:rPr>
            </w:pPr>
            <w:r w:rsidRPr="004471B7">
              <w:rPr>
                <w:rFonts w:eastAsia="Verdana" w:cs="Arial"/>
                <w:sz w:val="18"/>
                <w:szCs w:val="18"/>
              </w:rPr>
              <w:t>Esposizione cronica con effetti irreversibili e/o parzialmente invalidanti</w:t>
            </w:r>
          </w:p>
        </w:tc>
        <w:tc>
          <w:tcPr>
            <w:tcW w:w="1842" w:type="dxa"/>
            <w:vAlign w:val="center"/>
          </w:tcPr>
          <w:p w14:paraId="3D95A77F"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3</w:t>
            </w:r>
          </w:p>
        </w:tc>
      </w:tr>
      <w:tr w:rsidR="00D001D7" w:rsidRPr="00C57A38" w14:paraId="4614B098" w14:textId="77777777" w:rsidTr="00D4663C">
        <w:trPr>
          <w:trHeight w:val="551"/>
          <w:jc w:val="center"/>
        </w:trPr>
        <w:tc>
          <w:tcPr>
            <w:tcW w:w="1828" w:type="dxa"/>
            <w:vAlign w:val="center"/>
          </w:tcPr>
          <w:p w14:paraId="205A0B9B" w14:textId="77777777" w:rsidR="00937E44" w:rsidRPr="004471B7" w:rsidRDefault="00937E44" w:rsidP="005726A1">
            <w:pPr>
              <w:jc w:val="center"/>
              <w:rPr>
                <w:rFonts w:eastAsia="Verdana" w:cs="Arial"/>
                <w:sz w:val="18"/>
                <w:szCs w:val="18"/>
              </w:rPr>
            </w:pPr>
            <w:r w:rsidRPr="004471B7">
              <w:rPr>
                <w:rFonts w:eastAsia="Verdana" w:cs="Arial"/>
                <w:sz w:val="18"/>
                <w:szCs w:val="18"/>
              </w:rPr>
              <w:t>Grave</w:t>
            </w:r>
          </w:p>
        </w:tc>
        <w:tc>
          <w:tcPr>
            <w:tcW w:w="5964" w:type="dxa"/>
            <w:vAlign w:val="center"/>
          </w:tcPr>
          <w:p w14:paraId="397C0F2D" w14:textId="77777777" w:rsidR="00937E44" w:rsidRPr="004471B7" w:rsidRDefault="00937E44" w:rsidP="005726A1">
            <w:pPr>
              <w:rPr>
                <w:rFonts w:eastAsia="Verdana" w:cs="Arial"/>
                <w:sz w:val="18"/>
                <w:szCs w:val="18"/>
              </w:rPr>
            </w:pPr>
            <w:r w:rsidRPr="004471B7">
              <w:rPr>
                <w:rFonts w:eastAsia="Verdana" w:cs="Arial"/>
                <w:sz w:val="18"/>
                <w:szCs w:val="18"/>
              </w:rPr>
              <w:t xml:space="preserve">Infortunio o episodio di esposizione acuta con effetti letali o di invalidità totale. </w:t>
            </w:r>
          </w:p>
          <w:p w14:paraId="675F1154" w14:textId="77777777" w:rsidR="00937E44" w:rsidRPr="004471B7" w:rsidRDefault="00937E44" w:rsidP="005726A1">
            <w:pPr>
              <w:rPr>
                <w:rFonts w:eastAsia="Verdana" w:cs="Arial"/>
                <w:sz w:val="18"/>
                <w:szCs w:val="18"/>
              </w:rPr>
            </w:pPr>
            <w:r w:rsidRPr="004471B7">
              <w:rPr>
                <w:rFonts w:eastAsia="Verdana" w:cs="Arial"/>
                <w:sz w:val="18"/>
                <w:szCs w:val="18"/>
              </w:rPr>
              <w:t>Esposizione cronica con effetti letali e/o totalmente invalidanti</w:t>
            </w:r>
          </w:p>
        </w:tc>
        <w:tc>
          <w:tcPr>
            <w:tcW w:w="1842" w:type="dxa"/>
            <w:vAlign w:val="center"/>
          </w:tcPr>
          <w:p w14:paraId="4528B781" w14:textId="77777777" w:rsidR="00937E44" w:rsidRPr="004471B7" w:rsidRDefault="00937E44" w:rsidP="005726A1">
            <w:pPr>
              <w:jc w:val="center"/>
              <w:rPr>
                <w:rFonts w:eastAsia="Verdana" w:cs="Arial"/>
                <w:b/>
                <w:bCs/>
                <w:sz w:val="18"/>
                <w:szCs w:val="18"/>
              </w:rPr>
            </w:pPr>
            <w:r w:rsidRPr="004471B7">
              <w:rPr>
                <w:rFonts w:eastAsia="Verdana" w:cs="Arial"/>
                <w:b/>
                <w:bCs/>
                <w:sz w:val="18"/>
                <w:szCs w:val="18"/>
              </w:rPr>
              <w:t>4</w:t>
            </w:r>
          </w:p>
        </w:tc>
      </w:tr>
    </w:tbl>
    <w:p w14:paraId="22C7A42B" w14:textId="77777777" w:rsidR="00937E44" w:rsidRPr="00795CE5" w:rsidRDefault="00937E44" w:rsidP="00937E44">
      <w:pPr>
        <w:rPr>
          <w:rFonts w:cs="Arial"/>
          <w:sz w:val="20"/>
          <w:szCs w:val="20"/>
        </w:rPr>
      </w:pPr>
    </w:p>
    <w:p w14:paraId="57F1FEC5" w14:textId="1B67C940" w:rsidR="00937E44" w:rsidRPr="00795CE5" w:rsidRDefault="00937E44" w:rsidP="00D4663C">
      <w:pPr>
        <w:tabs>
          <w:tab w:val="left" w:pos="4395"/>
        </w:tabs>
        <w:spacing w:line="360" w:lineRule="auto"/>
        <w:rPr>
          <w:rFonts w:cs="Arial"/>
          <w:sz w:val="20"/>
          <w:szCs w:val="20"/>
        </w:rPr>
      </w:pPr>
      <w:r w:rsidRPr="00795CE5">
        <w:rPr>
          <w:rFonts w:cs="Arial"/>
          <w:sz w:val="20"/>
          <w:szCs w:val="20"/>
        </w:rPr>
        <w:t>Combinando le due scale in una matrice si ottiene la Matrice Dei Rischi, nella quale ad ogni casella corrisponde una determinata combinazione di probabilità/entità dei danni.</w:t>
      </w:r>
      <w:r w:rsidR="00C57A38">
        <w:rPr>
          <w:rFonts w:cs="Arial"/>
          <w:sz w:val="20"/>
          <w:szCs w:val="20"/>
        </w:rPr>
        <w:t xml:space="preserve"> </w:t>
      </w:r>
      <w:r w:rsidRPr="00795CE5">
        <w:rPr>
          <w:rFonts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Default="00D001D7" w:rsidP="00937E44">
      <w:pPr>
        <w:rPr>
          <w:rFonts w:cs="Arial"/>
          <w:sz w:val="20"/>
          <w:szCs w:val="20"/>
        </w:rPr>
      </w:pPr>
    </w:p>
    <w:p w14:paraId="4DDD521D" w14:textId="3C200989" w:rsidR="00C57A38" w:rsidRDefault="006D2543" w:rsidP="00937E44">
      <w:pPr>
        <w:rPr>
          <w:rFonts w:cs="Arial"/>
          <w:sz w:val="20"/>
          <w:szCs w:val="20"/>
        </w:rPr>
      </w:pPr>
      <w:r>
        <w:rPr>
          <w:rFonts w:cs="Arial"/>
          <w:sz w:val="20"/>
          <w:szCs w:val="20"/>
        </w:rPr>
        <w:t xml:space="preserve">Si riportano nella tabella </w:t>
      </w:r>
      <w:r w:rsidR="00FA45E6">
        <w:rPr>
          <w:rFonts w:cs="Arial"/>
          <w:sz w:val="20"/>
          <w:szCs w:val="20"/>
        </w:rPr>
        <w:t xml:space="preserve">che segue, i livelli R relativi ai rischi da interferenza </w:t>
      </w:r>
      <w:proofErr w:type="gramStart"/>
      <w:r w:rsidR="00FA45E6">
        <w:rPr>
          <w:rFonts w:cs="Arial"/>
          <w:sz w:val="20"/>
          <w:szCs w:val="20"/>
        </w:rPr>
        <w:t>standard  valutati</w:t>
      </w:r>
      <w:proofErr w:type="gramEnd"/>
      <w:r w:rsidR="00FA45E6">
        <w:rPr>
          <w:rFonts w:cs="Arial"/>
          <w:sz w:val="20"/>
          <w:szCs w:val="20"/>
        </w:rPr>
        <w:t xml:space="preserve"> </w:t>
      </w:r>
      <w:r w:rsidR="008A3055">
        <w:rPr>
          <w:rFonts w:cs="Arial"/>
          <w:sz w:val="20"/>
          <w:szCs w:val="20"/>
        </w:rPr>
        <w:t>e le conseguenti misure di prevenzione e protezione da adottare.</w:t>
      </w:r>
    </w:p>
    <w:p w14:paraId="7BDE52B4" w14:textId="77777777" w:rsidR="008A3055" w:rsidRDefault="008A3055" w:rsidP="00937E44">
      <w:pPr>
        <w:rPr>
          <w:rFonts w:cs="Arial"/>
          <w:sz w:val="20"/>
          <w:szCs w:val="20"/>
        </w:rPr>
      </w:pPr>
    </w:p>
    <w:p w14:paraId="71D2C671" w14:textId="03B4C3C8" w:rsidR="00C57A38" w:rsidRPr="00795CE5" w:rsidRDefault="00C57A38" w:rsidP="00937E44">
      <w:pPr>
        <w:rPr>
          <w:rFonts w:cs="Arial"/>
          <w:sz w:val="20"/>
          <w:szCs w:val="20"/>
        </w:rPr>
      </w:pPr>
      <w:r w:rsidRPr="004471B7">
        <w:rPr>
          <w:rFonts w:cs="Arial"/>
          <w:sz w:val="20"/>
          <w:szCs w:val="20"/>
          <w:highlight w:val="yellow"/>
        </w:rPr>
        <w:t>DA COMPILARSI A CURA DEL FORNIT</w:t>
      </w:r>
      <w:r w:rsidR="001A2584">
        <w:rPr>
          <w:rFonts w:cs="Arial"/>
          <w:sz w:val="20"/>
          <w:szCs w:val="20"/>
          <w:highlight w:val="yellow"/>
        </w:rPr>
        <w:t>O</w:t>
      </w:r>
      <w:r w:rsidRPr="004471B7">
        <w:rPr>
          <w:rFonts w:cs="Arial"/>
          <w:sz w:val="20"/>
          <w:szCs w:val="20"/>
          <w:highlight w:val="yellow"/>
        </w:rPr>
        <w:t>RE IN RELAZIONE AI RISCHI EFFETTIVI DI INTERFERENZA CON LE SUE ATTIVITA’</w:t>
      </w:r>
    </w:p>
    <w:p w14:paraId="5E60EA8A" w14:textId="47129463" w:rsidR="00D001D7" w:rsidRPr="00795CE5" w:rsidRDefault="00D001D7" w:rsidP="00937E44">
      <w:pPr>
        <w:rPr>
          <w:rFonts w:cs="Arial"/>
          <w:sz w:val="20"/>
          <w:szCs w:val="20"/>
        </w:rPr>
      </w:pPr>
    </w:p>
    <w:tbl>
      <w:tblPr>
        <w:tblStyle w:val="Grigliatabella"/>
        <w:tblW w:w="9918" w:type="dxa"/>
        <w:tblLayout w:type="fixed"/>
        <w:tblLook w:val="04A0" w:firstRow="1" w:lastRow="0" w:firstColumn="1" w:lastColumn="0" w:noHBand="0" w:noVBand="1"/>
      </w:tblPr>
      <w:tblGrid>
        <w:gridCol w:w="704"/>
        <w:gridCol w:w="2126"/>
        <w:gridCol w:w="1843"/>
        <w:gridCol w:w="550"/>
        <w:gridCol w:w="550"/>
        <w:gridCol w:w="550"/>
        <w:gridCol w:w="2036"/>
        <w:gridCol w:w="1559"/>
      </w:tblGrid>
      <w:tr w:rsidR="00014D6E" w:rsidRPr="00795CE5" w14:paraId="745AD567" w14:textId="77777777" w:rsidTr="00014D6E">
        <w:tc>
          <w:tcPr>
            <w:tcW w:w="9918" w:type="dxa"/>
            <w:gridSpan w:val="8"/>
            <w:shd w:val="clear" w:color="auto" w:fill="BFBFBF" w:themeFill="background1" w:themeFillShade="BF"/>
          </w:tcPr>
          <w:p w14:paraId="459EB38C" w14:textId="4BEF8073" w:rsidR="00014D6E" w:rsidRPr="00795CE5" w:rsidRDefault="00014D6E"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831136" w:rsidRPr="00795CE5" w14:paraId="494B7A1F" w14:textId="77777777" w:rsidTr="00014D6E">
        <w:tc>
          <w:tcPr>
            <w:tcW w:w="704" w:type="dxa"/>
            <w:shd w:val="clear" w:color="auto" w:fill="BFBFBF" w:themeFill="background1" w:themeFillShade="BF"/>
          </w:tcPr>
          <w:p w14:paraId="12B9E746" w14:textId="6F126623" w:rsidR="00831136" w:rsidRPr="00795CE5" w:rsidRDefault="00014D6E" w:rsidP="00170A98">
            <w:pPr>
              <w:rPr>
                <w:rFonts w:cs="Arial"/>
                <w:b/>
                <w:sz w:val="20"/>
                <w:szCs w:val="20"/>
              </w:rPr>
            </w:pPr>
            <w:r>
              <w:rPr>
                <w:rFonts w:cs="Arial"/>
                <w:b/>
                <w:sz w:val="20"/>
                <w:szCs w:val="20"/>
              </w:rPr>
              <w:lastRenderedPageBreak/>
              <w:t>Fase</w:t>
            </w:r>
          </w:p>
        </w:tc>
        <w:tc>
          <w:tcPr>
            <w:tcW w:w="2126" w:type="dxa"/>
            <w:shd w:val="clear" w:color="auto" w:fill="BFBFBF" w:themeFill="background1" w:themeFillShade="BF"/>
          </w:tcPr>
          <w:p w14:paraId="5BB9BE90" w14:textId="07C7B00F" w:rsidR="00831136" w:rsidRPr="00795CE5" w:rsidRDefault="00831136" w:rsidP="00170A98">
            <w:pPr>
              <w:rPr>
                <w:rFonts w:cs="Arial"/>
                <w:b/>
                <w:sz w:val="20"/>
                <w:szCs w:val="20"/>
              </w:rPr>
            </w:pPr>
            <w:r w:rsidRPr="00795CE5">
              <w:rPr>
                <w:rFonts w:cs="Arial"/>
                <w:b/>
                <w:sz w:val="20"/>
                <w:szCs w:val="20"/>
              </w:rPr>
              <w:t>PERICOLI</w:t>
            </w:r>
          </w:p>
        </w:tc>
        <w:tc>
          <w:tcPr>
            <w:tcW w:w="1843" w:type="dxa"/>
            <w:shd w:val="clear" w:color="auto" w:fill="BFBFBF" w:themeFill="background1" w:themeFillShade="BF"/>
          </w:tcPr>
          <w:p w14:paraId="7FD074BF" w14:textId="77777777" w:rsidR="00831136" w:rsidRPr="00795CE5" w:rsidRDefault="00831136" w:rsidP="00170A98">
            <w:pPr>
              <w:rPr>
                <w:rFonts w:cs="Arial"/>
                <w:b/>
                <w:sz w:val="20"/>
                <w:szCs w:val="20"/>
              </w:rPr>
            </w:pPr>
            <w:r w:rsidRPr="00795CE5">
              <w:rPr>
                <w:rFonts w:cs="Arial"/>
                <w:b/>
                <w:sz w:val="20"/>
                <w:szCs w:val="20"/>
              </w:rPr>
              <w:t>TIPOLOGIA RISCHIO</w:t>
            </w:r>
          </w:p>
        </w:tc>
        <w:tc>
          <w:tcPr>
            <w:tcW w:w="550" w:type="dxa"/>
            <w:shd w:val="clear" w:color="auto" w:fill="BFBFBF" w:themeFill="background1" w:themeFillShade="BF"/>
          </w:tcPr>
          <w:p w14:paraId="7B1BCCCD" w14:textId="77777777" w:rsidR="00831136" w:rsidRPr="00795CE5" w:rsidRDefault="00831136" w:rsidP="00170A98">
            <w:pPr>
              <w:rPr>
                <w:rFonts w:cs="Arial"/>
                <w:b/>
                <w:sz w:val="20"/>
                <w:szCs w:val="20"/>
              </w:rPr>
            </w:pPr>
            <w:r w:rsidRPr="00795CE5">
              <w:rPr>
                <w:rFonts w:cs="Arial"/>
                <w:b/>
                <w:sz w:val="20"/>
                <w:szCs w:val="20"/>
              </w:rPr>
              <w:t>P</w:t>
            </w:r>
          </w:p>
        </w:tc>
        <w:tc>
          <w:tcPr>
            <w:tcW w:w="550" w:type="dxa"/>
            <w:shd w:val="clear" w:color="auto" w:fill="BFBFBF" w:themeFill="background1" w:themeFillShade="BF"/>
          </w:tcPr>
          <w:p w14:paraId="748CD9C4" w14:textId="77777777" w:rsidR="00831136" w:rsidRPr="00795CE5" w:rsidRDefault="00831136" w:rsidP="00170A98">
            <w:pPr>
              <w:rPr>
                <w:rFonts w:cs="Arial"/>
                <w:b/>
                <w:sz w:val="20"/>
                <w:szCs w:val="20"/>
              </w:rPr>
            </w:pPr>
            <w:r w:rsidRPr="00795CE5">
              <w:rPr>
                <w:rFonts w:cs="Arial"/>
                <w:b/>
                <w:sz w:val="20"/>
                <w:szCs w:val="20"/>
              </w:rPr>
              <w:t>D</w:t>
            </w:r>
          </w:p>
        </w:tc>
        <w:tc>
          <w:tcPr>
            <w:tcW w:w="550" w:type="dxa"/>
            <w:shd w:val="clear" w:color="auto" w:fill="BFBFBF" w:themeFill="background1" w:themeFillShade="BF"/>
          </w:tcPr>
          <w:p w14:paraId="5A8B39CD" w14:textId="77777777" w:rsidR="00831136" w:rsidRPr="00795CE5" w:rsidRDefault="00831136" w:rsidP="00170A98">
            <w:pPr>
              <w:rPr>
                <w:rFonts w:cs="Arial"/>
                <w:b/>
                <w:sz w:val="20"/>
                <w:szCs w:val="20"/>
              </w:rPr>
            </w:pPr>
            <w:r w:rsidRPr="00795CE5">
              <w:rPr>
                <w:rFonts w:cs="Arial"/>
                <w:b/>
                <w:sz w:val="20"/>
                <w:szCs w:val="20"/>
              </w:rPr>
              <w:t>R</w:t>
            </w:r>
          </w:p>
        </w:tc>
        <w:tc>
          <w:tcPr>
            <w:tcW w:w="2036" w:type="dxa"/>
            <w:shd w:val="clear" w:color="auto" w:fill="BFBFBF" w:themeFill="background1" w:themeFillShade="BF"/>
          </w:tcPr>
          <w:p w14:paraId="2A354238" w14:textId="77777777" w:rsidR="00831136" w:rsidRPr="00795CE5" w:rsidRDefault="00831136" w:rsidP="00170A98">
            <w:pPr>
              <w:rPr>
                <w:rFonts w:cs="Arial"/>
                <w:b/>
                <w:sz w:val="20"/>
                <w:szCs w:val="20"/>
              </w:rPr>
            </w:pPr>
            <w:r w:rsidRPr="00795CE5">
              <w:rPr>
                <w:rFonts w:cs="Arial"/>
                <w:b/>
                <w:sz w:val="20"/>
                <w:szCs w:val="20"/>
              </w:rPr>
              <w:t>MISURE PREVENZIONE</w:t>
            </w:r>
          </w:p>
        </w:tc>
        <w:tc>
          <w:tcPr>
            <w:tcW w:w="1559" w:type="dxa"/>
            <w:shd w:val="clear" w:color="auto" w:fill="BFBFBF" w:themeFill="background1" w:themeFillShade="BF"/>
          </w:tcPr>
          <w:p w14:paraId="583A2287" w14:textId="77777777" w:rsidR="00831136" w:rsidRPr="00795CE5" w:rsidRDefault="00831136" w:rsidP="00170A98">
            <w:pPr>
              <w:rPr>
                <w:rFonts w:cs="Arial"/>
                <w:b/>
                <w:sz w:val="20"/>
                <w:szCs w:val="20"/>
              </w:rPr>
            </w:pPr>
            <w:r w:rsidRPr="00795CE5">
              <w:rPr>
                <w:rFonts w:cs="Arial"/>
                <w:b/>
                <w:sz w:val="20"/>
                <w:szCs w:val="20"/>
              </w:rPr>
              <w:t>SOGGETTO ATTUATORE</w:t>
            </w:r>
          </w:p>
        </w:tc>
      </w:tr>
      <w:tr w:rsidR="002C1822" w:rsidRPr="00611860" w14:paraId="5684D4D1" w14:textId="77777777" w:rsidTr="00646023">
        <w:tc>
          <w:tcPr>
            <w:tcW w:w="9918" w:type="dxa"/>
            <w:gridSpan w:val="8"/>
          </w:tcPr>
          <w:p w14:paraId="2C6C6C55" w14:textId="486B7F31" w:rsidR="002C1822" w:rsidRPr="002C1822" w:rsidRDefault="002C1822" w:rsidP="002C1822">
            <w:pPr>
              <w:jc w:val="center"/>
              <w:rPr>
                <w:rFonts w:cs="Arial"/>
                <w:b/>
                <w:bCs/>
                <w:sz w:val="20"/>
                <w:szCs w:val="20"/>
              </w:rPr>
            </w:pPr>
            <w:r w:rsidRPr="002C1822">
              <w:rPr>
                <w:rFonts w:cs="Arial"/>
                <w:b/>
                <w:bCs/>
                <w:sz w:val="20"/>
                <w:szCs w:val="20"/>
              </w:rPr>
              <w:t>Ambiente di Lavoro</w:t>
            </w:r>
          </w:p>
        </w:tc>
      </w:tr>
      <w:tr w:rsidR="00831136" w:rsidRPr="00611860" w14:paraId="503CDC4B" w14:textId="77777777" w:rsidTr="00014D6E">
        <w:tc>
          <w:tcPr>
            <w:tcW w:w="704" w:type="dxa"/>
          </w:tcPr>
          <w:p w14:paraId="40F4C417" w14:textId="275AAD66" w:rsidR="00831136" w:rsidRDefault="00831136" w:rsidP="006133E7">
            <w:pPr>
              <w:jc w:val="left"/>
              <w:rPr>
                <w:rFonts w:cs="Arial"/>
                <w:sz w:val="20"/>
                <w:szCs w:val="20"/>
              </w:rPr>
            </w:pPr>
          </w:p>
        </w:tc>
        <w:tc>
          <w:tcPr>
            <w:tcW w:w="2126" w:type="dxa"/>
          </w:tcPr>
          <w:p w14:paraId="74344AE2" w14:textId="7679B63E" w:rsidR="00831136" w:rsidRPr="00AA2FB4" w:rsidRDefault="00831136" w:rsidP="006133E7">
            <w:pPr>
              <w:jc w:val="left"/>
              <w:rPr>
                <w:rFonts w:cs="Arial"/>
                <w:sz w:val="20"/>
                <w:szCs w:val="20"/>
              </w:rPr>
            </w:pPr>
            <w:r>
              <w:rPr>
                <w:rFonts w:cs="Arial"/>
                <w:sz w:val="20"/>
                <w:szCs w:val="20"/>
              </w:rPr>
              <w:t>Attraversamento aree e spazi comuni con mezzi di trasporto</w:t>
            </w:r>
            <w:r w:rsidR="0007010F">
              <w:rPr>
                <w:rFonts w:cs="Arial"/>
                <w:sz w:val="20"/>
                <w:szCs w:val="20"/>
              </w:rPr>
              <w:t>/muletti</w:t>
            </w:r>
          </w:p>
        </w:tc>
        <w:tc>
          <w:tcPr>
            <w:tcW w:w="1843" w:type="dxa"/>
          </w:tcPr>
          <w:p w14:paraId="7664B045" w14:textId="47BF33B3" w:rsidR="00831136" w:rsidRDefault="00831136" w:rsidP="006133E7">
            <w:pPr>
              <w:widowControl w:val="0"/>
              <w:tabs>
                <w:tab w:val="left" w:pos="4253"/>
                <w:tab w:val="left" w:leader="underscore" w:pos="7088"/>
              </w:tabs>
              <w:jc w:val="left"/>
              <w:rPr>
                <w:rFonts w:cs="Arial"/>
                <w:sz w:val="20"/>
                <w:szCs w:val="20"/>
              </w:rPr>
            </w:pPr>
            <w:r>
              <w:rPr>
                <w:rFonts w:cs="Arial"/>
                <w:sz w:val="20"/>
                <w:szCs w:val="20"/>
              </w:rPr>
              <w:t>-Investimento</w:t>
            </w:r>
          </w:p>
          <w:p w14:paraId="086AAB11" w14:textId="0D2F31B2" w:rsidR="00831136" w:rsidRDefault="00831136" w:rsidP="006133E7">
            <w:pPr>
              <w:widowControl w:val="0"/>
              <w:tabs>
                <w:tab w:val="left" w:pos="4253"/>
                <w:tab w:val="left" w:leader="underscore" w:pos="7088"/>
              </w:tabs>
              <w:jc w:val="left"/>
              <w:rPr>
                <w:rFonts w:cs="Arial"/>
                <w:sz w:val="20"/>
                <w:szCs w:val="20"/>
              </w:rPr>
            </w:pPr>
            <w:r>
              <w:rPr>
                <w:rFonts w:cs="Arial"/>
                <w:sz w:val="20"/>
                <w:szCs w:val="20"/>
              </w:rPr>
              <w:t xml:space="preserve">-Urti </w:t>
            </w:r>
          </w:p>
          <w:p w14:paraId="1529B55E" w14:textId="66924112" w:rsidR="00831136" w:rsidRPr="00AA2FB4" w:rsidRDefault="00831136" w:rsidP="006133E7">
            <w:pPr>
              <w:widowControl w:val="0"/>
              <w:tabs>
                <w:tab w:val="left" w:pos="4253"/>
                <w:tab w:val="left" w:leader="underscore" w:pos="7088"/>
              </w:tabs>
              <w:jc w:val="left"/>
              <w:rPr>
                <w:rFonts w:cs="Arial"/>
                <w:sz w:val="20"/>
                <w:szCs w:val="20"/>
              </w:rPr>
            </w:pPr>
            <w:r>
              <w:rPr>
                <w:rFonts w:cs="Arial"/>
                <w:sz w:val="20"/>
                <w:szCs w:val="20"/>
              </w:rPr>
              <w:t>-Schiacciamenti</w:t>
            </w:r>
          </w:p>
        </w:tc>
        <w:tc>
          <w:tcPr>
            <w:tcW w:w="550" w:type="dxa"/>
          </w:tcPr>
          <w:p w14:paraId="7C1F94F6" w14:textId="560A8C8C" w:rsidR="00831136" w:rsidRPr="00D4663C" w:rsidRDefault="00831136" w:rsidP="006133E7">
            <w:pPr>
              <w:jc w:val="left"/>
              <w:rPr>
                <w:rFonts w:cs="Arial"/>
                <w:sz w:val="20"/>
                <w:szCs w:val="20"/>
              </w:rPr>
            </w:pPr>
          </w:p>
        </w:tc>
        <w:tc>
          <w:tcPr>
            <w:tcW w:w="550" w:type="dxa"/>
          </w:tcPr>
          <w:p w14:paraId="62A29BF3" w14:textId="47850B2D" w:rsidR="00831136" w:rsidRPr="00D4663C" w:rsidRDefault="00831136" w:rsidP="006133E7">
            <w:pPr>
              <w:jc w:val="left"/>
              <w:rPr>
                <w:rFonts w:cs="Arial"/>
                <w:sz w:val="20"/>
                <w:szCs w:val="20"/>
              </w:rPr>
            </w:pPr>
          </w:p>
        </w:tc>
        <w:tc>
          <w:tcPr>
            <w:tcW w:w="550" w:type="dxa"/>
          </w:tcPr>
          <w:p w14:paraId="1345996A" w14:textId="07CC6681" w:rsidR="00831136" w:rsidRPr="00D4663C" w:rsidRDefault="00831136" w:rsidP="006133E7">
            <w:pPr>
              <w:jc w:val="left"/>
              <w:rPr>
                <w:rFonts w:cs="Arial"/>
                <w:sz w:val="20"/>
                <w:szCs w:val="20"/>
              </w:rPr>
            </w:pPr>
          </w:p>
        </w:tc>
        <w:tc>
          <w:tcPr>
            <w:tcW w:w="2036" w:type="dxa"/>
          </w:tcPr>
          <w:p w14:paraId="701B2CB4" w14:textId="706D2D64" w:rsidR="00831136" w:rsidRPr="00AA2FB4" w:rsidRDefault="00831136" w:rsidP="006133E7">
            <w:pPr>
              <w:jc w:val="left"/>
              <w:rPr>
                <w:rFonts w:cs="Arial"/>
                <w:sz w:val="20"/>
                <w:szCs w:val="20"/>
              </w:rPr>
            </w:pPr>
            <w:r w:rsidRPr="003E42E3">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w:t>
            </w:r>
          </w:p>
        </w:tc>
        <w:tc>
          <w:tcPr>
            <w:tcW w:w="1559" w:type="dxa"/>
          </w:tcPr>
          <w:p w14:paraId="5D8EF43E" w14:textId="4233F163" w:rsidR="00831136" w:rsidRPr="00D4663C" w:rsidRDefault="00831136" w:rsidP="006133E7">
            <w:pPr>
              <w:jc w:val="left"/>
              <w:rPr>
                <w:rFonts w:cs="Arial"/>
                <w:sz w:val="20"/>
                <w:szCs w:val="20"/>
              </w:rPr>
            </w:pPr>
            <w:r>
              <w:rPr>
                <w:rFonts w:cs="Arial"/>
                <w:sz w:val="20"/>
                <w:szCs w:val="20"/>
              </w:rPr>
              <w:t>Politecnico/</w:t>
            </w:r>
            <w:r w:rsidR="00C304F0" w:rsidRPr="00887DCA">
              <w:rPr>
                <w:rFonts w:cs="Arial"/>
                <w:sz w:val="20"/>
                <w:szCs w:val="20"/>
                <w:highlight w:val="yellow"/>
              </w:rPr>
              <w:t>F</w:t>
            </w:r>
            <w:r w:rsidRPr="00887DCA">
              <w:rPr>
                <w:rFonts w:cs="Arial"/>
                <w:sz w:val="20"/>
                <w:szCs w:val="20"/>
                <w:highlight w:val="yellow"/>
              </w:rPr>
              <w:t>ornitore</w:t>
            </w:r>
          </w:p>
        </w:tc>
      </w:tr>
      <w:tr w:rsidR="00831136" w:rsidRPr="00611860" w14:paraId="1C708945" w14:textId="77777777" w:rsidTr="00014D6E">
        <w:tc>
          <w:tcPr>
            <w:tcW w:w="704" w:type="dxa"/>
          </w:tcPr>
          <w:p w14:paraId="63F2CEFD" w14:textId="5CBADD65" w:rsidR="00831136" w:rsidRPr="00AA2FB4" w:rsidRDefault="00831136" w:rsidP="006133E7">
            <w:pPr>
              <w:jc w:val="left"/>
              <w:rPr>
                <w:rFonts w:cs="Arial"/>
                <w:sz w:val="20"/>
                <w:szCs w:val="20"/>
              </w:rPr>
            </w:pPr>
          </w:p>
        </w:tc>
        <w:tc>
          <w:tcPr>
            <w:tcW w:w="2126" w:type="dxa"/>
          </w:tcPr>
          <w:p w14:paraId="3B84FE0F" w14:textId="77777777" w:rsidR="00831136" w:rsidRDefault="00831136" w:rsidP="006133E7">
            <w:pPr>
              <w:jc w:val="left"/>
              <w:rPr>
                <w:rFonts w:cs="Arial"/>
                <w:sz w:val="20"/>
                <w:szCs w:val="20"/>
              </w:rPr>
            </w:pPr>
            <w:r w:rsidRPr="00AA2FB4">
              <w:rPr>
                <w:rFonts w:cs="Arial"/>
                <w:sz w:val="20"/>
                <w:szCs w:val="20"/>
              </w:rPr>
              <w:t>Pavimenti irregolari, scivolosi, con ostacoli</w:t>
            </w:r>
          </w:p>
          <w:p w14:paraId="6F98D25F" w14:textId="12B5D767" w:rsidR="00A43607" w:rsidRPr="00AA2FB4" w:rsidRDefault="00A43607" w:rsidP="006133E7">
            <w:pPr>
              <w:jc w:val="left"/>
              <w:rPr>
                <w:rFonts w:cs="Arial"/>
                <w:sz w:val="20"/>
                <w:szCs w:val="20"/>
              </w:rPr>
            </w:pPr>
            <w:r w:rsidRPr="00795CE5">
              <w:rPr>
                <w:rFonts w:cs="Arial"/>
                <w:sz w:val="20"/>
                <w:szCs w:val="20"/>
              </w:rPr>
              <w:t>Pavimenti con presenza di piastre per ancoraggio a terra o copertura cunicoli</w:t>
            </w:r>
          </w:p>
        </w:tc>
        <w:tc>
          <w:tcPr>
            <w:tcW w:w="1843" w:type="dxa"/>
          </w:tcPr>
          <w:p w14:paraId="54CB81EB" w14:textId="77777777" w:rsidR="00831136" w:rsidRPr="00AA2FB4" w:rsidRDefault="00831136" w:rsidP="006133E7">
            <w:pPr>
              <w:widowControl w:val="0"/>
              <w:tabs>
                <w:tab w:val="left" w:pos="4253"/>
                <w:tab w:val="left" w:leader="underscore" w:pos="7088"/>
              </w:tabs>
              <w:jc w:val="left"/>
              <w:rPr>
                <w:rFonts w:cs="Arial"/>
                <w:sz w:val="20"/>
                <w:szCs w:val="20"/>
              </w:rPr>
            </w:pPr>
            <w:r w:rsidRPr="00AA2FB4">
              <w:rPr>
                <w:rFonts w:cs="Arial"/>
                <w:sz w:val="20"/>
                <w:szCs w:val="20"/>
              </w:rPr>
              <w:t>- Inciampo</w:t>
            </w:r>
          </w:p>
          <w:p w14:paraId="1E43F482" w14:textId="77777777" w:rsidR="00831136" w:rsidRPr="00AA2FB4" w:rsidRDefault="00831136" w:rsidP="006133E7">
            <w:pPr>
              <w:widowControl w:val="0"/>
              <w:tabs>
                <w:tab w:val="left" w:pos="4253"/>
                <w:tab w:val="left" w:leader="underscore" w:pos="7088"/>
              </w:tabs>
              <w:jc w:val="left"/>
              <w:rPr>
                <w:rFonts w:cs="Arial"/>
                <w:sz w:val="20"/>
                <w:szCs w:val="20"/>
              </w:rPr>
            </w:pPr>
            <w:r w:rsidRPr="00AA2FB4">
              <w:rPr>
                <w:rFonts w:cs="Arial"/>
                <w:sz w:val="20"/>
                <w:szCs w:val="20"/>
              </w:rPr>
              <w:t>- Scivolamento</w:t>
            </w:r>
          </w:p>
          <w:p w14:paraId="3007D46D" w14:textId="77777777" w:rsidR="00831136" w:rsidRPr="00AA2FB4" w:rsidRDefault="00831136" w:rsidP="006133E7">
            <w:pPr>
              <w:jc w:val="left"/>
              <w:rPr>
                <w:rFonts w:cs="Arial"/>
                <w:sz w:val="20"/>
                <w:szCs w:val="20"/>
              </w:rPr>
            </w:pPr>
            <w:r w:rsidRPr="00AA2FB4">
              <w:rPr>
                <w:rFonts w:cs="Arial"/>
                <w:sz w:val="20"/>
                <w:szCs w:val="20"/>
              </w:rPr>
              <w:t>- Caduta</w:t>
            </w:r>
          </w:p>
        </w:tc>
        <w:tc>
          <w:tcPr>
            <w:tcW w:w="550" w:type="dxa"/>
          </w:tcPr>
          <w:p w14:paraId="376D3217" w14:textId="75E673C1" w:rsidR="00831136" w:rsidRPr="00D4663C" w:rsidRDefault="00831136" w:rsidP="006133E7">
            <w:pPr>
              <w:jc w:val="left"/>
              <w:rPr>
                <w:rFonts w:cs="Arial"/>
                <w:sz w:val="20"/>
                <w:szCs w:val="20"/>
              </w:rPr>
            </w:pPr>
            <w:r w:rsidRPr="00D4663C">
              <w:rPr>
                <w:rFonts w:cs="Arial"/>
                <w:sz w:val="20"/>
                <w:szCs w:val="20"/>
              </w:rPr>
              <w:t>2</w:t>
            </w:r>
          </w:p>
        </w:tc>
        <w:tc>
          <w:tcPr>
            <w:tcW w:w="550" w:type="dxa"/>
          </w:tcPr>
          <w:p w14:paraId="732763AF" w14:textId="24F3A681" w:rsidR="00831136" w:rsidRPr="00D4663C" w:rsidRDefault="00831136" w:rsidP="006133E7">
            <w:pPr>
              <w:jc w:val="left"/>
              <w:rPr>
                <w:rFonts w:cs="Arial"/>
                <w:sz w:val="20"/>
                <w:szCs w:val="20"/>
              </w:rPr>
            </w:pPr>
            <w:r w:rsidRPr="00D4663C">
              <w:rPr>
                <w:rFonts w:cs="Arial"/>
                <w:sz w:val="20"/>
                <w:szCs w:val="20"/>
              </w:rPr>
              <w:t>1</w:t>
            </w:r>
          </w:p>
        </w:tc>
        <w:tc>
          <w:tcPr>
            <w:tcW w:w="550" w:type="dxa"/>
          </w:tcPr>
          <w:p w14:paraId="49282DC7" w14:textId="32477237" w:rsidR="00831136" w:rsidRPr="00D4663C" w:rsidRDefault="00831136" w:rsidP="006133E7">
            <w:pPr>
              <w:jc w:val="left"/>
              <w:rPr>
                <w:rFonts w:cs="Arial"/>
                <w:sz w:val="20"/>
                <w:szCs w:val="20"/>
              </w:rPr>
            </w:pPr>
            <w:r w:rsidRPr="00D4663C">
              <w:rPr>
                <w:rFonts w:cs="Arial"/>
                <w:sz w:val="20"/>
                <w:szCs w:val="20"/>
              </w:rPr>
              <w:t>2</w:t>
            </w:r>
          </w:p>
        </w:tc>
        <w:tc>
          <w:tcPr>
            <w:tcW w:w="2036" w:type="dxa"/>
          </w:tcPr>
          <w:p w14:paraId="7A61B275" w14:textId="424D5051" w:rsidR="00831136" w:rsidRDefault="00831136" w:rsidP="006133E7">
            <w:pPr>
              <w:jc w:val="left"/>
              <w:rPr>
                <w:rFonts w:cs="Arial"/>
                <w:sz w:val="20"/>
                <w:szCs w:val="20"/>
              </w:rPr>
            </w:pPr>
            <w:r w:rsidRPr="00AA2FB4">
              <w:rPr>
                <w:rFonts w:cs="Arial"/>
                <w:sz w:val="20"/>
                <w:szCs w:val="20"/>
              </w:rPr>
              <w:t xml:space="preserve">Delimitare le aree pericolose, pulire la pavimentazione, </w:t>
            </w:r>
          </w:p>
          <w:p w14:paraId="6920480C" w14:textId="0B190A3D" w:rsidR="00A43607" w:rsidRPr="00795CE5" w:rsidRDefault="00A43607" w:rsidP="00A43607">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w:t>
            </w:r>
            <w:r w:rsidR="00135BA5">
              <w:rPr>
                <w:rFonts w:cs="Arial"/>
                <w:sz w:val="20"/>
                <w:szCs w:val="20"/>
              </w:rPr>
              <w:t>,</w:t>
            </w:r>
            <w:r w:rsidRPr="00795CE5">
              <w:rPr>
                <w:rFonts w:cs="Arial"/>
                <w:sz w:val="20"/>
                <w:szCs w:val="20"/>
              </w:rPr>
              <w:t xml:space="preserve"> ostacoli</w:t>
            </w:r>
            <w:r w:rsidR="00135BA5">
              <w:rPr>
                <w:rFonts w:cs="Arial"/>
                <w:sz w:val="20"/>
                <w:szCs w:val="20"/>
              </w:rPr>
              <w:t xml:space="preserve"> o zone con sversamenti</w:t>
            </w:r>
          </w:p>
          <w:p w14:paraId="47F6FBA2" w14:textId="77777777" w:rsidR="00A43607" w:rsidRDefault="00A43607" w:rsidP="006133E7">
            <w:pPr>
              <w:jc w:val="left"/>
              <w:rPr>
                <w:rFonts w:cs="Arial"/>
                <w:sz w:val="20"/>
                <w:szCs w:val="20"/>
              </w:rPr>
            </w:pPr>
          </w:p>
          <w:p w14:paraId="25711937" w14:textId="65153A12" w:rsidR="00A43607" w:rsidRPr="00AA2FB4" w:rsidRDefault="00A43607" w:rsidP="006133E7">
            <w:pPr>
              <w:jc w:val="left"/>
              <w:rPr>
                <w:rFonts w:cs="Arial"/>
                <w:sz w:val="20"/>
                <w:szCs w:val="20"/>
              </w:rPr>
            </w:pPr>
          </w:p>
        </w:tc>
        <w:tc>
          <w:tcPr>
            <w:tcW w:w="1559" w:type="dxa"/>
          </w:tcPr>
          <w:p w14:paraId="7EE1185C" w14:textId="7692B7CE" w:rsidR="00831136" w:rsidRPr="00AA2FB4" w:rsidRDefault="00831136" w:rsidP="006133E7">
            <w:pPr>
              <w:jc w:val="left"/>
              <w:rPr>
                <w:rFonts w:cs="Arial"/>
                <w:sz w:val="20"/>
                <w:szCs w:val="20"/>
              </w:rPr>
            </w:pPr>
            <w:r w:rsidRPr="00D4663C">
              <w:rPr>
                <w:rFonts w:cs="Arial"/>
                <w:sz w:val="20"/>
                <w:szCs w:val="20"/>
              </w:rPr>
              <w:t>Politecnico</w:t>
            </w:r>
          </w:p>
        </w:tc>
      </w:tr>
      <w:tr w:rsidR="00831136" w:rsidRPr="00611860" w14:paraId="7283BA7A" w14:textId="77777777" w:rsidTr="00014D6E">
        <w:tc>
          <w:tcPr>
            <w:tcW w:w="704" w:type="dxa"/>
          </w:tcPr>
          <w:p w14:paraId="1301BD9C" w14:textId="13C45461" w:rsidR="00831136" w:rsidRPr="00795CE5" w:rsidRDefault="00A27B5F" w:rsidP="006133E7">
            <w:pPr>
              <w:jc w:val="left"/>
              <w:rPr>
                <w:rFonts w:cs="Arial"/>
                <w:sz w:val="20"/>
                <w:szCs w:val="20"/>
              </w:rPr>
            </w:pPr>
            <w:r>
              <w:rPr>
                <w:rFonts w:cs="Arial"/>
                <w:sz w:val="20"/>
                <w:szCs w:val="20"/>
              </w:rPr>
              <w:t>1,</w:t>
            </w:r>
            <w:r w:rsidR="00CA405B">
              <w:rPr>
                <w:rFonts w:cs="Arial"/>
                <w:sz w:val="20"/>
                <w:szCs w:val="20"/>
              </w:rPr>
              <w:t>2</w:t>
            </w:r>
            <w:r>
              <w:rPr>
                <w:rFonts w:cs="Arial"/>
                <w:sz w:val="20"/>
                <w:szCs w:val="20"/>
              </w:rPr>
              <w:t>,5</w:t>
            </w:r>
          </w:p>
        </w:tc>
        <w:tc>
          <w:tcPr>
            <w:tcW w:w="2126" w:type="dxa"/>
          </w:tcPr>
          <w:p w14:paraId="244EDBAF" w14:textId="69F1683F" w:rsidR="00831136" w:rsidRPr="00795CE5" w:rsidRDefault="00771C3D" w:rsidP="006133E7">
            <w:pPr>
              <w:jc w:val="left"/>
              <w:rPr>
                <w:rFonts w:cs="Arial"/>
                <w:sz w:val="20"/>
                <w:szCs w:val="20"/>
              </w:rPr>
            </w:pPr>
            <w:r>
              <w:rPr>
                <w:rFonts w:cs="Arial"/>
                <w:sz w:val="20"/>
                <w:szCs w:val="20"/>
              </w:rPr>
              <w:t xml:space="preserve">Attività in </w:t>
            </w:r>
            <w:r w:rsidR="00831136" w:rsidRPr="00795CE5">
              <w:rPr>
                <w:rFonts w:cs="Arial"/>
                <w:sz w:val="20"/>
                <w:szCs w:val="20"/>
              </w:rPr>
              <w:t>Spazi sopraelevati</w:t>
            </w:r>
            <w:r w:rsidR="00462F24">
              <w:rPr>
                <w:rFonts w:cs="Arial"/>
                <w:sz w:val="20"/>
                <w:szCs w:val="20"/>
              </w:rPr>
              <w:t>- lavoro in quota</w:t>
            </w:r>
          </w:p>
        </w:tc>
        <w:tc>
          <w:tcPr>
            <w:tcW w:w="1843" w:type="dxa"/>
          </w:tcPr>
          <w:p w14:paraId="0D045A65" w14:textId="679553B0" w:rsidR="00462F24" w:rsidRDefault="00831136" w:rsidP="006133E7">
            <w:pPr>
              <w:widowControl w:val="0"/>
              <w:tabs>
                <w:tab w:val="left" w:pos="4253"/>
                <w:tab w:val="left" w:leader="underscore" w:pos="7088"/>
              </w:tabs>
              <w:jc w:val="left"/>
              <w:rPr>
                <w:rFonts w:cs="Arial"/>
                <w:sz w:val="20"/>
                <w:szCs w:val="20"/>
              </w:rPr>
            </w:pPr>
            <w:r w:rsidRPr="003C179A">
              <w:rPr>
                <w:rFonts w:cs="Arial"/>
                <w:sz w:val="20"/>
                <w:szCs w:val="20"/>
              </w:rPr>
              <w:t>- Caduta dall’alto</w:t>
            </w:r>
          </w:p>
          <w:p w14:paraId="18088A4F" w14:textId="77777777" w:rsidR="00462F24" w:rsidRDefault="00462F24" w:rsidP="006133E7">
            <w:pPr>
              <w:widowControl w:val="0"/>
              <w:tabs>
                <w:tab w:val="left" w:pos="4253"/>
                <w:tab w:val="left" w:leader="underscore" w:pos="7088"/>
              </w:tabs>
              <w:jc w:val="left"/>
              <w:rPr>
                <w:rFonts w:cs="Arial"/>
                <w:sz w:val="20"/>
                <w:szCs w:val="20"/>
              </w:rPr>
            </w:pPr>
            <w:r>
              <w:rPr>
                <w:rFonts w:cs="Arial"/>
                <w:sz w:val="20"/>
                <w:szCs w:val="20"/>
              </w:rPr>
              <w:t>- S</w:t>
            </w:r>
            <w:r w:rsidR="002652AC">
              <w:rPr>
                <w:rFonts w:cs="Arial"/>
                <w:sz w:val="20"/>
                <w:szCs w:val="20"/>
              </w:rPr>
              <w:t>chiacciamenti</w:t>
            </w:r>
          </w:p>
          <w:p w14:paraId="004E8439" w14:textId="18C9A69B" w:rsidR="00F45533" w:rsidRPr="003C179A" w:rsidRDefault="00F45533" w:rsidP="006133E7">
            <w:pPr>
              <w:widowControl w:val="0"/>
              <w:tabs>
                <w:tab w:val="left" w:pos="4253"/>
                <w:tab w:val="left" w:leader="underscore" w:pos="7088"/>
              </w:tabs>
              <w:jc w:val="left"/>
              <w:rPr>
                <w:rFonts w:cs="Arial"/>
                <w:sz w:val="20"/>
                <w:szCs w:val="20"/>
              </w:rPr>
            </w:pPr>
            <w:r>
              <w:rPr>
                <w:rFonts w:cs="Arial"/>
                <w:sz w:val="20"/>
                <w:szCs w:val="20"/>
              </w:rPr>
              <w:t>-Scivolamenti</w:t>
            </w:r>
          </w:p>
        </w:tc>
        <w:tc>
          <w:tcPr>
            <w:tcW w:w="550" w:type="dxa"/>
          </w:tcPr>
          <w:p w14:paraId="5F33224C" w14:textId="0961821C" w:rsidR="00831136" w:rsidRPr="009A1D49" w:rsidRDefault="00831136" w:rsidP="006133E7">
            <w:pPr>
              <w:jc w:val="left"/>
              <w:rPr>
                <w:rFonts w:cs="Arial"/>
                <w:color w:val="FF0000"/>
                <w:sz w:val="20"/>
                <w:szCs w:val="20"/>
              </w:rPr>
            </w:pPr>
            <w:r w:rsidRPr="009A1D49">
              <w:rPr>
                <w:rFonts w:cs="Arial"/>
                <w:sz w:val="20"/>
                <w:szCs w:val="20"/>
              </w:rPr>
              <w:t>2</w:t>
            </w:r>
          </w:p>
        </w:tc>
        <w:tc>
          <w:tcPr>
            <w:tcW w:w="550" w:type="dxa"/>
          </w:tcPr>
          <w:p w14:paraId="47B7A22A" w14:textId="6FB9F7FF" w:rsidR="00831136" w:rsidRPr="009A1D49" w:rsidRDefault="00831136" w:rsidP="006133E7">
            <w:pPr>
              <w:jc w:val="left"/>
              <w:rPr>
                <w:rFonts w:cs="Arial"/>
                <w:color w:val="FF0000"/>
                <w:sz w:val="20"/>
                <w:szCs w:val="20"/>
              </w:rPr>
            </w:pPr>
            <w:r w:rsidRPr="009A1D49">
              <w:rPr>
                <w:rFonts w:cs="Arial"/>
                <w:sz w:val="20"/>
                <w:szCs w:val="20"/>
              </w:rPr>
              <w:t>4</w:t>
            </w:r>
          </w:p>
        </w:tc>
        <w:tc>
          <w:tcPr>
            <w:tcW w:w="550" w:type="dxa"/>
          </w:tcPr>
          <w:p w14:paraId="6AD50457" w14:textId="4B2910F8" w:rsidR="00831136" w:rsidRPr="009A1D49" w:rsidRDefault="00831136" w:rsidP="006133E7">
            <w:pPr>
              <w:jc w:val="left"/>
              <w:rPr>
                <w:rFonts w:cs="Arial"/>
                <w:color w:val="FF0000"/>
                <w:sz w:val="20"/>
                <w:szCs w:val="20"/>
              </w:rPr>
            </w:pPr>
            <w:r w:rsidRPr="009A1D49">
              <w:rPr>
                <w:rFonts w:cs="Arial"/>
                <w:sz w:val="20"/>
                <w:szCs w:val="20"/>
              </w:rPr>
              <w:t>8</w:t>
            </w:r>
          </w:p>
        </w:tc>
        <w:tc>
          <w:tcPr>
            <w:tcW w:w="2036" w:type="dxa"/>
          </w:tcPr>
          <w:p w14:paraId="09146AB4" w14:textId="77777777" w:rsidR="00831136" w:rsidRPr="00795CE5" w:rsidRDefault="00831136" w:rsidP="006133E7">
            <w:pPr>
              <w:jc w:val="left"/>
              <w:rPr>
                <w:rFonts w:cs="Arial"/>
                <w:sz w:val="20"/>
                <w:szCs w:val="20"/>
              </w:rPr>
            </w:pPr>
            <w:r w:rsidRPr="00795CE5">
              <w:rPr>
                <w:rFonts w:cs="Arial"/>
                <w:sz w:val="20"/>
                <w:szCs w:val="20"/>
              </w:rPr>
              <w:t xml:space="preserve">Delimitare le aree di lavoro e separarle con idonee recinzioni. </w:t>
            </w:r>
          </w:p>
          <w:p w14:paraId="6F4E40D9" w14:textId="2B90DB5D" w:rsidR="00831136" w:rsidRPr="00795CE5" w:rsidRDefault="00831136" w:rsidP="006133E7">
            <w:pPr>
              <w:jc w:val="left"/>
              <w:rPr>
                <w:rFonts w:cs="Arial"/>
                <w:sz w:val="20"/>
                <w:szCs w:val="20"/>
              </w:rPr>
            </w:pPr>
            <w:r w:rsidRPr="00795CE5">
              <w:rPr>
                <w:rFonts w:cs="Arial"/>
                <w:sz w:val="20"/>
                <w:szCs w:val="20"/>
              </w:rPr>
              <w:t>Le ar</w:t>
            </w:r>
            <w:r>
              <w:rPr>
                <w:rFonts w:cs="Arial"/>
                <w:sz w:val="20"/>
                <w:szCs w:val="20"/>
              </w:rPr>
              <w:t>e</w:t>
            </w:r>
            <w:r w:rsidRPr="00795CE5">
              <w:rPr>
                <w:rFonts w:cs="Arial"/>
                <w:sz w:val="20"/>
                <w:szCs w:val="20"/>
              </w:rPr>
              <w:t>e di lavoro da inibire al transito devono tenere conto della caduta o proiezione di elementi dall’alto. Se i lavori inibiscono completamente il passaggio deve esserne data informazione preventiva.</w:t>
            </w:r>
          </w:p>
          <w:p w14:paraId="281AAD49" w14:textId="77777777" w:rsidR="00831136" w:rsidRPr="00795CE5" w:rsidRDefault="00831136" w:rsidP="006133E7">
            <w:pPr>
              <w:widowControl w:val="0"/>
              <w:tabs>
                <w:tab w:val="left" w:pos="4253"/>
                <w:tab w:val="left" w:leader="underscore" w:pos="7088"/>
              </w:tabs>
              <w:jc w:val="left"/>
              <w:rPr>
                <w:rFonts w:cs="Arial"/>
                <w:sz w:val="20"/>
                <w:szCs w:val="20"/>
              </w:rPr>
            </w:pPr>
            <w:r w:rsidRPr="00795CE5">
              <w:rPr>
                <w:rFonts w:cs="Arial"/>
                <w:sz w:val="20"/>
                <w:szCs w:val="20"/>
              </w:rPr>
              <w:lastRenderedPageBreak/>
              <w:t>La protezione delle aree di lavoro deve essere funzionale anche alla protezione da caduta degli operatori.</w:t>
            </w:r>
          </w:p>
          <w:p w14:paraId="46D10531" w14:textId="5831B1BB" w:rsidR="00EF21A2" w:rsidRDefault="00831136" w:rsidP="006133E7">
            <w:pPr>
              <w:widowControl w:val="0"/>
              <w:tabs>
                <w:tab w:val="left" w:pos="4253"/>
                <w:tab w:val="left" w:leader="underscore" w:pos="7088"/>
              </w:tabs>
              <w:jc w:val="left"/>
              <w:rPr>
                <w:rFonts w:cs="Arial"/>
                <w:sz w:val="20"/>
                <w:szCs w:val="20"/>
              </w:rPr>
            </w:pPr>
            <w:r w:rsidRPr="00795CE5">
              <w:rPr>
                <w:rFonts w:cs="Arial"/>
                <w:sz w:val="20"/>
                <w:szCs w:val="20"/>
              </w:rPr>
              <w:t xml:space="preserve">Utilizzo di DPI di terza categoria, ove necessari. </w:t>
            </w:r>
            <w:r w:rsidR="00EF21A2">
              <w:rPr>
                <w:rFonts w:cs="Arial"/>
                <w:sz w:val="20"/>
                <w:szCs w:val="20"/>
              </w:rPr>
              <w:t>Formazione per il lavoro in quota e idoneità specifica alla mansione.</w:t>
            </w:r>
          </w:p>
          <w:p w14:paraId="37DC8658" w14:textId="082677DD" w:rsidR="00831136" w:rsidRPr="00795CE5" w:rsidRDefault="00831136" w:rsidP="006133E7">
            <w:pPr>
              <w:widowControl w:val="0"/>
              <w:tabs>
                <w:tab w:val="left" w:pos="4253"/>
                <w:tab w:val="left" w:leader="underscore" w:pos="7088"/>
              </w:tabs>
              <w:jc w:val="left"/>
              <w:rPr>
                <w:rFonts w:cs="Arial"/>
                <w:sz w:val="20"/>
                <w:szCs w:val="20"/>
              </w:rPr>
            </w:pPr>
            <w:r w:rsidRPr="00795CE5">
              <w:rPr>
                <w:rFonts w:cs="Arial"/>
                <w:sz w:val="20"/>
                <w:szCs w:val="20"/>
              </w:rPr>
              <w:t>Utilizzo di DPI come guanti, scarpe antinfortunistic</w:t>
            </w:r>
            <w:r>
              <w:rPr>
                <w:rFonts w:cs="Arial"/>
                <w:sz w:val="20"/>
                <w:szCs w:val="20"/>
              </w:rPr>
              <w:t>he</w:t>
            </w:r>
            <w:r w:rsidRPr="00795CE5">
              <w:rPr>
                <w:rFonts w:cs="Arial"/>
                <w:sz w:val="20"/>
                <w:szCs w:val="20"/>
              </w:rPr>
              <w:t xml:space="preserve"> ed elmetti.</w:t>
            </w:r>
          </w:p>
        </w:tc>
        <w:tc>
          <w:tcPr>
            <w:tcW w:w="1559" w:type="dxa"/>
          </w:tcPr>
          <w:p w14:paraId="221AA048" w14:textId="379E2880" w:rsidR="00831136" w:rsidRPr="00611860" w:rsidRDefault="00831136" w:rsidP="00614038">
            <w:pPr>
              <w:jc w:val="left"/>
              <w:rPr>
                <w:rFonts w:cs="Arial"/>
                <w:color w:val="FF0000"/>
                <w:sz w:val="20"/>
                <w:szCs w:val="20"/>
              </w:rPr>
            </w:pPr>
            <w:r w:rsidRPr="003E0ADA">
              <w:rPr>
                <w:rFonts w:cs="Arial"/>
                <w:sz w:val="20"/>
                <w:szCs w:val="20"/>
              </w:rPr>
              <w:lastRenderedPageBreak/>
              <w:t>Politecnico/</w:t>
            </w:r>
            <w:r>
              <w:rPr>
                <w:rFonts w:cs="Arial"/>
                <w:sz w:val="20"/>
                <w:szCs w:val="20"/>
                <w:highlight w:val="yellow"/>
              </w:rPr>
              <w:t xml:space="preserve"> </w:t>
            </w:r>
            <w:r w:rsidRPr="00D731D4">
              <w:rPr>
                <w:rFonts w:cs="Arial"/>
                <w:sz w:val="20"/>
                <w:szCs w:val="20"/>
                <w:highlight w:val="yellow"/>
              </w:rPr>
              <w:t>F</w:t>
            </w:r>
            <w:r>
              <w:rPr>
                <w:rFonts w:cs="Arial"/>
                <w:sz w:val="20"/>
                <w:szCs w:val="20"/>
                <w:highlight w:val="yellow"/>
              </w:rPr>
              <w:t>ornitore</w:t>
            </w:r>
          </w:p>
        </w:tc>
      </w:tr>
      <w:tr w:rsidR="00831136" w:rsidRPr="00611860" w14:paraId="36057972" w14:textId="77777777" w:rsidTr="00C304F0">
        <w:tc>
          <w:tcPr>
            <w:tcW w:w="704" w:type="dxa"/>
          </w:tcPr>
          <w:p w14:paraId="199B0299" w14:textId="3F7B8214" w:rsidR="00831136" w:rsidRPr="00CF6CBF" w:rsidRDefault="00A27B5F" w:rsidP="006133E7">
            <w:pPr>
              <w:jc w:val="left"/>
              <w:rPr>
                <w:rFonts w:cs="Arial"/>
                <w:sz w:val="20"/>
                <w:szCs w:val="20"/>
              </w:rPr>
            </w:pPr>
            <w:r>
              <w:rPr>
                <w:rFonts w:cs="Arial"/>
                <w:sz w:val="20"/>
                <w:szCs w:val="20"/>
              </w:rPr>
              <w:t>Tutte</w:t>
            </w:r>
          </w:p>
        </w:tc>
        <w:tc>
          <w:tcPr>
            <w:tcW w:w="2126" w:type="dxa"/>
          </w:tcPr>
          <w:p w14:paraId="4295CFBC" w14:textId="3B7F3181" w:rsidR="00831136" w:rsidRPr="00CF6CBF" w:rsidRDefault="00831136" w:rsidP="006133E7">
            <w:pPr>
              <w:jc w:val="left"/>
              <w:rPr>
                <w:rFonts w:cs="Arial"/>
                <w:sz w:val="20"/>
                <w:szCs w:val="20"/>
              </w:rPr>
            </w:pPr>
            <w:r w:rsidRPr="00CF6CBF">
              <w:rPr>
                <w:rFonts w:cs="Arial"/>
                <w:sz w:val="20"/>
                <w:szCs w:val="20"/>
              </w:rPr>
              <w:t>Spazi di lavoro inadeguati e non delimitati</w:t>
            </w:r>
          </w:p>
        </w:tc>
        <w:tc>
          <w:tcPr>
            <w:tcW w:w="1843" w:type="dxa"/>
          </w:tcPr>
          <w:p w14:paraId="084F2B0E" w14:textId="77777777" w:rsidR="00831136" w:rsidRPr="00CF6CBF" w:rsidRDefault="00831136" w:rsidP="006133E7">
            <w:pPr>
              <w:widowControl w:val="0"/>
              <w:tabs>
                <w:tab w:val="left" w:pos="4253"/>
                <w:tab w:val="left" w:leader="underscore" w:pos="7088"/>
              </w:tabs>
              <w:jc w:val="left"/>
              <w:rPr>
                <w:rFonts w:cs="Arial"/>
                <w:sz w:val="20"/>
                <w:szCs w:val="20"/>
              </w:rPr>
            </w:pPr>
            <w:r w:rsidRPr="00CF6CBF">
              <w:rPr>
                <w:rFonts w:cs="Arial"/>
                <w:sz w:val="20"/>
                <w:szCs w:val="20"/>
              </w:rPr>
              <w:t>- Caduta</w:t>
            </w:r>
          </w:p>
          <w:p w14:paraId="60335DB3" w14:textId="77777777" w:rsidR="00831136" w:rsidRPr="00CF6CBF" w:rsidRDefault="00831136" w:rsidP="006133E7">
            <w:pPr>
              <w:widowControl w:val="0"/>
              <w:tabs>
                <w:tab w:val="left" w:pos="4253"/>
                <w:tab w:val="left" w:leader="underscore" w:pos="7088"/>
              </w:tabs>
              <w:jc w:val="left"/>
              <w:rPr>
                <w:rFonts w:cs="Arial"/>
                <w:sz w:val="20"/>
                <w:szCs w:val="20"/>
              </w:rPr>
            </w:pPr>
            <w:r w:rsidRPr="00CF6CBF">
              <w:rPr>
                <w:rFonts w:cs="Arial"/>
                <w:sz w:val="20"/>
                <w:szCs w:val="20"/>
              </w:rPr>
              <w:t>- Inciampo</w:t>
            </w:r>
          </w:p>
          <w:p w14:paraId="2D9E7CE9" w14:textId="77777777" w:rsidR="00831136" w:rsidRPr="00CF6CBF" w:rsidRDefault="00831136" w:rsidP="006133E7">
            <w:pPr>
              <w:widowControl w:val="0"/>
              <w:tabs>
                <w:tab w:val="left" w:pos="4253"/>
                <w:tab w:val="left" w:leader="underscore" w:pos="7088"/>
              </w:tabs>
              <w:jc w:val="left"/>
              <w:rPr>
                <w:rFonts w:cs="Arial"/>
                <w:sz w:val="20"/>
                <w:szCs w:val="20"/>
              </w:rPr>
            </w:pPr>
            <w:r w:rsidRPr="00CF6CBF">
              <w:rPr>
                <w:rFonts w:cs="Arial"/>
                <w:sz w:val="20"/>
                <w:szCs w:val="20"/>
              </w:rPr>
              <w:t>- Urti</w:t>
            </w:r>
          </w:p>
        </w:tc>
        <w:tc>
          <w:tcPr>
            <w:tcW w:w="550" w:type="dxa"/>
          </w:tcPr>
          <w:p w14:paraId="342ACB2A" w14:textId="4817B7E6" w:rsidR="00831136" w:rsidRPr="00AC6F2D" w:rsidRDefault="00831136" w:rsidP="006133E7">
            <w:pPr>
              <w:jc w:val="left"/>
              <w:rPr>
                <w:rFonts w:cs="Arial"/>
                <w:color w:val="FF0000"/>
                <w:sz w:val="20"/>
                <w:szCs w:val="20"/>
              </w:rPr>
            </w:pPr>
            <w:r w:rsidRPr="00AC6F2D">
              <w:rPr>
                <w:rFonts w:cs="Arial"/>
                <w:sz w:val="20"/>
                <w:szCs w:val="20"/>
              </w:rPr>
              <w:t>2</w:t>
            </w:r>
          </w:p>
        </w:tc>
        <w:tc>
          <w:tcPr>
            <w:tcW w:w="550" w:type="dxa"/>
          </w:tcPr>
          <w:p w14:paraId="68C0DFE6" w14:textId="35D06AA3" w:rsidR="00831136" w:rsidRPr="00AC6F2D" w:rsidRDefault="00831136" w:rsidP="006133E7">
            <w:pPr>
              <w:jc w:val="left"/>
              <w:rPr>
                <w:rFonts w:cs="Arial"/>
                <w:color w:val="FF0000"/>
                <w:sz w:val="20"/>
                <w:szCs w:val="20"/>
              </w:rPr>
            </w:pPr>
            <w:r w:rsidRPr="00AC6F2D">
              <w:rPr>
                <w:rFonts w:cs="Arial"/>
                <w:sz w:val="20"/>
                <w:szCs w:val="20"/>
              </w:rPr>
              <w:t>2</w:t>
            </w:r>
          </w:p>
        </w:tc>
        <w:tc>
          <w:tcPr>
            <w:tcW w:w="550" w:type="dxa"/>
          </w:tcPr>
          <w:p w14:paraId="4A5A6BFF" w14:textId="1797B068" w:rsidR="00831136" w:rsidRPr="00AC6F2D" w:rsidRDefault="00831136" w:rsidP="006133E7">
            <w:pPr>
              <w:jc w:val="left"/>
              <w:rPr>
                <w:rFonts w:cs="Arial"/>
                <w:color w:val="FF0000"/>
                <w:sz w:val="20"/>
                <w:szCs w:val="20"/>
              </w:rPr>
            </w:pPr>
            <w:r w:rsidRPr="00AC6F2D">
              <w:rPr>
                <w:rFonts w:cs="Arial"/>
                <w:sz w:val="20"/>
                <w:szCs w:val="20"/>
              </w:rPr>
              <w:t>2</w:t>
            </w:r>
          </w:p>
        </w:tc>
        <w:tc>
          <w:tcPr>
            <w:tcW w:w="2036" w:type="dxa"/>
          </w:tcPr>
          <w:p w14:paraId="09EDEFA1" w14:textId="77777777" w:rsidR="00831136" w:rsidRPr="00D4663C" w:rsidRDefault="00831136" w:rsidP="006133E7">
            <w:pPr>
              <w:jc w:val="left"/>
              <w:rPr>
                <w:rFonts w:cs="Arial"/>
                <w:sz w:val="20"/>
                <w:szCs w:val="20"/>
                <w:highlight w:val="yellow"/>
              </w:rPr>
            </w:pPr>
            <w:r w:rsidRPr="00CF6CBF">
              <w:rPr>
                <w:rFonts w:cs="Arial"/>
                <w:sz w:val="20"/>
                <w:szCs w:val="20"/>
              </w:rPr>
              <w:t>Delimitare e segnalare la presenza di ingombri. Coordinare le attività adiacenti.</w:t>
            </w:r>
          </w:p>
        </w:tc>
        <w:tc>
          <w:tcPr>
            <w:tcW w:w="1559" w:type="dxa"/>
          </w:tcPr>
          <w:p w14:paraId="080EACBD" w14:textId="1F4C3D9D" w:rsidR="00831136" w:rsidRPr="00D4663C" w:rsidRDefault="00831136" w:rsidP="006133E7">
            <w:pPr>
              <w:jc w:val="left"/>
              <w:rPr>
                <w:rFonts w:cs="Arial"/>
                <w:color w:val="FF0000"/>
                <w:sz w:val="20"/>
                <w:szCs w:val="20"/>
                <w:highlight w:val="yellow"/>
              </w:rPr>
            </w:pPr>
            <w:r w:rsidRPr="00CF6CBF">
              <w:rPr>
                <w:rFonts w:cs="Arial"/>
                <w:sz w:val="20"/>
                <w:szCs w:val="20"/>
              </w:rPr>
              <w:t>Politecnico</w:t>
            </w:r>
            <w:r>
              <w:rPr>
                <w:rFonts w:cs="Arial"/>
                <w:sz w:val="20"/>
                <w:szCs w:val="20"/>
                <w:highlight w:val="yellow"/>
              </w:rPr>
              <w:t>/</w:t>
            </w:r>
            <w:r w:rsidRPr="00887DCA">
              <w:rPr>
                <w:rFonts w:cs="Arial"/>
                <w:sz w:val="20"/>
                <w:szCs w:val="20"/>
                <w:highlight w:val="yellow"/>
              </w:rPr>
              <w:t>Fornitore</w:t>
            </w:r>
          </w:p>
        </w:tc>
      </w:tr>
      <w:tr w:rsidR="00831136" w:rsidRPr="00611860" w14:paraId="7F6B4B72" w14:textId="77777777" w:rsidTr="00014D6E">
        <w:tc>
          <w:tcPr>
            <w:tcW w:w="704" w:type="dxa"/>
          </w:tcPr>
          <w:p w14:paraId="756E9E98" w14:textId="7C73A026" w:rsidR="00831136" w:rsidRDefault="00A27B5F" w:rsidP="006133E7">
            <w:pPr>
              <w:jc w:val="left"/>
              <w:rPr>
                <w:rFonts w:cs="Arial"/>
                <w:sz w:val="20"/>
                <w:szCs w:val="20"/>
              </w:rPr>
            </w:pPr>
            <w:r>
              <w:rPr>
                <w:rFonts w:cs="Arial"/>
                <w:sz w:val="20"/>
                <w:szCs w:val="20"/>
              </w:rPr>
              <w:t>2,3</w:t>
            </w:r>
          </w:p>
        </w:tc>
        <w:tc>
          <w:tcPr>
            <w:tcW w:w="2126" w:type="dxa"/>
          </w:tcPr>
          <w:p w14:paraId="54CD5C60" w14:textId="7FA198C4" w:rsidR="00831136" w:rsidRPr="00CF6CBF" w:rsidRDefault="00831136" w:rsidP="006133E7">
            <w:pPr>
              <w:jc w:val="left"/>
              <w:rPr>
                <w:rFonts w:cs="Arial"/>
                <w:sz w:val="20"/>
                <w:szCs w:val="20"/>
              </w:rPr>
            </w:pPr>
            <w:r>
              <w:rPr>
                <w:rFonts w:cs="Arial"/>
                <w:sz w:val="20"/>
                <w:szCs w:val="20"/>
              </w:rPr>
              <w:t>Lavoro in aree e spazi comuni: attività di Laboratorio</w:t>
            </w:r>
          </w:p>
        </w:tc>
        <w:tc>
          <w:tcPr>
            <w:tcW w:w="1843" w:type="dxa"/>
          </w:tcPr>
          <w:p w14:paraId="598F6400" w14:textId="77777777" w:rsidR="00831136" w:rsidRDefault="00831136" w:rsidP="000F24A3">
            <w:pPr>
              <w:widowControl w:val="0"/>
              <w:tabs>
                <w:tab w:val="left" w:pos="4253"/>
                <w:tab w:val="left" w:leader="underscore" w:pos="7088"/>
              </w:tabs>
              <w:rPr>
                <w:rFonts w:cs="Arial"/>
                <w:sz w:val="20"/>
                <w:szCs w:val="20"/>
              </w:rPr>
            </w:pPr>
            <w:r>
              <w:rPr>
                <w:rFonts w:cs="Arial"/>
                <w:sz w:val="20"/>
                <w:szCs w:val="20"/>
              </w:rPr>
              <w:t>-Ustioni</w:t>
            </w:r>
          </w:p>
          <w:p w14:paraId="21859A65" w14:textId="77777777" w:rsidR="00831136" w:rsidRDefault="00831136" w:rsidP="000F24A3">
            <w:pPr>
              <w:widowControl w:val="0"/>
              <w:tabs>
                <w:tab w:val="left" w:pos="4253"/>
                <w:tab w:val="left" w:leader="underscore" w:pos="7088"/>
              </w:tabs>
              <w:rPr>
                <w:rFonts w:cs="Arial"/>
                <w:sz w:val="20"/>
                <w:szCs w:val="20"/>
              </w:rPr>
            </w:pPr>
            <w:r>
              <w:rPr>
                <w:rFonts w:cs="Arial"/>
                <w:sz w:val="20"/>
                <w:szCs w:val="20"/>
              </w:rPr>
              <w:t>-Intossicazioni</w:t>
            </w:r>
          </w:p>
          <w:p w14:paraId="1E795EF0" w14:textId="77777777" w:rsidR="00831136" w:rsidRDefault="00831136" w:rsidP="000F24A3">
            <w:pPr>
              <w:widowControl w:val="0"/>
              <w:tabs>
                <w:tab w:val="left" w:pos="4253"/>
                <w:tab w:val="left" w:leader="underscore" w:pos="7088"/>
              </w:tabs>
              <w:rPr>
                <w:rFonts w:cs="Arial"/>
                <w:sz w:val="20"/>
                <w:szCs w:val="20"/>
              </w:rPr>
            </w:pPr>
            <w:r>
              <w:rPr>
                <w:rFonts w:cs="Arial"/>
                <w:sz w:val="20"/>
                <w:szCs w:val="20"/>
              </w:rPr>
              <w:t>-Ferite/tagli</w:t>
            </w:r>
          </w:p>
          <w:p w14:paraId="1D498107" w14:textId="77777777" w:rsidR="00831136" w:rsidRDefault="00831136" w:rsidP="000F24A3">
            <w:pPr>
              <w:widowControl w:val="0"/>
              <w:tabs>
                <w:tab w:val="left" w:pos="4253"/>
                <w:tab w:val="left" w:leader="underscore" w:pos="7088"/>
              </w:tabs>
              <w:rPr>
                <w:rFonts w:cs="Arial"/>
                <w:sz w:val="20"/>
                <w:szCs w:val="20"/>
              </w:rPr>
            </w:pPr>
            <w:r>
              <w:rPr>
                <w:rFonts w:cs="Arial"/>
                <w:sz w:val="20"/>
                <w:szCs w:val="20"/>
              </w:rPr>
              <w:t>-inciampo</w:t>
            </w:r>
          </w:p>
          <w:p w14:paraId="655DB500" w14:textId="25945FE6" w:rsidR="00831136" w:rsidRPr="000F24A3" w:rsidRDefault="00831136" w:rsidP="000F24A3">
            <w:pPr>
              <w:widowControl w:val="0"/>
              <w:tabs>
                <w:tab w:val="left" w:pos="4253"/>
                <w:tab w:val="left" w:leader="underscore" w:pos="7088"/>
              </w:tabs>
              <w:rPr>
                <w:rFonts w:cs="Arial"/>
                <w:sz w:val="20"/>
                <w:szCs w:val="20"/>
              </w:rPr>
            </w:pPr>
            <w:r>
              <w:rPr>
                <w:rFonts w:cs="Arial"/>
                <w:sz w:val="20"/>
                <w:szCs w:val="20"/>
              </w:rPr>
              <w:t>-Urti</w:t>
            </w:r>
          </w:p>
        </w:tc>
        <w:tc>
          <w:tcPr>
            <w:tcW w:w="550" w:type="dxa"/>
          </w:tcPr>
          <w:p w14:paraId="56F5B0F1" w14:textId="672370F8" w:rsidR="00831136" w:rsidRPr="00887DCA" w:rsidRDefault="00831136" w:rsidP="006133E7">
            <w:pPr>
              <w:jc w:val="left"/>
              <w:rPr>
                <w:rFonts w:cs="Arial"/>
                <w:sz w:val="20"/>
                <w:szCs w:val="20"/>
              </w:rPr>
            </w:pPr>
            <w:r w:rsidRPr="00887DCA">
              <w:rPr>
                <w:rFonts w:cs="Arial"/>
                <w:sz w:val="20"/>
                <w:szCs w:val="20"/>
              </w:rPr>
              <w:t>2</w:t>
            </w:r>
          </w:p>
        </w:tc>
        <w:tc>
          <w:tcPr>
            <w:tcW w:w="550" w:type="dxa"/>
          </w:tcPr>
          <w:p w14:paraId="2A91F5A1" w14:textId="55B1B8F4" w:rsidR="00831136" w:rsidRPr="00887DCA" w:rsidRDefault="00831136" w:rsidP="006133E7">
            <w:pPr>
              <w:jc w:val="left"/>
              <w:rPr>
                <w:rFonts w:cs="Arial"/>
                <w:sz w:val="20"/>
                <w:szCs w:val="20"/>
              </w:rPr>
            </w:pPr>
            <w:r w:rsidRPr="00887DCA">
              <w:rPr>
                <w:rFonts w:cs="Arial"/>
                <w:sz w:val="20"/>
                <w:szCs w:val="20"/>
              </w:rPr>
              <w:t>3</w:t>
            </w:r>
          </w:p>
        </w:tc>
        <w:tc>
          <w:tcPr>
            <w:tcW w:w="550" w:type="dxa"/>
          </w:tcPr>
          <w:p w14:paraId="3C88E06E" w14:textId="1E1140D5" w:rsidR="00831136" w:rsidRPr="00887DCA" w:rsidRDefault="00831136" w:rsidP="006133E7">
            <w:pPr>
              <w:jc w:val="left"/>
              <w:rPr>
                <w:rFonts w:cs="Arial"/>
                <w:sz w:val="20"/>
                <w:szCs w:val="20"/>
              </w:rPr>
            </w:pPr>
            <w:r w:rsidRPr="00887DCA">
              <w:rPr>
                <w:rFonts w:cs="Arial"/>
                <w:sz w:val="20"/>
                <w:szCs w:val="20"/>
              </w:rPr>
              <w:t>6</w:t>
            </w:r>
          </w:p>
        </w:tc>
        <w:tc>
          <w:tcPr>
            <w:tcW w:w="2036" w:type="dxa"/>
          </w:tcPr>
          <w:p w14:paraId="0051B598" w14:textId="77777777" w:rsidR="00831136" w:rsidRPr="008F0E3E" w:rsidRDefault="00831136" w:rsidP="008F0E3E">
            <w:pPr>
              <w:jc w:val="left"/>
              <w:rPr>
                <w:rFonts w:cs="Arial"/>
                <w:sz w:val="20"/>
                <w:szCs w:val="20"/>
              </w:rPr>
            </w:pPr>
            <w:r w:rsidRPr="008F0E3E">
              <w:rPr>
                <w:rFonts w:cs="Arial"/>
                <w:sz w:val="20"/>
                <w:szCs w:val="20"/>
              </w:rPr>
              <w:t>Concordare con il referente del Laboratorio gli spazi e le cappe a cui accedere, definendo un cronoprogramma degli interventi.</w:t>
            </w:r>
          </w:p>
          <w:p w14:paraId="59B04B6E" w14:textId="77777777" w:rsidR="00831136" w:rsidRPr="008F0E3E" w:rsidRDefault="00831136" w:rsidP="008F0E3E">
            <w:pPr>
              <w:jc w:val="left"/>
              <w:rPr>
                <w:rFonts w:cs="Arial"/>
                <w:sz w:val="20"/>
                <w:szCs w:val="20"/>
              </w:rPr>
            </w:pPr>
            <w:r w:rsidRPr="008F0E3E">
              <w:rPr>
                <w:rFonts w:cs="Arial"/>
                <w:sz w:val="20"/>
                <w:szCs w:val="20"/>
              </w:rPr>
              <w:t>Attenersi alle indicazioni/prescrizioni fornite dal referente per la sicurezza del Laboratorio in merito alle modalità di accesso e alle regole di comportamento da adottare.</w:t>
            </w:r>
          </w:p>
          <w:p w14:paraId="6A16A59D" w14:textId="5B4A922D" w:rsidR="00831136" w:rsidRPr="00CF6CBF" w:rsidRDefault="00831136" w:rsidP="008F0E3E">
            <w:pPr>
              <w:jc w:val="left"/>
              <w:rPr>
                <w:rFonts w:cs="Arial"/>
                <w:sz w:val="20"/>
                <w:szCs w:val="20"/>
              </w:rPr>
            </w:pPr>
            <w:r w:rsidRPr="008F0E3E">
              <w:rPr>
                <w:rFonts w:cs="Arial"/>
                <w:sz w:val="20"/>
                <w:szCs w:val="20"/>
              </w:rPr>
              <w:t>Prendere visione a attenersi alle norme di comportamento in caso di emergenza.</w:t>
            </w:r>
          </w:p>
        </w:tc>
        <w:tc>
          <w:tcPr>
            <w:tcW w:w="1559" w:type="dxa"/>
          </w:tcPr>
          <w:p w14:paraId="01DC6715" w14:textId="573F3A0B" w:rsidR="00831136" w:rsidRPr="00CF6CBF" w:rsidRDefault="00831136" w:rsidP="006133E7">
            <w:pPr>
              <w:jc w:val="left"/>
              <w:rPr>
                <w:rFonts w:cs="Arial"/>
                <w:sz w:val="20"/>
                <w:szCs w:val="20"/>
              </w:rPr>
            </w:pPr>
            <w:r>
              <w:rPr>
                <w:rFonts w:cs="Arial"/>
                <w:sz w:val="20"/>
                <w:szCs w:val="20"/>
              </w:rPr>
              <w:t>Politecnico/</w:t>
            </w:r>
            <w:r w:rsidRPr="003D74DD">
              <w:rPr>
                <w:rFonts w:cs="Arial"/>
                <w:sz w:val="20"/>
                <w:szCs w:val="20"/>
                <w:highlight w:val="yellow"/>
              </w:rPr>
              <w:t>Fornitore</w:t>
            </w:r>
          </w:p>
        </w:tc>
      </w:tr>
      <w:tr w:rsidR="00A64353" w:rsidRPr="00611860" w14:paraId="14A37B9F" w14:textId="77777777" w:rsidTr="00014D6E">
        <w:tc>
          <w:tcPr>
            <w:tcW w:w="704" w:type="dxa"/>
          </w:tcPr>
          <w:p w14:paraId="10B4D931" w14:textId="03237F07" w:rsidR="00A64353" w:rsidRDefault="00A27B5F" w:rsidP="00A64353">
            <w:pPr>
              <w:jc w:val="left"/>
              <w:rPr>
                <w:rFonts w:cs="Arial"/>
                <w:sz w:val="20"/>
                <w:szCs w:val="20"/>
              </w:rPr>
            </w:pPr>
            <w:r>
              <w:rPr>
                <w:rFonts w:cs="Arial"/>
                <w:sz w:val="20"/>
                <w:szCs w:val="20"/>
              </w:rPr>
              <w:t>tutte</w:t>
            </w:r>
          </w:p>
        </w:tc>
        <w:tc>
          <w:tcPr>
            <w:tcW w:w="2126" w:type="dxa"/>
          </w:tcPr>
          <w:p w14:paraId="04FCEB98" w14:textId="4F55ECCD" w:rsidR="00A64353" w:rsidRDefault="00A64353" w:rsidP="00A64353">
            <w:pPr>
              <w:jc w:val="left"/>
              <w:rPr>
                <w:rFonts w:cs="Arial"/>
                <w:sz w:val="20"/>
                <w:szCs w:val="20"/>
              </w:rPr>
            </w:pPr>
            <w:r w:rsidRPr="00795CE5">
              <w:rPr>
                <w:rFonts w:cs="Arial"/>
                <w:sz w:val="20"/>
                <w:szCs w:val="20"/>
              </w:rPr>
              <w:t>Consegna</w:t>
            </w:r>
            <w:r>
              <w:rPr>
                <w:rFonts w:cs="Arial"/>
                <w:sz w:val="20"/>
                <w:szCs w:val="20"/>
              </w:rPr>
              <w:t>/ trasporto/ movi</w:t>
            </w:r>
            <w:r w:rsidRPr="00795CE5">
              <w:rPr>
                <w:rFonts w:cs="Arial"/>
                <w:sz w:val="20"/>
                <w:szCs w:val="20"/>
              </w:rPr>
              <w:t>m</w:t>
            </w:r>
            <w:r>
              <w:rPr>
                <w:rFonts w:cs="Arial"/>
                <w:sz w:val="20"/>
                <w:szCs w:val="20"/>
              </w:rPr>
              <w:t xml:space="preserve">entazione/ collocazione di attrezzature all’interno delle Strutture del Politecnico- Attività di Laboratorio </w:t>
            </w:r>
          </w:p>
        </w:tc>
        <w:tc>
          <w:tcPr>
            <w:tcW w:w="1843" w:type="dxa"/>
          </w:tcPr>
          <w:p w14:paraId="2E6A45C5" w14:textId="77777777" w:rsidR="00A64353" w:rsidRPr="00795CE5" w:rsidRDefault="00A64353" w:rsidP="00A64353">
            <w:pPr>
              <w:widowControl w:val="0"/>
              <w:tabs>
                <w:tab w:val="left" w:pos="4253"/>
                <w:tab w:val="left" w:leader="underscore" w:pos="7088"/>
              </w:tabs>
              <w:jc w:val="left"/>
              <w:rPr>
                <w:rFonts w:cs="Arial"/>
                <w:sz w:val="20"/>
                <w:szCs w:val="20"/>
              </w:rPr>
            </w:pPr>
            <w:r w:rsidRPr="00795CE5">
              <w:rPr>
                <w:rFonts w:cs="Arial"/>
                <w:sz w:val="20"/>
                <w:szCs w:val="20"/>
              </w:rPr>
              <w:t>- Urti</w:t>
            </w:r>
          </w:p>
          <w:p w14:paraId="3E03737A" w14:textId="77777777" w:rsidR="00A64353" w:rsidRPr="00795CE5" w:rsidRDefault="00A64353" w:rsidP="00A64353">
            <w:pPr>
              <w:widowControl w:val="0"/>
              <w:tabs>
                <w:tab w:val="left" w:pos="4253"/>
                <w:tab w:val="left" w:leader="underscore" w:pos="7088"/>
              </w:tabs>
              <w:jc w:val="left"/>
              <w:rPr>
                <w:rFonts w:cs="Arial"/>
                <w:sz w:val="20"/>
                <w:szCs w:val="20"/>
              </w:rPr>
            </w:pPr>
            <w:r w:rsidRPr="00795CE5">
              <w:rPr>
                <w:rFonts w:cs="Arial"/>
                <w:sz w:val="20"/>
                <w:szCs w:val="20"/>
              </w:rPr>
              <w:t>-</w:t>
            </w:r>
            <w:r>
              <w:rPr>
                <w:rFonts w:cs="Arial"/>
                <w:sz w:val="20"/>
                <w:szCs w:val="20"/>
              </w:rPr>
              <w:t xml:space="preserve"> </w:t>
            </w:r>
            <w:r w:rsidRPr="00795CE5">
              <w:rPr>
                <w:rFonts w:cs="Arial"/>
                <w:sz w:val="20"/>
                <w:szCs w:val="20"/>
              </w:rPr>
              <w:t>Schiacciamento</w:t>
            </w:r>
          </w:p>
          <w:p w14:paraId="75E6E1EF" w14:textId="2571F227" w:rsidR="00A64353" w:rsidRDefault="00A64353" w:rsidP="00A64353">
            <w:pPr>
              <w:widowControl w:val="0"/>
              <w:tabs>
                <w:tab w:val="left" w:pos="4253"/>
                <w:tab w:val="left" w:leader="underscore" w:pos="7088"/>
              </w:tabs>
              <w:rPr>
                <w:rFonts w:cs="Arial"/>
                <w:sz w:val="20"/>
                <w:szCs w:val="20"/>
              </w:rPr>
            </w:pPr>
            <w:r w:rsidRPr="00795CE5">
              <w:rPr>
                <w:rFonts w:cs="Arial"/>
                <w:sz w:val="20"/>
                <w:szCs w:val="20"/>
              </w:rPr>
              <w:t>- Investimento</w:t>
            </w:r>
          </w:p>
        </w:tc>
        <w:tc>
          <w:tcPr>
            <w:tcW w:w="550" w:type="dxa"/>
          </w:tcPr>
          <w:p w14:paraId="3576851C" w14:textId="1F638C0D" w:rsidR="00A64353" w:rsidRPr="00887DCA" w:rsidRDefault="00A64353" w:rsidP="00A64353">
            <w:pPr>
              <w:jc w:val="left"/>
              <w:rPr>
                <w:rFonts w:cs="Arial"/>
                <w:sz w:val="20"/>
                <w:szCs w:val="20"/>
              </w:rPr>
            </w:pPr>
            <w:r w:rsidRPr="006133E7">
              <w:rPr>
                <w:rFonts w:cs="Arial"/>
                <w:sz w:val="20"/>
                <w:szCs w:val="20"/>
                <w:highlight w:val="yellow"/>
              </w:rPr>
              <w:t>2</w:t>
            </w:r>
          </w:p>
        </w:tc>
        <w:tc>
          <w:tcPr>
            <w:tcW w:w="550" w:type="dxa"/>
          </w:tcPr>
          <w:p w14:paraId="1EDD639B" w14:textId="490085F2" w:rsidR="00A64353" w:rsidRPr="00887DCA" w:rsidRDefault="00A64353" w:rsidP="00A64353">
            <w:pPr>
              <w:jc w:val="left"/>
              <w:rPr>
                <w:rFonts w:cs="Arial"/>
                <w:sz w:val="20"/>
                <w:szCs w:val="20"/>
              </w:rPr>
            </w:pPr>
            <w:r w:rsidRPr="006133E7">
              <w:rPr>
                <w:rFonts w:cs="Arial"/>
                <w:sz w:val="20"/>
                <w:szCs w:val="20"/>
                <w:highlight w:val="yellow"/>
              </w:rPr>
              <w:t>4</w:t>
            </w:r>
          </w:p>
        </w:tc>
        <w:tc>
          <w:tcPr>
            <w:tcW w:w="550" w:type="dxa"/>
          </w:tcPr>
          <w:p w14:paraId="2E430262" w14:textId="341F69BC" w:rsidR="00A64353" w:rsidRPr="00887DCA" w:rsidRDefault="00A64353" w:rsidP="00A64353">
            <w:pPr>
              <w:jc w:val="left"/>
              <w:rPr>
                <w:rFonts w:cs="Arial"/>
                <w:sz w:val="20"/>
                <w:szCs w:val="20"/>
              </w:rPr>
            </w:pPr>
            <w:r w:rsidRPr="006133E7">
              <w:rPr>
                <w:rFonts w:cs="Arial"/>
                <w:sz w:val="20"/>
                <w:szCs w:val="20"/>
                <w:highlight w:val="yellow"/>
              </w:rPr>
              <w:t>8</w:t>
            </w:r>
          </w:p>
        </w:tc>
        <w:tc>
          <w:tcPr>
            <w:tcW w:w="2036" w:type="dxa"/>
          </w:tcPr>
          <w:p w14:paraId="34281C73" w14:textId="77777777" w:rsidR="00A64353" w:rsidRPr="004C3818" w:rsidRDefault="00A64353" w:rsidP="00A64353">
            <w:pPr>
              <w:jc w:val="left"/>
              <w:rPr>
                <w:rFonts w:cs="Arial"/>
                <w:sz w:val="20"/>
                <w:szCs w:val="20"/>
              </w:rPr>
            </w:pPr>
            <w:r w:rsidRPr="004C3818">
              <w:rPr>
                <w:rFonts w:cs="Arial"/>
                <w:sz w:val="20"/>
                <w:szCs w:val="20"/>
              </w:rPr>
              <w:t xml:space="preserve">Adottare misure e cautele adeguate atte a ridurre o eliminare il rischio legato alla interazione </w:t>
            </w:r>
            <w:proofErr w:type="gramStart"/>
            <w:r w:rsidRPr="004C3818">
              <w:rPr>
                <w:rFonts w:cs="Arial"/>
                <w:sz w:val="20"/>
                <w:szCs w:val="20"/>
              </w:rPr>
              <w:t>con  tutti</w:t>
            </w:r>
            <w:proofErr w:type="gramEnd"/>
            <w:r w:rsidRPr="004C3818">
              <w:rPr>
                <w:rFonts w:cs="Arial"/>
                <w:sz w:val="20"/>
                <w:szCs w:val="20"/>
              </w:rPr>
              <w:t xml:space="preserve"> gli operatori presenti nel Laboratorio durante la </w:t>
            </w:r>
            <w:r w:rsidRPr="004C3818">
              <w:rPr>
                <w:rFonts w:cs="Arial"/>
                <w:sz w:val="20"/>
                <w:szCs w:val="20"/>
              </w:rPr>
              <w:lastRenderedPageBreak/>
              <w:t>movimentazione e installazione di attrezzature.</w:t>
            </w:r>
          </w:p>
          <w:p w14:paraId="01D848BD" w14:textId="77777777" w:rsidR="00A64353" w:rsidRPr="004C3818" w:rsidRDefault="00A64353" w:rsidP="00A64353">
            <w:pPr>
              <w:jc w:val="left"/>
              <w:rPr>
                <w:rFonts w:cs="Arial"/>
                <w:sz w:val="20"/>
                <w:szCs w:val="20"/>
              </w:rPr>
            </w:pPr>
            <w:r w:rsidRPr="004C3818">
              <w:rPr>
                <w:rFonts w:cs="Arial"/>
                <w:sz w:val="20"/>
                <w:szCs w:val="20"/>
              </w:rPr>
              <w:t>Attenersi alle indicazioni/prescrizioni fornite dal referente per la sicurezza del Laboratorio in merito alle modalità di accesso e alle regole di comportamento da adottare.</w:t>
            </w:r>
          </w:p>
          <w:p w14:paraId="5BBF319B" w14:textId="77777777" w:rsidR="00A64353" w:rsidRPr="008F0E3E" w:rsidRDefault="00A64353" w:rsidP="00A64353">
            <w:pPr>
              <w:jc w:val="left"/>
              <w:rPr>
                <w:rFonts w:cs="Arial"/>
                <w:sz w:val="20"/>
                <w:szCs w:val="20"/>
              </w:rPr>
            </w:pPr>
          </w:p>
        </w:tc>
        <w:tc>
          <w:tcPr>
            <w:tcW w:w="1559" w:type="dxa"/>
          </w:tcPr>
          <w:p w14:paraId="50DEF680" w14:textId="616B2FC8" w:rsidR="00A64353" w:rsidRDefault="00A64353" w:rsidP="00A64353">
            <w:pPr>
              <w:jc w:val="left"/>
              <w:rPr>
                <w:rFonts w:cs="Arial"/>
                <w:sz w:val="20"/>
                <w:szCs w:val="20"/>
              </w:rPr>
            </w:pPr>
            <w:r w:rsidRPr="00D4663C">
              <w:rPr>
                <w:rFonts w:cs="Arial"/>
                <w:sz w:val="20"/>
                <w:szCs w:val="20"/>
                <w:highlight w:val="yellow"/>
              </w:rPr>
              <w:lastRenderedPageBreak/>
              <w:t>Fornitore</w:t>
            </w:r>
          </w:p>
        </w:tc>
      </w:tr>
      <w:tr w:rsidR="00A64353" w:rsidRPr="00611860" w14:paraId="62C116B7" w14:textId="77777777" w:rsidTr="00014D6E">
        <w:tc>
          <w:tcPr>
            <w:tcW w:w="704" w:type="dxa"/>
          </w:tcPr>
          <w:p w14:paraId="452F3E2C" w14:textId="2B94F68F" w:rsidR="00A64353" w:rsidRDefault="006B7D95" w:rsidP="00A64353">
            <w:pPr>
              <w:jc w:val="left"/>
              <w:rPr>
                <w:rFonts w:cs="Arial"/>
                <w:sz w:val="20"/>
                <w:szCs w:val="20"/>
              </w:rPr>
            </w:pPr>
            <w:r>
              <w:rPr>
                <w:rFonts w:cs="Arial"/>
                <w:sz w:val="20"/>
                <w:szCs w:val="20"/>
              </w:rPr>
              <w:t>1,4</w:t>
            </w:r>
          </w:p>
        </w:tc>
        <w:tc>
          <w:tcPr>
            <w:tcW w:w="2126" w:type="dxa"/>
          </w:tcPr>
          <w:p w14:paraId="4070FEA4" w14:textId="51D7E939" w:rsidR="00A64353" w:rsidRDefault="00A64353" w:rsidP="00A64353">
            <w:pPr>
              <w:jc w:val="left"/>
              <w:rPr>
                <w:rFonts w:cs="Arial"/>
                <w:sz w:val="20"/>
                <w:szCs w:val="20"/>
              </w:rPr>
            </w:pPr>
            <w:r w:rsidRPr="00795CE5">
              <w:rPr>
                <w:rFonts w:cs="Arial"/>
                <w:sz w:val="20"/>
                <w:szCs w:val="20"/>
              </w:rPr>
              <w:t>Lavoro in spazi e aree comuni</w:t>
            </w:r>
            <w:r>
              <w:rPr>
                <w:rFonts w:cs="Arial"/>
                <w:sz w:val="20"/>
                <w:szCs w:val="20"/>
              </w:rPr>
              <w:t xml:space="preserve"> all’aperto</w:t>
            </w:r>
          </w:p>
        </w:tc>
        <w:tc>
          <w:tcPr>
            <w:tcW w:w="1843" w:type="dxa"/>
          </w:tcPr>
          <w:p w14:paraId="49E5BF8E" w14:textId="335C6365" w:rsidR="00A64353" w:rsidRDefault="00A64353" w:rsidP="00A64353">
            <w:pPr>
              <w:widowControl w:val="0"/>
              <w:tabs>
                <w:tab w:val="left" w:pos="4253"/>
                <w:tab w:val="left" w:leader="underscore" w:pos="7088"/>
              </w:tabs>
              <w:rPr>
                <w:rFonts w:cs="Arial"/>
                <w:sz w:val="20"/>
                <w:szCs w:val="20"/>
              </w:rPr>
            </w:pPr>
            <w:r w:rsidRPr="00795CE5">
              <w:rPr>
                <w:rFonts w:cs="Arial"/>
                <w:sz w:val="20"/>
                <w:szCs w:val="20"/>
              </w:rPr>
              <w:t>Rischi di varie tipologie.</w:t>
            </w:r>
          </w:p>
        </w:tc>
        <w:tc>
          <w:tcPr>
            <w:tcW w:w="550" w:type="dxa"/>
          </w:tcPr>
          <w:p w14:paraId="0DF28C98" w14:textId="7A5DEE5B" w:rsidR="00A64353" w:rsidRPr="00887DCA" w:rsidRDefault="00A64353" w:rsidP="00A64353">
            <w:pPr>
              <w:jc w:val="left"/>
              <w:rPr>
                <w:rFonts w:cs="Arial"/>
                <w:sz w:val="20"/>
                <w:szCs w:val="20"/>
              </w:rPr>
            </w:pPr>
            <w:r w:rsidRPr="006133E7">
              <w:rPr>
                <w:rFonts w:cs="Arial"/>
                <w:sz w:val="20"/>
                <w:szCs w:val="20"/>
                <w:highlight w:val="yellow"/>
              </w:rPr>
              <w:t>2</w:t>
            </w:r>
          </w:p>
        </w:tc>
        <w:tc>
          <w:tcPr>
            <w:tcW w:w="550" w:type="dxa"/>
          </w:tcPr>
          <w:p w14:paraId="2D086D2D" w14:textId="008E2301" w:rsidR="00A64353" w:rsidRPr="00887DCA" w:rsidRDefault="00A64353" w:rsidP="00A64353">
            <w:pPr>
              <w:jc w:val="left"/>
              <w:rPr>
                <w:rFonts w:cs="Arial"/>
                <w:sz w:val="20"/>
                <w:szCs w:val="20"/>
              </w:rPr>
            </w:pPr>
            <w:r w:rsidRPr="006133E7">
              <w:rPr>
                <w:rFonts w:cs="Arial"/>
                <w:sz w:val="20"/>
                <w:szCs w:val="20"/>
                <w:highlight w:val="yellow"/>
              </w:rPr>
              <w:t>3</w:t>
            </w:r>
          </w:p>
        </w:tc>
        <w:tc>
          <w:tcPr>
            <w:tcW w:w="550" w:type="dxa"/>
          </w:tcPr>
          <w:p w14:paraId="3751158A" w14:textId="67E1A046" w:rsidR="00A64353" w:rsidRPr="00887DCA" w:rsidRDefault="00A64353" w:rsidP="00A64353">
            <w:pPr>
              <w:jc w:val="left"/>
              <w:rPr>
                <w:rFonts w:cs="Arial"/>
                <w:sz w:val="20"/>
                <w:szCs w:val="20"/>
              </w:rPr>
            </w:pPr>
            <w:r w:rsidRPr="006133E7">
              <w:rPr>
                <w:rFonts w:cs="Arial"/>
                <w:sz w:val="20"/>
                <w:szCs w:val="20"/>
                <w:highlight w:val="yellow"/>
              </w:rPr>
              <w:t>6</w:t>
            </w:r>
          </w:p>
        </w:tc>
        <w:tc>
          <w:tcPr>
            <w:tcW w:w="2036" w:type="dxa"/>
          </w:tcPr>
          <w:p w14:paraId="55CE7F23" w14:textId="77777777" w:rsidR="00A64353" w:rsidRDefault="00A64353" w:rsidP="00A64353">
            <w:pPr>
              <w:jc w:val="left"/>
              <w:rPr>
                <w:rFonts w:cs="Arial"/>
                <w:sz w:val="20"/>
                <w:szCs w:val="20"/>
              </w:rPr>
            </w:pPr>
            <w:r>
              <w:rPr>
                <w:rFonts w:cs="Arial"/>
                <w:sz w:val="20"/>
                <w:szCs w:val="20"/>
              </w:rPr>
              <w:t>Fornire adeguate indicazioni al fornitore.</w:t>
            </w:r>
          </w:p>
          <w:p w14:paraId="6DF0419F" w14:textId="77777777" w:rsidR="00A64353" w:rsidRDefault="00A64353" w:rsidP="00A64353">
            <w:pPr>
              <w:jc w:val="left"/>
              <w:rPr>
                <w:rFonts w:cs="Arial"/>
                <w:sz w:val="20"/>
                <w:szCs w:val="20"/>
              </w:rPr>
            </w:pPr>
          </w:p>
          <w:p w14:paraId="35125DC9" w14:textId="77777777" w:rsidR="00A64353" w:rsidRDefault="00A64353" w:rsidP="00A64353">
            <w:pPr>
              <w:jc w:val="left"/>
              <w:rPr>
                <w:rFonts w:cs="Arial"/>
                <w:sz w:val="20"/>
                <w:szCs w:val="20"/>
              </w:rPr>
            </w:pPr>
            <w:r w:rsidRPr="00795CE5">
              <w:rPr>
                <w:rFonts w:cs="Arial"/>
                <w:sz w:val="20"/>
                <w:szCs w:val="20"/>
              </w:rPr>
              <w:t>Delimitare le aree di lavoro e separale con idonee recinzioni. Segnalare opportunamente ed in maniera chiaramente visibil</w:t>
            </w:r>
            <w:r>
              <w:rPr>
                <w:rFonts w:cs="Arial"/>
                <w:sz w:val="20"/>
                <w:szCs w:val="20"/>
              </w:rPr>
              <w:t>e</w:t>
            </w:r>
            <w:r w:rsidRPr="00795CE5">
              <w:rPr>
                <w:rFonts w:cs="Arial"/>
                <w:sz w:val="20"/>
                <w:szCs w:val="20"/>
              </w:rPr>
              <w:t xml:space="preserve"> le aree di lavoro ed eventuali rischi di collisioni. </w:t>
            </w:r>
          </w:p>
          <w:p w14:paraId="3CB41FD5" w14:textId="1CA4A696" w:rsidR="00A64353" w:rsidRPr="008F0E3E" w:rsidRDefault="00A64353" w:rsidP="00A64353">
            <w:pPr>
              <w:jc w:val="left"/>
              <w:rPr>
                <w:rFonts w:cs="Arial"/>
                <w:sz w:val="20"/>
                <w:szCs w:val="20"/>
              </w:rPr>
            </w:pPr>
            <w:r w:rsidRPr="00795CE5">
              <w:rPr>
                <w:rFonts w:cs="Arial"/>
                <w:sz w:val="20"/>
                <w:szCs w:val="20"/>
              </w:rPr>
              <w:t>Segnalare opportunamente i percorsi alternativi per l</w:t>
            </w:r>
            <w:r>
              <w:rPr>
                <w:rFonts w:cs="Arial"/>
                <w:sz w:val="20"/>
                <w:szCs w:val="20"/>
              </w:rPr>
              <w:t>’</w:t>
            </w:r>
            <w:r w:rsidRPr="00795CE5">
              <w:rPr>
                <w:rFonts w:cs="Arial"/>
                <w:sz w:val="20"/>
                <w:szCs w:val="20"/>
              </w:rPr>
              <w:t>ateneo eventualmente predisposti.</w:t>
            </w:r>
          </w:p>
        </w:tc>
        <w:tc>
          <w:tcPr>
            <w:tcW w:w="1559" w:type="dxa"/>
          </w:tcPr>
          <w:p w14:paraId="739795AA" w14:textId="631B00ED" w:rsidR="00A64353" w:rsidRPr="00D4663C" w:rsidRDefault="00A64353" w:rsidP="00A64353">
            <w:pPr>
              <w:jc w:val="left"/>
              <w:rPr>
                <w:rFonts w:cs="Arial"/>
                <w:sz w:val="20"/>
                <w:szCs w:val="20"/>
              </w:rPr>
            </w:pPr>
            <w:r w:rsidRPr="00D4663C">
              <w:rPr>
                <w:rFonts w:cs="Arial"/>
                <w:sz w:val="20"/>
                <w:szCs w:val="20"/>
              </w:rPr>
              <w:t>Politecnico</w:t>
            </w:r>
            <w:r>
              <w:rPr>
                <w:rFonts w:cs="Arial"/>
                <w:sz w:val="20"/>
                <w:szCs w:val="20"/>
              </w:rPr>
              <w:t>/</w:t>
            </w:r>
          </w:p>
          <w:p w14:paraId="6535F9E8" w14:textId="29A6BCDD" w:rsidR="00A64353" w:rsidRDefault="00A64353" w:rsidP="00A64353">
            <w:pPr>
              <w:jc w:val="left"/>
              <w:rPr>
                <w:rFonts w:cs="Arial"/>
                <w:sz w:val="20"/>
                <w:szCs w:val="20"/>
              </w:rPr>
            </w:pPr>
            <w:r w:rsidRPr="00D4663C">
              <w:rPr>
                <w:rFonts w:cs="Arial"/>
                <w:sz w:val="20"/>
                <w:szCs w:val="20"/>
                <w:highlight w:val="yellow"/>
              </w:rPr>
              <w:t>Fornitore</w:t>
            </w:r>
          </w:p>
        </w:tc>
      </w:tr>
      <w:tr w:rsidR="00A64353" w:rsidRPr="00611860" w14:paraId="2AE6C994" w14:textId="77777777" w:rsidTr="00014D6E">
        <w:tc>
          <w:tcPr>
            <w:tcW w:w="704" w:type="dxa"/>
          </w:tcPr>
          <w:p w14:paraId="0B967DDB" w14:textId="77777777" w:rsidR="00A64353" w:rsidRDefault="00A64353" w:rsidP="00A64353">
            <w:pPr>
              <w:jc w:val="left"/>
              <w:rPr>
                <w:rFonts w:cs="Arial"/>
                <w:sz w:val="20"/>
                <w:szCs w:val="20"/>
              </w:rPr>
            </w:pPr>
          </w:p>
        </w:tc>
        <w:tc>
          <w:tcPr>
            <w:tcW w:w="2126" w:type="dxa"/>
          </w:tcPr>
          <w:p w14:paraId="2766F0CF" w14:textId="4EA1A470" w:rsidR="00A64353" w:rsidRPr="00795CE5" w:rsidRDefault="00A64353" w:rsidP="00A64353">
            <w:pPr>
              <w:jc w:val="left"/>
              <w:rPr>
                <w:rFonts w:cs="Arial"/>
                <w:sz w:val="20"/>
                <w:szCs w:val="20"/>
              </w:rPr>
            </w:pPr>
            <w:r w:rsidRPr="00795CE5">
              <w:rPr>
                <w:rFonts w:cs="Arial"/>
                <w:sz w:val="20"/>
                <w:szCs w:val="20"/>
              </w:rPr>
              <w:t>Lavoro in aula</w:t>
            </w:r>
          </w:p>
        </w:tc>
        <w:tc>
          <w:tcPr>
            <w:tcW w:w="1843" w:type="dxa"/>
          </w:tcPr>
          <w:p w14:paraId="3330FC28" w14:textId="77777777" w:rsidR="00A64353" w:rsidRPr="00795CE5" w:rsidRDefault="00A64353" w:rsidP="00A64353">
            <w:pPr>
              <w:widowControl w:val="0"/>
              <w:tabs>
                <w:tab w:val="left" w:pos="4253"/>
                <w:tab w:val="left" w:leader="underscore" w:pos="7088"/>
              </w:tabs>
              <w:rPr>
                <w:rFonts w:cs="Arial"/>
                <w:sz w:val="20"/>
                <w:szCs w:val="20"/>
              </w:rPr>
            </w:pPr>
          </w:p>
        </w:tc>
        <w:tc>
          <w:tcPr>
            <w:tcW w:w="550" w:type="dxa"/>
          </w:tcPr>
          <w:p w14:paraId="794664E4" w14:textId="2A2E4823" w:rsidR="00A64353" w:rsidRPr="006133E7" w:rsidRDefault="00A64353" w:rsidP="00A64353">
            <w:pPr>
              <w:jc w:val="left"/>
              <w:rPr>
                <w:rFonts w:cs="Arial"/>
                <w:sz w:val="20"/>
                <w:szCs w:val="20"/>
                <w:highlight w:val="yellow"/>
              </w:rPr>
            </w:pPr>
            <w:r w:rsidRPr="00D4663C">
              <w:rPr>
                <w:rFonts w:cs="Arial"/>
                <w:sz w:val="20"/>
                <w:szCs w:val="20"/>
              </w:rPr>
              <w:t>n.a.</w:t>
            </w:r>
          </w:p>
        </w:tc>
        <w:tc>
          <w:tcPr>
            <w:tcW w:w="550" w:type="dxa"/>
          </w:tcPr>
          <w:p w14:paraId="1C998148" w14:textId="4C922C53" w:rsidR="00A64353" w:rsidRPr="006133E7" w:rsidRDefault="00A64353" w:rsidP="00A64353">
            <w:pPr>
              <w:jc w:val="left"/>
              <w:rPr>
                <w:rFonts w:cs="Arial"/>
                <w:sz w:val="20"/>
                <w:szCs w:val="20"/>
                <w:highlight w:val="yellow"/>
              </w:rPr>
            </w:pPr>
            <w:r w:rsidRPr="00D4663C">
              <w:rPr>
                <w:rFonts w:cs="Arial"/>
                <w:sz w:val="20"/>
                <w:szCs w:val="20"/>
              </w:rPr>
              <w:t>n.a.</w:t>
            </w:r>
          </w:p>
        </w:tc>
        <w:tc>
          <w:tcPr>
            <w:tcW w:w="550" w:type="dxa"/>
          </w:tcPr>
          <w:p w14:paraId="480163C6" w14:textId="1EBB3C2E" w:rsidR="00A64353" w:rsidRPr="006133E7" w:rsidRDefault="00A64353" w:rsidP="00A64353">
            <w:pPr>
              <w:jc w:val="left"/>
              <w:rPr>
                <w:rFonts w:cs="Arial"/>
                <w:sz w:val="20"/>
                <w:szCs w:val="20"/>
                <w:highlight w:val="yellow"/>
              </w:rPr>
            </w:pPr>
            <w:r w:rsidRPr="00D4663C">
              <w:rPr>
                <w:rFonts w:cs="Arial"/>
                <w:sz w:val="20"/>
                <w:szCs w:val="20"/>
              </w:rPr>
              <w:t>n.a</w:t>
            </w:r>
            <w:r>
              <w:rPr>
                <w:rFonts w:cs="Arial"/>
                <w:sz w:val="20"/>
                <w:szCs w:val="20"/>
              </w:rPr>
              <w:t>.</w:t>
            </w:r>
          </w:p>
        </w:tc>
        <w:tc>
          <w:tcPr>
            <w:tcW w:w="2036" w:type="dxa"/>
          </w:tcPr>
          <w:p w14:paraId="785D7ABE" w14:textId="100063E4" w:rsidR="00A64353" w:rsidRDefault="00A64353" w:rsidP="00A64353">
            <w:pPr>
              <w:jc w:val="left"/>
              <w:rPr>
                <w:rFonts w:cs="Arial"/>
                <w:sz w:val="20"/>
                <w:szCs w:val="20"/>
              </w:rPr>
            </w:pPr>
            <w:r w:rsidRPr="009F6EBD">
              <w:rPr>
                <w:rFonts w:cs="Arial"/>
                <w:sz w:val="20"/>
                <w:szCs w:val="20"/>
              </w:rPr>
              <w:t>Le lavorazioni dovranno essere eseguite durante gli orari di pausa delle lezioni o durante i giorni non lavorativi. Qualora la lavorazione richiedesse più giornate lavorative è necessario avvisare il Dirigente ai fini della sicurezza, per ottenere la sospensione delle lezioni. Durante l</w:t>
            </w:r>
            <w:r>
              <w:rPr>
                <w:rFonts w:cs="Arial"/>
                <w:sz w:val="20"/>
                <w:szCs w:val="20"/>
              </w:rPr>
              <w:t>’</w:t>
            </w:r>
            <w:r w:rsidRPr="009F6EBD">
              <w:rPr>
                <w:rFonts w:cs="Arial"/>
                <w:sz w:val="20"/>
                <w:szCs w:val="20"/>
              </w:rPr>
              <w:t>esecuzione delle lavorazioni gli accessi dell</w:t>
            </w:r>
            <w:r>
              <w:rPr>
                <w:rFonts w:cs="Arial"/>
                <w:sz w:val="20"/>
                <w:szCs w:val="20"/>
              </w:rPr>
              <w:t>’</w:t>
            </w:r>
            <w:r w:rsidRPr="009F6EBD">
              <w:rPr>
                <w:rFonts w:cs="Arial"/>
                <w:sz w:val="20"/>
                <w:szCs w:val="20"/>
              </w:rPr>
              <w:t xml:space="preserve">aula </w:t>
            </w:r>
            <w:r w:rsidRPr="009F6EBD">
              <w:rPr>
                <w:rFonts w:cs="Arial"/>
                <w:sz w:val="20"/>
                <w:szCs w:val="20"/>
              </w:rPr>
              <w:lastRenderedPageBreak/>
              <w:t>dovranno rimanere chiusi.</w:t>
            </w:r>
          </w:p>
        </w:tc>
        <w:tc>
          <w:tcPr>
            <w:tcW w:w="1559" w:type="dxa"/>
          </w:tcPr>
          <w:p w14:paraId="353AC6BB" w14:textId="7A04D7A0" w:rsidR="00A64353" w:rsidRPr="00D4663C" w:rsidRDefault="00A64353" w:rsidP="00A64353">
            <w:pPr>
              <w:jc w:val="left"/>
              <w:rPr>
                <w:rFonts w:cs="Arial"/>
                <w:sz w:val="20"/>
                <w:szCs w:val="20"/>
              </w:rPr>
            </w:pPr>
            <w:r w:rsidRPr="00D4663C">
              <w:rPr>
                <w:rFonts w:cs="Arial"/>
                <w:sz w:val="20"/>
                <w:szCs w:val="20"/>
              </w:rPr>
              <w:lastRenderedPageBreak/>
              <w:t>-</w:t>
            </w:r>
          </w:p>
        </w:tc>
      </w:tr>
      <w:tr w:rsidR="00762B07" w:rsidRPr="00611860" w14:paraId="6CB71D3C" w14:textId="77777777" w:rsidTr="00014D6E">
        <w:tc>
          <w:tcPr>
            <w:tcW w:w="704" w:type="dxa"/>
          </w:tcPr>
          <w:p w14:paraId="2CEF5850" w14:textId="04017399" w:rsidR="00762B07" w:rsidRDefault="00E01698" w:rsidP="00762B07">
            <w:pPr>
              <w:jc w:val="left"/>
              <w:rPr>
                <w:rFonts w:cs="Arial"/>
                <w:sz w:val="20"/>
                <w:szCs w:val="20"/>
              </w:rPr>
            </w:pPr>
            <w:r>
              <w:rPr>
                <w:rFonts w:cs="Arial"/>
                <w:sz w:val="20"/>
                <w:szCs w:val="20"/>
              </w:rPr>
              <w:t>5</w:t>
            </w:r>
          </w:p>
        </w:tc>
        <w:tc>
          <w:tcPr>
            <w:tcW w:w="2126" w:type="dxa"/>
          </w:tcPr>
          <w:p w14:paraId="751BAFCE" w14:textId="15F943BB" w:rsidR="00762B07" w:rsidRPr="00795CE5" w:rsidRDefault="00762B07" w:rsidP="00762B07">
            <w:pPr>
              <w:jc w:val="left"/>
              <w:rPr>
                <w:rFonts w:cs="Arial"/>
                <w:sz w:val="20"/>
                <w:szCs w:val="20"/>
              </w:rPr>
            </w:pPr>
            <w:r w:rsidRPr="00795CE5">
              <w:rPr>
                <w:rFonts w:cs="Arial"/>
                <w:sz w:val="20"/>
                <w:szCs w:val="20"/>
              </w:rPr>
              <w:t>Movimentazione materiali con l’ausilio di mezzi meccanici</w:t>
            </w:r>
          </w:p>
        </w:tc>
        <w:tc>
          <w:tcPr>
            <w:tcW w:w="1843" w:type="dxa"/>
          </w:tcPr>
          <w:p w14:paraId="16A82372" w14:textId="77777777" w:rsidR="00762B07" w:rsidRPr="00795CE5" w:rsidRDefault="00762B07" w:rsidP="00762B07">
            <w:pPr>
              <w:widowControl w:val="0"/>
              <w:tabs>
                <w:tab w:val="left" w:pos="4253"/>
                <w:tab w:val="left" w:leader="underscore" w:pos="7088"/>
              </w:tabs>
              <w:jc w:val="left"/>
              <w:rPr>
                <w:rFonts w:cs="Arial"/>
                <w:sz w:val="20"/>
                <w:szCs w:val="20"/>
              </w:rPr>
            </w:pPr>
            <w:r w:rsidRPr="00795CE5">
              <w:rPr>
                <w:rFonts w:cs="Arial"/>
                <w:sz w:val="20"/>
                <w:szCs w:val="20"/>
              </w:rPr>
              <w:t>- Urti</w:t>
            </w:r>
          </w:p>
          <w:p w14:paraId="4B647CF8" w14:textId="77777777" w:rsidR="00762B07" w:rsidRPr="00795CE5" w:rsidRDefault="00762B07" w:rsidP="00762B07">
            <w:pPr>
              <w:widowControl w:val="0"/>
              <w:tabs>
                <w:tab w:val="left" w:pos="4253"/>
                <w:tab w:val="left" w:leader="underscore" w:pos="7088"/>
              </w:tabs>
              <w:jc w:val="left"/>
              <w:rPr>
                <w:rFonts w:cs="Arial"/>
                <w:sz w:val="20"/>
                <w:szCs w:val="20"/>
              </w:rPr>
            </w:pPr>
            <w:r w:rsidRPr="00795CE5">
              <w:rPr>
                <w:rFonts w:cs="Arial"/>
                <w:sz w:val="20"/>
                <w:szCs w:val="20"/>
              </w:rPr>
              <w:t>-</w:t>
            </w:r>
            <w:r>
              <w:rPr>
                <w:rFonts w:cs="Arial"/>
                <w:sz w:val="20"/>
                <w:szCs w:val="20"/>
              </w:rPr>
              <w:t xml:space="preserve"> </w:t>
            </w:r>
            <w:r w:rsidRPr="00795CE5">
              <w:rPr>
                <w:rFonts w:cs="Arial"/>
                <w:sz w:val="20"/>
                <w:szCs w:val="20"/>
              </w:rPr>
              <w:t>Schiacciamento</w:t>
            </w:r>
          </w:p>
          <w:p w14:paraId="423469A5" w14:textId="691B048B" w:rsidR="00762B07" w:rsidRPr="00795CE5" w:rsidRDefault="00762B07" w:rsidP="00762B07">
            <w:pPr>
              <w:widowControl w:val="0"/>
              <w:tabs>
                <w:tab w:val="left" w:pos="4253"/>
                <w:tab w:val="left" w:leader="underscore" w:pos="7088"/>
              </w:tabs>
              <w:rPr>
                <w:rFonts w:cs="Arial"/>
                <w:sz w:val="20"/>
                <w:szCs w:val="20"/>
              </w:rPr>
            </w:pPr>
            <w:r w:rsidRPr="00795CE5">
              <w:rPr>
                <w:rFonts w:cs="Arial"/>
                <w:sz w:val="20"/>
                <w:szCs w:val="20"/>
              </w:rPr>
              <w:t>- Investimento</w:t>
            </w:r>
          </w:p>
        </w:tc>
        <w:tc>
          <w:tcPr>
            <w:tcW w:w="550" w:type="dxa"/>
          </w:tcPr>
          <w:p w14:paraId="6FC5C9DD" w14:textId="0CC3A771" w:rsidR="00762B07" w:rsidRPr="00D4663C" w:rsidRDefault="00762B07" w:rsidP="00762B07">
            <w:pPr>
              <w:jc w:val="left"/>
              <w:rPr>
                <w:rFonts w:cs="Arial"/>
                <w:sz w:val="20"/>
                <w:szCs w:val="20"/>
              </w:rPr>
            </w:pPr>
          </w:p>
        </w:tc>
        <w:tc>
          <w:tcPr>
            <w:tcW w:w="550" w:type="dxa"/>
          </w:tcPr>
          <w:p w14:paraId="11DE04D8" w14:textId="48FB4536" w:rsidR="00762B07" w:rsidRPr="00D4663C" w:rsidRDefault="00762B07" w:rsidP="00762B07">
            <w:pPr>
              <w:jc w:val="left"/>
              <w:rPr>
                <w:rFonts w:cs="Arial"/>
                <w:sz w:val="20"/>
                <w:szCs w:val="20"/>
              </w:rPr>
            </w:pPr>
          </w:p>
        </w:tc>
        <w:tc>
          <w:tcPr>
            <w:tcW w:w="550" w:type="dxa"/>
          </w:tcPr>
          <w:p w14:paraId="0D6C9921" w14:textId="6A9AF411" w:rsidR="00762B07" w:rsidRPr="00D4663C" w:rsidRDefault="00762B07" w:rsidP="00762B07">
            <w:pPr>
              <w:jc w:val="left"/>
              <w:rPr>
                <w:rFonts w:cs="Arial"/>
                <w:sz w:val="20"/>
                <w:szCs w:val="20"/>
              </w:rPr>
            </w:pPr>
          </w:p>
        </w:tc>
        <w:tc>
          <w:tcPr>
            <w:tcW w:w="2036" w:type="dxa"/>
          </w:tcPr>
          <w:p w14:paraId="40B599BB" w14:textId="77777777" w:rsidR="00762B07" w:rsidRDefault="00762B07" w:rsidP="00762B07">
            <w:pPr>
              <w:jc w:val="left"/>
              <w:rPr>
                <w:rFonts w:cs="Arial"/>
                <w:sz w:val="20"/>
                <w:szCs w:val="20"/>
              </w:rPr>
            </w:pPr>
            <w:r w:rsidRPr="00795CE5">
              <w:rPr>
                <w:rFonts w:cs="Arial"/>
                <w:sz w:val="20"/>
                <w:szCs w:val="20"/>
              </w:rPr>
              <w:t>Segnalare la presenza di mezzi in movimento. Utilizzare gli appositi passaggi pedonali.</w:t>
            </w:r>
          </w:p>
          <w:p w14:paraId="1A3B457B" w14:textId="11D77F7E" w:rsidR="00762B07" w:rsidRPr="009F6EBD" w:rsidRDefault="00762B07" w:rsidP="00762B07">
            <w:pPr>
              <w:jc w:val="left"/>
              <w:rPr>
                <w:rFonts w:cs="Arial"/>
                <w:sz w:val="20"/>
                <w:szCs w:val="20"/>
              </w:rPr>
            </w:pPr>
            <w:r w:rsidRPr="0031751E">
              <w:rPr>
                <w:rFonts w:cs="Arial"/>
                <w:sz w:val="20"/>
                <w:szCs w:val="20"/>
              </w:rPr>
              <w:t>Delimitare le aree di lavoro e di movimentazione dei mezzi meccanici incluse le aree in cui vi il rischio di caduta materiale dall’alto.</w:t>
            </w:r>
          </w:p>
        </w:tc>
        <w:tc>
          <w:tcPr>
            <w:tcW w:w="1559" w:type="dxa"/>
          </w:tcPr>
          <w:p w14:paraId="6EE545E4" w14:textId="1342AF1C" w:rsidR="00762B07" w:rsidRPr="00D4663C" w:rsidRDefault="00762B07" w:rsidP="00762B07">
            <w:pPr>
              <w:jc w:val="left"/>
              <w:rPr>
                <w:rFonts w:cs="Arial"/>
                <w:sz w:val="20"/>
                <w:szCs w:val="20"/>
              </w:rPr>
            </w:pPr>
            <w:r w:rsidRPr="00D4663C">
              <w:rPr>
                <w:rFonts w:cs="Arial"/>
                <w:sz w:val="20"/>
                <w:szCs w:val="20"/>
                <w:highlight w:val="yellow"/>
              </w:rPr>
              <w:t>Fornitore</w:t>
            </w:r>
          </w:p>
        </w:tc>
      </w:tr>
      <w:tr w:rsidR="003D7AC9" w:rsidRPr="00611860" w14:paraId="4B6B1022" w14:textId="77777777" w:rsidTr="00014D6E">
        <w:tc>
          <w:tcPr>
            <w:tcW w:w="704" w:type="dxa"/>
          </w:tcPr>
          <w:p w14:paraId="477AB6C2" w14:textId="53FAD935" w:rsidR="003D7AC9" w:rsidRDefault="00FB4F7A" w:rsidP="003D7AC9">
            <w:pPr>
              <w:jc w:val="left"/>
              <w:rPr>
                <w:rFonts w:cs="Arial"/>
                <w:sz w:val="20"/>
                <w:szCs w:val="20"/>
              </w:rPr>
            </w:pPr>
            <w:r>
              <w:rPr>
                <w:rFonts w:cs="Arial"/>
                <w:sz w:val="20"/>
                <w:szCs w:val="20"/>
              </w:rPr>
              <w:t>4, 5</w:t>
            </w:r>
          </w:p>
        </w:tc>
        <w:tc>
          <w:tcPr>
            <w:tcW w:w="2126" w:type="dxa"/>
          </w:tcPr>
          <w:p w14:paraId="49C218DA" w14:textId="6E695435" w:rsidR="003D7AC9" w:rsidRPr="00795CE5" w:rsidRDefault="003D7AC9" w:rsidP="003D7AC9">
            <w:pPr>
              <w:jc w:val="left"/>
              <w:rPr>
                <w:rFonts w:cs="Arial"/>
                <w:sz w:val="20"/>
                <w:szCs w:val="20"/>
              </w:rPr>
            </w:pPr>
            <w:r w:rsidRPr="00795CE5">
              <w:rPr>
                <w:rFonts w:cs="Arial"/>
                <w:sz w:val="20"/>
                <w:szCs w:val="20"/>
              </w:rPr>
              <w:t>Spazi limitati</w:t>
            </w:r>
            <w:r w:rsidR="005B1611">
              <w:rPr>
                <w:rFonts w:cs="Arial"/>
                <w:sz w:val="20"/>
                <w:szCs w:val="20"/>
              </w:rPr>
              <w:t xml:space="preserve">, </w:t>
            </w:r>
            <w:r w:rsidRPr="00795CE5">
              <w:rPr>
                <w:rFonts w:cs="Arial"/>
                <w:sz w:val="20"/>
                <w:szCs w:val="20"/>
              </w:rPr>
              <w:t>e presenza di spigoli potenzialmente taglienti</w:t>
            </w:r>
            <w:r w:rsidR="005B1611">
              <w:rPr>
                <w:rFonts w:cs="Arial"/>
                <w:sz w:val="20"/>
                <w:szCs w:val="20"/>
              </w:rPr>
              <w:t xml:space="preserve"> o parti sporgenti</w:t>
            </w:r>
          </w:p>
        </w:tc>
        <w:tc>
          <w:tcPr>
            <w:tcW w:w="1843" w:type="dxa"/>
          </w:tcPr>
          <w:p w14:paraId="0E059B6C"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Urti</w:t>
            </w:r>
          </w:p>
          <w:p w14:paraId="082846B2"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Tagli</w:t>
            </w:r>
          </w:p>
          <w:p w14:paraId="2865C9BC" w14:textId="77777777" w:rsidR="003D7AC9"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Abrasioni</w:t>
            </w:r>
          </w:p>
          <w:p w14:paraId="36403E02" w14:textId="431D0D3F" w:rsidR="005B1611" w:rsidRPr="00795CE5" w:rsidRDefault="005B1611" w:rsidP="003D7AC9">
            <w:pPr>
              <w:widowControl w:val="0"/>
              <w:tabs>
                <w:tab w:val="left" w:pos="4253"/>
                <w:tab w:val="left" w:leader="underscore" w:pos="7088"/>
              </w:tabs>
              <w:jc w:val="left"/>
              <w:rPr>
                <w:rFonts w:cs="Arial"/>
                <w:sz w:val="20"/>
                <w:szCs w:val="20"/>
              </w:rPr>
            </w:pPr>
            <w:r>
              <w:rPr>
                <w:rFonts w:cs="Arial"/>
                <w:sz w:val="20"/>
                <w:szCs w:val="20"/>
              </w:rPr>
              <w:t>- Inciampo</w:t>
            </w:r>
          </w:p>
        </w:tc>
        <w:tc>
          <w:tcPr>
            <w:tcW w:w="550" w:type="dxa"/>
          </w:tcPr>
          <w:p w14:paraId="5997B242" w14:textId="2BE4C429" w:rsidR="003D7AC9" w:rsidRPr="006133E7" w:rsidRDefault="003D7AC9" w:rsidP="003D7AC9">
            <w:pPr>
              <w:jc w:val="left"/>
              <w:rPr>
                <w:rFonts w:cs="Arial"/>
                <w:sz w:val="20"/>
                <w:szCs w:val="20"/>
                <w:highlight w:val="yellow"/>
              </w:rPr>
            </w:pPr>
            <w:r w:rsidRPr="006133E7">
              <w:rPr>
                <w:rFonts w:cs="Arial"/>
                <w:sz w:val="20"/>
                <w:szCs w:val="20"/>
                <w:highlight w:val="yellow"/>
              </w:rPr>
              <w:t>1</w:t>
            </w:r>
          </w:p>
        </w:tc>
        <w:tc>
          <w:tcPr>
            <w:tcW w:w="550" w:type="dxa"/>
          </w:tcPr>
          <w:p w14:paraId="2B9E7E85" w14:textId="02461CEF" w:rsidR="003D7AC9" w:rsidRPr="006133E7" w:rsidRDefault="003D7AC9" w:rsidP="003D7AC9">
            <w:pPr>
              <w:jc w:val="left"/>
              <w:rPr>
                <w:rFonts w:cs="Arial"/>
                <w:sz w:val="20"/>
                <w:szCs w:val="20"/>
                <w:highlight w:val="yellow"/>
              </w:rPr>
            </w:pPr>
            <w:r w:rsidRPr="006133E7">
              <w:rPr>
                <w:rFonts w:cs="Arial"/>
                <w:sz w:val="20"/>
                <w:szCs w:val="20"/>
                <w:highlight w:val="yellow"/>
              </w:rPr>
              <w:t>3</w:t>
            </w:r>
          </w:p>
        </w:tc>
        <w:tc>
          <w:tcPr>
            <w:tcW w:w="550" w:type="dxa"/>
          </w:tcPr>
          <w:p w14:paraId="7A688769" w14:textId="56D0AD9A" w:rsidR="003D7AC9" w:rsidRPr="006133E7" w:rsidRDefault="003D7AC9" w:rsidP="003D7AC9">
            <w:pPr>
              <w:jc w:val="left"/>
              <w:rPr>
                <w:rFonts w:cs="Arial"/>
                <w:sz w:val="20"/>
                <w:szCs w:val="20"/>
                <w:highlight w:val="yellow"/>
              </w:rPr>
            </w:pPr>
            <w:r w:rsidRPr="006133E7">
              <w:rPr>
                <w:rFonts w:cs="Arial"/>
                <w:sz w:val="20"/>
                <w:szCs w:val="20"/>
                <w:highlight w:val="yellow"/>
              </w:rPr>
              <w:t>3</w:t>
            </w:r>
          </w:p>
        </w:tc>
        <w:tc>
          <w:tcPr>
            <w:tcW w:w="2036" w:type="dxa"/>
          </w:tcPr>
          <w:p w14:paraId="1EA0D04E" w14:textId="5980B7CD" w:rsidR="003D7AC9" w:rsidRDefault="003D7AC9" w:rsidP="003D7AC9">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w:t>
            </w:r>
            <w:r w:rsidR="00FB4F7A">
              <w:rPr>
                <w:rFonts w:cs="Arial"/>
                <w:sz w:val="20"/>
                <w:szCs w:val="20"/>
              </w:rPr>
              <w:t xml:space="preserve"> o parti sporgenti</w:t>
            </w:r>
            <w:r w:rsidRPr="00795CE5">
              <w:rPr>
                <w:rFonts w:cs="Arial"/>
                <w:sz w:val="20"/>
                <w:szCs w:val="20"/>
              </w:rPr>
              <w:t>.</w:t>
            </w:r>
          </w:p>
          <w:p w14:paraId="171FB1D8" w14:textId="1A640546" w:rsidR="003D7AC9" w:rsidRPr="00795CE5" w:rsidRDefault="003D7AC9" w:rsidP="003D7AC9">
            <w:pPr>
              <w:jc w:val="left"/>
              <w:rPr>
                <w:rFonts w:cs="Arial"/>
                <w:sz w:val="20"/>
                <w:szCs w:val="20"/>
              </w:rPr>
            </w:pPr>
            <w:r w:rsidRPr="00795CE5">
              <w:rPr>
                <w:rFonts w:cs="Arial"/>
                <w:sz w:val="20"/>
                <w:szCs w:val="20"/>
              </w:rPr>
              <w:t>Segnalare tali pericoli. Utilizz</w:t>
            </w:r>
            <w:r>
              <w:rPr>
                <w:rFonts w:cs="Arial"/>
                <w:sz w:val="20"/>
                <w:szCs w:val="20"/>
              </w:rPr>
              <w:t xml:space="preserve">are </w:t>
            </w:r>
            <w:r w:rsidRPr="00795CE5">
              <w:rPr>
                <w:rFonts w:cs="Arial"/>
                <w:sz w:val="20"/>
                <w:szCs w:val="20"/>
              </w:rPr>
              <w:t>gli appositi DPI (guanti, caschetti, scarpe antinfortunistic</w:t>
            </w:r>
            <w:r>
              <w:rPr>
                <w:rFonts w:cs="Arial"/>
                <w:sz w:val="20"/>
                <w:szCs w:val="20"/>
              </w:rPr>
              <w:t>he</w:t>
            </w:r>
            <w:r w:rsidRPr="00795CE5">
              <w:rPr>
                <w:rFonts w:cs="Arial"/>
                <w:sz w:val="20"/>
                <w:szCs w:val="20"/>
              </w:rPr>
              <w:t>).</w:t>
            </w:r>
          </w:p>
        </w:tc>
        <w:tc>
          <w:tcPr>
            <w:tcW w:w="1559" w:type="dxa"/>
          </w:tcPr>
          <w:p w14:paraId="35F6781F" w14:textId="0A2B061B" w:rsidR="003D7AC9" w:rsidRPr="00D4663C" w:rsidRDefault="003D7AC9" w:rsidP="003D7AC9">
            <w:pPr>
              <w:jc w:val="left"/>
              <w:rPr>
                <w:rFonts w:cs="Arial"/>
                <w:sz w:val="20"/>
                <w:szCs w:val="20"/>
                <w:highlight w:val="yellow"/>
              </w:rPr>
            </w:pPr>
            <w:r w:rsidRPr="00E31144">
              <w:rPr>
                <w:rFonts w:cs="Arial"/>
                <w:sz w:val="20"/>
                <w:szCs w:val="20"/>
              </w:rPr>
              <w:t>Politecnico</w:t>
            </w:r>
            <w:r>
              <w:rPr>
                <w:rFonts w:cs="Arial"/>
                <w:sz w:val="20"/>
                <w:szCs w:val="20"/>
                <w:highlight w:val="yellow"/>
              </w:rPr>
              <w:t>/</w:t>
            </w:r>
            <w:r w:rsidRPr="00D4663C">
              <w:rPr>
                <w:rFonts w:cs="Arial"/>
                <w:sz w:val="20"/>
                <w:szCs w:val="20"/>
                <w:highlight w:val="yellow"/>
              </w:rPr>
              <w:t>Fornitore</w:t>
            </w:r>
          </w:p>
        </w:tc>
      </w:tr>
      <w:tr w:rsidR="003D7AC9" w:rsidRPr="00611860" w14:paraId="55AB3689" w14:textId="77777777" w:rsidTr="00014D6E">
        <w:tc>
          <w:tcPr>
            <w:tcW w:w="704" w:type="dxa"/>
          </w:tcPr>
          <w:p w14:paraId="1E89AC1D" w14:textId="7246C92E" w:rsidR="003D7AC9" w:rsidRPr="00695A4F" w:rsidRDefault="00695A4F" w:rsidP="003D7AC9">
            <w:pPr>
              <w:jc w:val="left"/>
              <w:rPr>
                <w:rFonts w:cs="Arial"/>
                <w:sz w:val="20"/>
                <w:szCs w:val="20"/>
              </w:rPr>
            </w:pPr>
            <w:r w:rsidRPr="00695A4F">
              <w:rPr>
                <w:rFonts w:cs="Arial"/>
                <w:sz w:val="20"/>
                <w:szCs w:val="20"/>
              </w:rPr>
              <w:t>1</w:t>
            </w:r>
            <w:r>
              <w:rPr>
                <w:rFonts w:cs="Arial"/>
                <w:sz w:val="20"/>
                <w:szCs w:val="20"/>
              </w:rPr>
              <w:t xml:space="preserve">, </w:t>
            </w:r>
            <w:r w:rsidR="008171B8">
              <w:rPr>
                <w:rFonts w:cs="Arial"/>
                <w:sz w:val="20"/>
                <w:szCs w:val="20"/>
              </w:rPr>
              <w:t>4, 5</w:t>
            </w:r>
          </w:p>
        </w:tc>
        <w:tc>
          <w:tcPr>
            <w:tcW w:w="2126" w:type="dxa"/>
          </w:tcPr>
          <w:p w14:paraId="229C974C" w14:textId="05746C8D" w:rsidR="003D7AC9" w:rsidRPr="00795CE5" w:rsidRDefault="003D7AC9" w:rsidP="003D7AC9">
            <w:pPr>
              <w:jc w:val="left"/>
              <w:rPr>
                <w:rFonts w:cs="Arial"/>
                <w:sz w:val="20"/>
                <w:szCs w:val="20"/>
              </w:rPr>
            </w:pPr>
            <w:r w:rsidRPr="00795CE5">
              <w:rPr>
                <w:rFonts w:cs="Arial"/>
                <w:sz w:val="20"/>
                <w:szCs w:val="20"/>
              </w:rPr>
              <w:t>Illuminazione</w:t>
            </w:r>
          </w:p>
        </w:tc>
        <w:tc>
          <w:tcPr>
            <w:tcW w:w="1843" w:type="dxa"/>
          </w:tcPr>
          <w:p w14:paraId="5E750ADA"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Inciampo</w:t>
            </w:r>
          </w:p>
          <w:p w14:paraId="6C651260" w14:textId="4B2E3EC9"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Urti</w:t>
            </w:r>
          </w:p>
        </w:tc>
        <w:tc>
          <w:tcPr>
            <w:tcW w:w="550" w:type="dxa"/>
          </w:tcPr>
          <w:p w14:paraId="7C7EEFEC" w14:textId="482B8CF2" w:rsidR="003D7AC9" w:rsidRPr="008171B8" w:rsidRDefault="003D7AC9" w:rsidP="003D7AC9">
            <w:pPr>
              <w:jc w:val="left"/>
              <w:rPr>
                <w:rFonts w:cs="Arial"/>
                <w:sz w:val="20"/>
                <w:szCs w:val="20"/>
              </w:rPr>
            </w:pPr>
            <w:r w:rsidRPr="008171B8">
              <w:rPr>
                <w:rFonts w:cs="Arial"/>
                <w:sz w:val="20"/>
                <w:szCs w:val="20"/>
              </w:rPr>
              <w:t>1</w:t>
            </w:r>
          </w:p>
        </w:tc>
        <w:tc>
          <w:tcPr>
            <w:tcW w:w="550" w:type="dxa"/>
          </w:tcPr>
          <w:p w14:paraId="2CC72519" w14:textId="53D0DAA7" w:rsidR="003D7AC9" w:rsidRPr="008171B8" w:rsidRDefault="008171B8" w:rsidP="003D7AC9">
            <w:pPr>
              <w:jc w:val="left"/>
              <w:rPr>
                <w:rFonts w:cs="Arial"/>
                <w:sz w:val="20"/>
                <w:szCs w:val="20"/>
              </w:rPr>
            </w:pPr>
            <w:r>
              <w:rPr>
                <w:rFonts w:cs="Arial"/>
                <w:sz w:val="20"/>
                <w:szCs w:val="20"/>
              </w:rPr>
              <w:t>2</w:t>
            </w:r>
          </w:p>
        </w:tc>
        <w:tc>
          <w:tcPr>
            <w:tcW w:w="550" w:type="dxa"/>
          </w:tcPr>
          <w:p w14:paraId="6EE70D5D" w14:textId="40545144" w:rsidR="003D7AC9" w:rsidRPr="008171B8" w:rsidRDefault="008171B8" w:rsidP="003D7AC9">
            <w:pPr>
              <w:jc w:val="left"/>
              <w:rPr>
                <w:rFonts w:cs="Arial"/>
                <w:sz w:val="20"/>
                <w:szCs w:val="20"/>
              </w:rPr>
            </w:pPr>
            <w:r>
              <w:rPr>
                <w:rFonts w:cs="Arial"/>
                <w:sz w:val="20"/>
                <w:szCs w:val="20"/>
              </w:rPr>
              <w:t>2</w:t>
            </w:r>
          </w:p>
        </w:tc>
        <w:tc>
          <w:tcPr>
            <w:tcW w:w="2036" w:type="dxa"/>
          </w:tcPr>
          <w:p w14:paraId="30F8AE75" w14:textId="05817C05" w:rsidR="003D7AC9" w:rsidRPr="00795CE5" w:rsidRDefault="003D7AC9" w:rsidP="003D7AC9">
            <w:pPr>
              <w:jc w:val="left"/>
              <w:rPr>
                <w:rFonts w:cs="Arial"/>
                <w:sz w:val="20"/>
                <w:szCs w:val="20"/>
              </w:rPr>
            </w:pPr>
            <w:r w:rsidRPr="00795CE5">
              <w:rPr>
                <w:rFonts w:cs="Arial"/>
                <w:sz w:val="20"/>
                <w:szCs w:val="20"/>
              </w:rPr>
              <w:t>Aumentare il livello di illuminazione.</w:t>
            </w:r>
          </w:p>
        </w:tc>
        <w:tc>
          <w:tcPr>
            <w:tcW w:w="1559" w:type="dxa"/>
          </w:tcPr>
          <w:p w14:paraId="4F499A24" w14:textId="537F8DAD" w:rsidR="003D7AC9" w:rsidRPr="00E31144" w:rsidRDefault="003D7AC9" w:rsidP="003D7AC9">
            <w:pPr>
              <w:jc w:val="left"/>
              <w:rPr>
                <w:rFonts w:cs="Arial"/>
                <w:sz w:val="20"/>
                <w:szCs w:val="20"/>
              </w:rPr>
            </w:pPr>
            <w:r w:rsidRPr="003D1602">
              <w:rPr>
                <w:rFonts w:cs="Arial"/>
                <w:sz w:val="20"/>
                <w:szCs w:val="20"/>
              </w:rPr>
              <w:t>Politecnico</w:t>
            </w:r>
            <w:r>
              <w:rPr>
                <w:rFonts w:cs="Arial"/>
                <w:sz w:val="20"/>
                <w:szCs w:val="20"/>
                <w:highlight w:val="yellow"/>
              </w:rPr>
              <w:t>/</w:t>
            </w:r>
            <w:r w:rsidRPr="00D4663C">
              <w:rPr>
                <w:rFonts w:cs="Arial"/>
                <w:sz w:val="20"/>
                <w:szCs w:val="20"/>
                <w:highlight w:val="yellow"/>
              </w:rPr>
              <w:t>Fornitore</w:t>
            </w:r>
          </w:p>
        </w:tc>
      </w:tr>
      <w:tr w:rsidR="003D7AC9" w:rsidRPr="00611860" w14:paraId="2398DE5C" w14:textId="77777777" w:rsidTr="001A695A">
        <w:trPr>
          <w:trHeight w:val="402"/>
        </w:trPr>
        <w:tc>
          <w:tcPr>
            <w:tcW w:w="9918" w:type="dxa"/>
            <w:gridSpan w:val="8"/>
          </w:tcPr>
          <w:p w14:paraId="5F78426B" w14:textId="65607899" w:rsidR="003D7AC9" w:rsidRPr="001A695A" w:rsidRDefault="003D7AC9" w:rsidP="003D7AC9">
            <w:pPr>
              <w:jc w:val="center"/>
              <w:rPr>
                <w:rFonts w:cs="Arial"/>
                <w:b/>
                <w:bCs/>
                <w:sz w:val="20"/>
                <w:szCs w:val="20"/>
              </w:rPr>
            </w:pPr>
            <w:r w:rsidRPr="001A695A">
              <w:rPr>
                <w:rFonts w:cs="Arial"/>
                <w:b/>
                <w:bCs/>
                <w:sz w:val="20"/>
                <w:szCs w:val="20"/>
              </w:rPr>
              <w:t>Macchine, apparecchiature, impianti</w:t>
            </w:r>
          </w:p>
        </w:tc>
      </w:tr>
      <w:tr w:rsidR="003D7AC9" w:rsidRPr="00611860" w14:paraId="7E64E3C1" w14:textId="77777777" w:rsidTr="00014D6E">
        <w:trPr>
          <w:trHeight w:val="1396"/>
        </w:trPr>
        <w:tc>
          <w:tcPr>
            <w:tcW w:w="704" w:type="dxa"/>
          </w:tcPr>
          <w:p w14:paraId="3C7A56A6" w14:textId="4B2C7FF2" w:rsidR="003D7AC9" w:rsidRPr="00B238C8" w:rsidRDefault="00D806FC" w:rsidP="003D7AC9">
            <w:pPr>
              <w:jc w:val="left"/>
              <w:rPr>
                <w:rFonts w:cs="Arial"/>
                <w:sz w:val="20"/>
                <w:szCs w:val="20"/>
              </w:rPr>
            </w:pPr>
            <w:r>
              <w:rPr>
                <w:rFonts w:cs="Arial"/>
                <w:sz w:val="20"/>
                <w:szCs w:val="20"/>
              </w:rPr>
              <w:t>2</w:t>
            </w:r>
            <w:r w:rsidR="0073596D">
              <w:rPr>
                <w:rFonts w:cs="Arial"/>
                <w:sz w:val="20"/>
                <w:szCs w:val="20"/>
              </w:rPr>
              <w:t>, 3,4, 5</w:t>
            </w:r>
          </w:p>
        </w:tc>
        <w:tc>
          <w:tcPr>
            <w:tcW w:w="2126" w:type="dxa"/>
          </w:tcPr>
          <w:p w14:paraId="0B10D964" w14:textId="62178C9D" w:rsidR="003D7AC9" w:rsidRPr="00B238C8" w:rsidRDefault="003D7AC9" w:rsidP="003D7AC9">
            <w:pPr>
              <w:jc w:val="left"/>
              <w:rPr>
                <w:rFonts w:cs="Arial"/>
                <w:sz w:val="20"/>
                <w:szCs w:val="20"/>
              </w:rPr>
            </w:pPr>
            <w:r w:rsidRPr="00B238C8">
              <w:rPr>
                <w:rFonts w:cs="Arial"/>
                <w:sz w:val="20"/>
                <w:szCs w:val="20"/>
              </w:rPr>
              <w:t>Impianti elettrici</w:t>
            </w:r>
            <w:r>
              <w:rPr>
                <w:rFonts w:cs="Arial"/>
                <w:sz w:val="20"/>
                <w:szCs w:val="20"/>
              </w:rPr>
              <w:t xml:space="preserve">- </w:t>
            </w:r>
            <w:r w:rsidRPr="00371B70">
              <w:rPr>
                <w:rFonts w:cs="Arial"/>
                <w:sz w:val="20"/>
              </w:rPr>
              <w:t>Attività di laboratorio</w:t>
            </w:r>
            <w:r>
              <w:rPr>
                <w:rFonts w:cs="Arial"/>
                <w:sz w:val="20"/>
              </w:rPr>
              <w:t>: contatto diretto o indiretto con parti in tensione</w:t>
            </w:r>
          </w:p>
        </w:tc>
        <w:tc>
          <w:tcPr>
            <w:tcW w:w="1843" w:type="dxa"/>
          </w:tcPr>
          <w:p w14:paraId="2070960A" w14:textId="77777777" w:rsidR="003D7AC9" w:rsidRPr="00B238C8" w:rsidRDefault="003D7AC9" w:rsidP="003D7AC9">
            <w:pPr>
              <w:widowControl w:val="0"/>
              <w:tabs>
                <w:tab w:val="left" w:pos="4253"/>
                <w:tab w:val="left" w:leader="underscore" w:pos="7088"/>
              </w:tabs>
              <w:jc w:val="left"/>
              <w:rPr>
                <w:rFonts w:cs="Arial"/>
                <w:sz w:val="20"/>
                <w:szCs w:val="20"/>
              </w:rPr>
            </w:pPr>
            <w:r w:rsidRPr="00B238C8">
              <w:rPr>
                <w:rFonts w:cs="Arial"/>
                <w:sz w:val="20"/>
                <w:szCs w:val="20"/>
              </w:rPr>
              <w:t>- Elettrocuzione</w:t>
            </w:r>
          </w:p>
        </w:tc>
        <w:tc>
          <w:tcPr>
            <w:tcW w:w="550" w:type="dxa"/>
          </w:tcPr>
          <w:p w14:paraId="1A38C6C4" w14:textId="31573A4F" w:rsidR="003D7AC9" w:rsidRPr="00D4663C" w:rsidRDefault="003D7AC9" w:rsidP="003D7AC9">
            <w:pPr>
              <w:jc w:val="left"/>
              <w:rPr>
                <w:rFonts w:cs="Arial"/>
                <w:color w:val="FF0000"/>
                <w:sz w:val="20"/>
                <w:szCs w:val="20"/>
              </w:rPr>
            </w:pPr>
            <w:r w:rsidRPr="00D4663C">
              <w:rPr>
                <w:rFonts w:cs="Arial"/>
                <w:sz w:val="20"/>
                <w:szCs w:val="20"/>
              </w:rPr>
              <w:t>1</w:t>
            </w:r>
          </w:p>
        </w:tc>
        <w:tc>
          <w:tcPr>
            <w:tcW w:w="550" w:type="dxa"/>
          </w:tcPr>
          <w:p w14:paraId="0F2E0B79" w14:textId="7A64A8D6" w:rsidR="003D7AC9" w:rsidRPr="00D4663C" w:rsidRDefault="003D7AC9" w:rsidP="003D7AC9">
            <w:pPr>
              <w:jc w:val="left"/>
              <w:rPr>
                <w:rFonts w:cs="Arial"/>
                <w:color w:val="FF0000"/>
                <w:sz w:val="20"/>
                <w:szCs w:val="20"/>
              </w:rPr>
            </w:pPr>
            <w:r w:rsidRPr="00D4663C">
              <w:rPr>
                <w:rFonts w:cs="Arial"/>
                <w:sz w:val="20"/>
                <w:szCs w:val="20"/>
              </w:rPr>
              <w:t>4</w:t>
            </w:r>
          </w:p>
        </w:tc>
        <w:tc>
          <w:tcPr>
            <w:tcW w:w="550" w:type="dxa"/>
          </w:tcPr>
          <w:p w14:paraId="747AD242" w14:textId="02AE062B" w:rsidR="003D7AC9" w:rsidRPr="00D4663C" w:rsidRDefault="003D7AC9" w:rsidP="003D7AC9">
            <w:pPr>
              <w:jc w:val="left"/>
              <w:rPr>
                <w:rFonts w:cs="Arial"/>
                <w:color w:val="FF0000"/>
                <w:sz w:val="20"/>
                <w:szCs w:val="20"/>
              </w:rPr>
            </w:pPr>
            <w:r w:rsidRPr="00D4663C">
              <w:rPr>
                <w:rFonts w:cs="Arial"/>
                <w:sz w:val="20"/>
                <w:szCs w:val="20"/>
              </w:rPr>
              <w:t>4</w:t>
            </w:r>
          </w:p>
        </w:tc>
        <w:tc>
          <w:tcPr>
            <w:tcW w:w="2036" w:type="dxa"/>
          </w:tcPr>
          <w:p w14:paraId="1D264B44" w14:textId="77777777" w:rsidR="003D7AC9" w:rsidRDefault="003D7AC9" w:rsidP="003D7AC9">
            <w:pPr>
              <w:jc w:val="left"/>
              <w:rPr>
                <w:rFonts w:cs="Arial"/>
                <w:sz w:val="20"/>
                <w:szCs w:val="20"/>
              </w:rPr>
            </w:pPr>
            <w:r>
              <w:rPr>
                <w:rFonts w:cs="Arial"/>
                <w:sz w:val="20"/>
                <w:szCs w:val="20"/>
              </w:rPr>
              <w:t>Fornire le opportune informazioni al fornitore.</w:t>
            </w:r>
          </w:p>
          <w:p w14:paraId="3781F166" w14:textId="3E7FF6D1" w:rsidR="003D7AC9" w:rsidRDefault="003D7AC9" w:rsidP="003D7AC9">
            <w:pPr>
              <w:jc w:val="left"/>
              <w:rPr>
                <w:rFonts w:cs="Arial"/>
                <w:sz w:val="20"/>
                <w:szCs w:val="20"/>
              </w:rPr>
            </w:pPr>
            <w:r w:rsidRPr="00FB4A58">
              <w:rPr>
                <w:rFonts w:cs="Arial"/>
                <w:sz w:val="20"/>
                <w:szCs w:val="20"/>
              </w:rPr>
              <w:t xml:space="preserve">Per attività che richiedono interventi sulle parti elettriche, prendere accordi con il referente del Laboratorio. Segnalare tempestivamente la presenza di anomalie al </w:t>
            </w:r>
            <w:r w:rsidRPr="00FB4A58">
              <w:rPr>
                <w:rFonts w:cs="Arial"/>
                <w:sz w:val="20"/>
                <w:szCs w:val="20"/>
              </w:rPr>
              <w:lastRenderedPageBreak/>
              <w:t>referente del Laboratorio.</w:t>
            </w:r>
          </w:p>
          <w:p w14:paraId="77D7346B" w14:textId="77777777" w:rsidR="003D7AC9" w:rsidRDefault="003D7AC9" w:rsidP="003D7AC9">
            <w:pPr>
              <w:jc w:val="left"/>
              <w:rPr>
                <w:rFonts w:cs="Arial"/>
                <w:sz w:val="20"/>
                <w:szCs w:val="20"/>
              </w:rPr>
            </w:pPr>
          </w:p>
          <w:p w14:paraId="3D9EF000" w14:textId="3ED77A54" w:rsidR="003D7AC9" w:rsidRDefault="003D7AC9" w:rsidP="003D7AC9">
            <w:pPr>
              <w:jc w:val="left"/>
              <w:rPr>
                <w:rFonts w:cs="Arial"/>
                <w:sz w:val="20"/>
                <w:szCs w:val="20"/>
              </w:rPr>
            </w:pPr>
            <w:r w:rsidRPr="00B238C8">
              <w:rPr>
                <w:rFonts w:cs="Arial"/>
                <w:sz w:val="20"/>
                <w:szCs w:val="20"/>
              </w:rPr>
              <w:t>Utilizz</w:t>
            </w:r>
            <w:r>
              <w:rPr>
                <w:rFonts w:cs="Arial"/>
                <w:sz w:val="20"/>
                <w:szCs w:val="20"/>
              </w:rPr>
              <w:t>are g</w:t>
            </w:r>
            <w:r w:rsidRPr="00B238C8">
              <w:rPr>
                <w:rFonts w:cs="Arial"/>
                <w:sz w:val="20"/>
                <w:szCs w:val="20"/>
              </w:rPr>
              <w:t xml:space="preserve">li appositi DPI, segnaletica e cartellonistica. </w:t>
            </w:r>
          </w:p>
          <w:p w14:paraId="2F6C8E72" w14:textId="77777777" w:rsidR="003D7AC9" w:rsidRDefault="003D7AC9" w:rsidP="003D7AC9">
            <w:pPr>
              <w:jc w:val="left"/>
              <w:rPr>
                <w:rFonts w:cs="Arial"/>
                <w:sz w:val="20"/>
                <w:szCs w:val="20"/>
              </w:rPr>
            </w:pPr>
            <w:r w:rsidRPr="00B238C8">
              <w:rPr>
                <w:rFonts w:cs="Arial"/>
                <w:sz w:val="20"/>
                <w:szCs w:val="20"/>
              </w:rPr>
              <w:t>Utilizz</w:t>
            </w:r>
            <w:r>
              <w:rPr>
                <w:rFonts w:cs="Arial"/>
                <w:sz w:val="20"/>
                <w:szCs w:val="20"/>
              </w:rPr>
              <w:t>are</w:t>
            </w:r>
            <w:r w:rsidRPr="00B238C8">
              <w:rPr>
                <w:rFonts w:cs="Arial"/>
                <w:sz w:val="20"/>
                <w:szCs w:val="20"/>
              </w:rPr>
              <w:t xml:space="preserve"> apparecchiature marcate CE. </w:t>
            </w:r>
          </w:p>
          <w:p w14:paraId="377C7791" w14:textId="77777777" w:rsidR="003D7AC9" w:rsidRDefault="003D7AC9" w:rsidP="003D7AC9">
            <w:pPr>
              <w:jc w:val="left"/>
              <w:rPr>
                <w:rFonts w:cs="Arial"/>
                <w:sz w:val="20"/>
                <w:szCs w:val="20"/>
              </w:rPr>
            </w:pPr>
            <w:r w:rsidRPr="00B238C8">
              <w:rPr>
                <w:rFonts w:cs="Arial"/>
                <w:sz w:val="20"/>
                <w:szCs w:val="20"/>
              </w:rPr>
              <w:t xml:space="preserve">Seguire le procedure per la manutenzione. </w:t>
            </w:r>
          </w:p>
          <w:p w14:paraId="26E11BC0" w14:textId="72A177C3" w:rsidR="003D7AC9" w:rsidRPr="00B238C8" w:rsidRDefault="003D7AC9" w:rsidP="003D7AC9">
            <w:pPr>
              <w:jc w:val="left"/>
              <w:rPr>
                <w:rFonts w:cs="Arial"/>
                <w:sz w:val="20"/>
                <w:szCs w:val="20"/>
              </w:rPr>
            </w:pPr>
            <w:r w:rsidRPr="00B238C8">
              <w:rPr>
                <w:rFonts w:cs="Arial"/>
                <w:sz w:val="20"/>
                <w:szCs w:val="20"/>
              </w:rPr>
              <w:t>Porre attenzione alla presenza di tombini e cablaggi</w:t>
            </w:r>
            <w:r>
              <w:rPr>
                <w:rFonts w:cs="Arial"/>
                <w:sz w:val="20"/>
                <w:szCs w:val="20"/>
              </w:rPr>
              <w:t>.</w:t>
            </w:r>
          </w:p>
        </w:tc>
        <w:tc>
          <w:tcPr>
            <w:tcW w:w="1559" w:type="dxa"/>
          </w:tcPr>
          <w:p w14:paraId="0AC652C9" w14:textId="25D4B65C" w:rsidR="003D7AC9" w:rsidRPr="00F45533" w:rsidRDefault="003D7AC9" w:rsidP="003D7AC9">
            <w:pPr>
              <w:jc w:val="left"/>
              <w:rPr>
                <w:rFonts w:cs="Arial"/>
                <w:sz w:val="20"/>
                <w:szCs w:val="20"/>
              </w:rPr>
            </w:pPr>
            <w:r w:rsidRPr="00D4663C">
              <w:rPr>
                <w:rFonts w:cs="Arial"/>
                <w:sz w:val="20"/>
                <w:szCs w:val="20"/>
              </w:rPr>
              <w:lastRenderedPageBreak/>
              <w:t>Politecnico</w:t>
            </w:r>
            <w:r>
              <w:rPr>
                <w:rFonts w:cs="Arial"/>
                <w:sz w:val="20"/>
                <w:szCs w:val="20"/>
              </w:rPr>
              <w:t>/</w:t>
            </w:r>
          </w:p>
          <w:p w14:paraId="24F24C46" w14:textId="1602F6E4" w:rsidR="003D7AC9" w:rsidRPr="00B238C8" w:rsidRDefault="003D7AC9" w:rsidP="003D7AC9">
            <w:pPr>
              <w:jc w:val="left"/>
              <w:rPr>
                <w:rFonts w:cs="Arial"/>
                <w:color w:val="FF0000"/>
                <w:sz w:val="20"/>
                <w:szCs w:val="20"/>
              </w:rPr>
            </w:pPr>
            <w:r w:rsidRPr="001E69C7">
              <w:rPr>
                <w:rFonts w:cs="Arial"/>
                <w:sz w:val="20"/>
                <w:szCs w:val="20"/>
                <w:highlight w:val="yellow"/>
              </w:rPr>
              <w:t>Fornitore</w:t>
            </w:r>
          </w:p>
        </w:tc>
      </w:tr>
      <w:tr w:rsidR="003D7AC9" w:rsidRPr="00611860" w14:paraId="567AD256" w14:textId="77777777" w:rsidTr="00014D6E">
        <w:trPr>
          <w:trHeight w:val="1396"/>
        </w:trPr>
        <w:tc>
          <w:tcPr>
            <w:tcW w:w="704" w:type="dxa"/>
          </w:tcPr>
          <w:p w14:paraId="7596F0DE" w14:textId="77777777" w:rsidR="003D7AC9" w:rsidRPr="00B238C8" w:rsidRDefault="003D7AC9" w:rsidP="003D7AC9">
            <w:pPr>
              <w:jc w:val="left"/>
              <w:rPr>
                <w:rFonts w:cs="Arial"/>
                <w:sz w:val="20"/>
                <w:szCs w:val="20"/>
              </w:rPr>
            </w:pPr>
          </w:p>
        </w:tc>
        <w:tc>
          <w:tcPr>
            <w:tcW w:w="2126" w:type="dxa"/>
          </w:tcPr>
          <w:p w14:paraId="3AA37826" w14:textId="5D963841" w:rsidR="003D7AC9" w:rsidRPr="00B238C8" w:rsidRDefault="003D7AC9" w:rsidP="003D7AC9">
            <w:pPr>
              <w:jc w:val="left"/>
              <w:rPr>
                <w:rFonts w:cs="Arial"/>
                <w:sz w:val="20"/>
                <w:szCs w:val="20"/>
              </w:rPr>
            </w:pPr>
            <w:r w:rsidRPr="00795CE5">
              <w:rPr>
                <w:rFonts w:cs="Arial"/>
                <w:sz w:val="20"/>
                <w:szCs w:val="20"/>
              </w:rPr>
              <w:t>Impianti d’olio in pressione</w:t>
            </w:r>
          </w:p>
        </w:tc>
        <w:tc>
          <w:tcPr>
            <w:tcW w:w="1843" w:type="dxa"/>
          </w:tcPr>
          <w:p w14:paraId="66F8FFA2"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Esplosione</w:t>
            </w:r>
          </w:p>
          <w:p w14:paraId="7973EAE0"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Rumore</w:t>
            </w:r>
          </w:p>
          <w:p w14:paraId="6F068B55"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Sversamenti</w:t>
            </w:r>
          </w:p>
          <w:p w14:paraId="691C34BC"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Scivolamento</w:t>
            </w:r>
          </w:p>
          <w:p w14:paraId="2C451B41" w14:textId="7A20100C" w:rsidR="003D7AC9" w:rsidRPr="00B238C8"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550" w:type="dxa"/>
          </w:tcPr>
          <w:p w14:paraId="72335118" w14:textId="3B1490F3" w:rsidR="003D7AC9" w:rsidRPr="00D4663C" w:rsidRDefault="003D7AC9" w:rsidP="003D7AC9">
            <w:pPr>
              <w:jc w:val="left"/>
              <w:rPr>
                <w:rFonts w:cs="Arial"/>
                <w:sz w:val="20"/>
                <w:szCs w:val="20"/>
              </w:rPr>
            </w:pPr>
            <w:r w:rsidRPr="00D4663C">
              <w:rPr>
                <w:rFonts w:cs="Arial"/>
                <w:sz w:val="20"/>
                <w:szCs w:val="20"/>
              </w:rPr>
              <w:t>n.a.</w:t>
            </w:r>
          </w:p>
        </w:tc>
        <w:tc>
          <w:tcPr>
            <w:tcW w:w="550" w:type="dxa"/>
          </w:tcPr>
          <w:p w14:paraId="35BB06AC" w14:textId="1F098608" w:rsidR="003D7AC9" w:rsidRPr="00D4663C" w:rsidRDefault="003D7AC9" w:rsidP="003D7AC9">
            <w:pPr>
              <w:jc w:val="left"/>
              <w:rPr>
                <w:rFonts w:cs="Arial"/>
                <w:sz w:val="20"/>
                <w:szCs w:val="20"/>
              </w:rPr>
            </w:pPr>
            <w:r w:rsidRPr="00D4663C">
              <w:rPr>
                <w:rFonts w:cs="Arial"/>
                <w:sz w:val="20"/>
                <w:szCs w:val="20"/>
              </w:rPr>
              <w:t>n.a.</w:t>
            </w:r>
          </w:p>
        </w:tc>
        <w:tc>
          <w:tcPr>
            <w:tcW w:w="550" w:type="dxa"/>
          </w:tcPr>
          <w:p w14:paraId="62FBBF30" w14:textId="4B67ACE2" w:rsidR="003D7AC9" w:rsidRPr="00D4663C" w:rsidRDefault="003D7AC9" w:rsidP="003D7AC9">
            <w:pPr>
              <w:jc w:val="left"/>
              <w:rPr>
                <w:rFonts w:cs="Arial"/>
                <w:sz w:val="20"/>
                <w:szCs w:val="20"/>
              </w:rPr>
            </w:pPr>
            <w:r w:rsidRPr="00D4663C">
              <w:rPr>
                <w:rFonts w:cs="Arial"/>
                <w:sz w:val="20"/>
                <w:szCs w:val="20"/>
              </w:rPr>
              <w:t>n.a.</w:t>
            </w:r>
          </w:p>
        </w:tc>
        <w:tc>
          <w:tcPr>
            <w:tcW w:w="2036" w:type="dxa"/>
          </w:tcPr>
          <w:p w14:paraId="63603AFB" w14:textId="77777777" w:rsidR="003D7AC9" w:rsidRPr="00715A91" w:rsidRDefault="003D7AC9" w:rsidP="003D7AC9">
            <w:pPr>
              <w:jc w:val="left"/>
              <w:rPr>
                <w:rFonts w:cs="Arial"/>
                <w:sz w:val="20"/>
                <w:szCs w:val="20"/>
              </w:rPr>
            </w:pPr>
            <w:r w:rsidRPr="00715A91">
              <w:rPr>
                <w:rFonts w:cs="Arial"/>
                <w:sz w:val="20"/>
                <w:szCs w:val="20"/>
              </w:rPr>
              <w:t>Segnalare la presenza di impianti in pressione.</w:t>
            </w:r>
          </w:p>
          <w:p w14:paraId="7DC3AA10" w14:textId="77777777" w:rsidR="003D7AC9" w:rsidRPr="00715A91" w:rsidRDefault="003D7AC9" w:rsidP="003D7AC9">
            <w:pPr>
              <w:jc w:val="left"/>
              <w:rPr>
                <w:rFonts w:cs="Arial"/>
                <w:sz w:val="20"/>
                <w:szCs w:val="20"/>
              </w:rPr>
            </w:pPr>
            <w:r w:rsidRPr="00715A91">
              <w:rPr>
                <w:rFonts w:cs="Arial"/>
                <w:sz w:val="20"/>
                <w:szCs w:val="20"/>
              </w:rPr>
              <w:t xml:space="preserve">Non permettere l’utilizzo a personale estraneo in zone non sorvegliate. </w:t>
            </w:r>
          </w:p>
          <w:p w14:paraId="566023D1" w14:textId="77777777" w:rsidR="003D7AC9" w:rsidRPr="00715A91" w:rsidRDefault="003D7AC9" w:rsidP="003D7AC9">
            <w:pPr>
              <w:jc w:val="left"/>
              <w:rPr>
                <w:rFonts w:cs="Arial"/>
                <w:sz w:val="20"/>
                <w:szCs w:val="20"/>
              </w:rPr>
            </w:pPr>
            <w:r w:rsidRPr="00715A91">
              <w:rPr>
                <w:rFonts w:cs="Arial"/>
                <w:sz w:val="20"/>
                <w:szCs w:val="20"/>
              </w:rPr>
              <w:t>Nelle operazioni di smontaggio e rimontaggio è necessario isolare l’impianto.</w:t>
            </w:r>
          </w:p>
          <w:p w14:paraId="6EE271F2" w14:textId="77777777" w:rsidR="003D7AC9" w:rsidRDefault="003D7AC9" w:rsidP="003D7AC9">
            <w:pPr>
              <w:jc w:val="left"/>
              <w:rPr>
                <w:rFonts w:cs="Arial"/>
                <w:sz w:val="20"/>
                <w:szCs w:val="20"/>
              </w:rPr>
            </w:pPr>
          </w:p>
        </w:tc>
        <w:tc>
          <w:tcPr>
            <w:tcW w:w="1559" w:type="dxa"/>
          </w:tcPr>
          <w:p w14:paraId="003A4522" w14:textId="414AFA71" w:rsidR="003D7AC9" w:rsidRPr="00D4663C" w:rsidRDefault="003D7AC9" w:rsidP="003D7AC9">
            <w:pPr>
              <w:jc w:val="left"/>
              <w:rPr>
                <w:rFonts w:cs="Arial"/>
                <w:sz w:val="20"/>
                <w:szCs w:val="20"/>
              </w:rPr>
            </w:pPr>
            <w:r>
              <w:rPr>
                <w:rFonts w:cs="Arial"/>
                <w:sz w:val="20"/>
                <w:szCs w:val="20"/>
              </w:rPr>
              <w:t>-</w:t>
            </w:r>
          </w:p>
        </w:tc>
      </w:tr>
      <w:tr w:rsidR="003D7AC9" w:rsidRPr="00611860" w14:paraId="21D5F02B" w14:textId="77777777" w:rsidTr="00014D6E">
        <w:trPr>
          <w:trHeight w:val="1396"/>
        </w:trPr>
        <w:tc>
          <w:tcPr>
            <w:tcW w:w="704" w:type="dxa"/>
          </w:tcPr>
          <w:p w14:paraId="492A50C3" w14:textId="77777777" w:rsidR="003D7AC9" w:rsidRPr="00B238C8" w:rsidRDefault="003D7AC9" w:rsidP="003D7AC9">
            <w:pPr>
              <w:jc w:val="left"/>
              <w:rPr>
                <w:rFonts w:cs="Arial"/>
                <w:sz w:val="20"/>
                <w:szCs w:val="20"/>
              </w:rPr>
            </w:pPr>
          </w:p>
        </w:tc>
        <w:tc>
          <w:tcPr>
            <w:tcW w:w="2126" w:type="dxa"/>
          </w:tcPr>
          <w:p w14:paraId="77691650" w14:textId="3CC83A59" w:rsidR="003D7AC9" w:rsidRPr="00B238C8" w:rsidRDefault="003D7AC9" w:rsidP="003D7AC9">
            <w:pPr>
              <w:jc w:val="left"/>
              <w:rPr>
                <w:rFonts w:cs="Arial"/>
                <w:sz w:val="20"/>
                <w:szCs w:val="20"/>
              </w:rPr>
            </w:pPr>
            <w:r w:rsidRPr="00795CE5">
              <w:rPr>
                <w:rFonts w:cs="Arial"/>
                <w:sz w:val="20"/>
                <w:szCs w:val="20"/>
              </w:rPr>
              <w:t>Impianto d’aria compressa</w:t>
            </w:r>
          </w:p>
        </w:tc>
        <w:tc>
          <w:tcPr>
            <w:tcW w:w="1843" w:type="dxa"/>
          </w:tcPr>
          <w:p w14:paraId="68732D1D"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Esplosione</w:t>
            </w:r>
          </w:p>
          <w:p w14:paraId="1589F439" w14:textId="2596A800" w:rsidR="003D7AC9" w:rsidRPr="00B238C8"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550" w:type="dxa"/>
          </w:tcPr>
          <w:p w14:paraId="686AFD9B" w14:textId="556DA208" w:rsidR="003D7AC9" w:rsidRPr="00810CBE" w:rsidRDefault="0027242F" w:rsidP="003D7AC9">
            <w:pPr>
              <w:jc w:val="left"/>
              <w:rPr>
                <w:rFonts w:cs="Arial"/>
                <w:sz w:val="20"/>
                <w:szCs w:val="20"/>
              </w:rPr>
            </w:pPr>
            <w:proofErr w:type="gramStart"/>
            <w:r>
              <w:rPr>
                <w:rFonts w:cs="Arial"/>
                <w:sz w:val="20"/>
                <w:szCs w:val="20"/>
              </w:rPr>
              <w:t>n.a</w:t>
            </w:r>
            <w:proofErr w:type="gramEnd"/>
          </w:p>
        </w:tc>
        <w:tc>
          <w:tcPr>
            <w:tcW w:w="550" w:type="dxa"/>
          </w:tcPr>
          <w:p w14:paraId="6B900769" w14:textId="2C2751AF" w:rsidR="003D7AC9" w:rsidRPr="00810CBE" w:rsidRDefault="0027242F" w:rsidP="003D7AC9">
            <w:pPr>
              <w:jc w:val="left"/>
              <w:rPr>
                <w:rFonts w:cs="Arial"/>
                <w:sz w:val="20"/>
                <w:szCs w:val="20"/>
              </w:rPr>
            </w:pPr>
            <w:proofErr w:type="gramStart"/>
            <w:r>
              <w:rPr>
                <w:rFonts w:cs="Arial"/>
                <w:sz w:val="20"/>
                <w:szCs w:val="20"/>
              </w:rPr>
              <w:t>n.a</w:t>
            </w:r>
            <w:proofErr w:type="gramEnd"/>
          </w:p>
        </w:tc>
        <w:tc>
          <w:tcPr>
            <w:tcW w:w="550" w:type="dxa"/>
          </w:tcPr>
          <w:p w14:paraId="0F793AC3" w14:textId="240EE376" w:rsidR="003D7AC9" w:rsidRPr="00810CBE" w:rsidRDefault="0027242F" w:rsidP="003D7AC9">
            <w:pPr>
              <w:jc w:val="left"/>
              <w:rPr>
                <w:rFonts w:cs="Arial"/>
                <w:sz w:val="20"/>
                <w:szCs w:val="20"/>
              </w:rPr>
            </w:pPr>
            <w:proofErr w:type="gramStart"/>
            <w:r>
              <w:rPr>
                <w:rFonts w:cs="Arial"/>
                <w:sz w:val="20"/>
                <w:szCs w:val="20"/>
              </w:rPr>
              <w:t>n.a</w:t>
            </w:r>
            <w:proofErr w:type="gramEnd"/>
          </w:p>
        </w:tc>
        <w:tc>
          <w:tcPr>
            <w:tcW w:w="2036" w:type="dxa"/>
          </w:tcPr>
          <w:p w14:paraId="62511707" w14:textId="77777777" w:rsidR="003D7AC9" w:rsidRDefault="003D7AC9" w:rsidP="003D7AC9">
            <w:pPr>
              <w:jc w:val="left"/>
              <w:rPr>
                <w:rFonts w:cs="Arial"/>
                <w:sz w:val="20"/>
                <w:szCs w:val="20"/>
              </w:rPr>
            </w:pPr>
            <w:r w:rsidRPr="00795CE5">
              <w:rPr>
                <w:rFonts w:cs="Arial"/>
                <w:sz w:val="20"/>
                <w:szCs w:val="20"/>
              </w:rPr>
              <w:t xml:space="preserve">Nelle operazioni di smontaggio e rimontaggio, isolare l’impianto. </w:t>
            </w:r>
          </w:p>
          <w:p w14:paraId="38D008CE" w14:textId="5BED5337" w:rsidR="003D7AC9" w:rsidRDefault="003D7AC9" w:rsidP="003D7AC9">
            <w:pPr>
              <w:jc w:val="left"/>
              <w:rPr>
                <w:rFonts w:cs="Arial"/>
                <w:sz w:val="20"/>
                <w:szCs w:val="20"/>
              </w:rPr>
            </w:pPr>
            <w:r w:rsidRPr="00795CE5">
              <w:rPr>
                <w:rFonts w:cs="Arial"/>
                <w:sz w:val="20"/>
                <w:szCs w:val="20"/>
              </w:rPr>
              <w:t>Non permettere l’utilizzo a personale estraneo in zone non sorvegliate.</w:t>
            </w:r>
          </w:p>
        </w:tc>
        <w:tc>
          <w:tcPr>
            <w:tcW w:w="1559" w:type="dxa"/>
          </w:tcPr>
          <w:p w14:paraId="1FEEA8FF" w14:textId="37046377" w:rsidR="003D7AC9" w:rsidRPr="00D4663C" w:rsidRDefault="003D7AC9" w:rsidP="003D7AC9">
            <w:pPr>
              <w:jc w:val="left"/>
              <w:rPr>
                <w:rFonts w:cs="Arial"/>
                <w:sz w:val="20"/>
                <w:szCs w:val="20"/>
              </w:rPr>
            </w:pPr>
            <w:r w:rsidRPr="00810CBE">
              <w:rPr>
                <w:rFonts w:cs="Arial"/>
                <w:sz w:val="20"/>
                <w:szCs w:val="20"/>
              </w:rPr>
              <w:t>Politecnico</w:t>
            </w:r>
            <w:r>
              <w:rPr>
                <w:rFonts w:cs="Arial"/>
                <w:sz w:val="20"/>
                <w:szCs w:val="20"/>
                <w:highlight w:val="yellow"/>
              </w:rPr>
              <w:t>/</w:t>
            </w:r>
            <w:r w:rsidRPr="00D4663C">
              <w:rPr>
                <w:rFonts w:cs="Arial"/>
                <w:sz w:val="20"/>
                <w:szCs w:val="20"/>
                <w:highlight w:val="yellow"/>
              </w:rPr>
              <w:t>Fornitore</w:t>
            </w:r>
          </w:p>
        </w:tc>
      </w:tr>
      <w:tr w:rsidR="003D7AC9" w:rsidRPr="00611860" w14:paraId="2CEA6FA3" w14:textId="77777777" w:rsidTr="00014D6E">
        <w:trPr>
          <w:trHeight w:val="1396"/>
        </w:trPr>
        <w:tc>
          <w:tcPr>
            <w:tcW w:w="704" w:type="dxa"/>
          </w:tcPr>
          <w:p w14:paraId="71BD7286" w14:textId="6A38E22F" w:rsidR="003D7AC9" w:rsidRPr="00B238C8" w:rsidRDefault="0027242F" w:rsidP="003D7AC9">
            <w:pPr>
              <w:jc w:val="left"/>
              <w:rPr>
                <w:rFonts w:cs="Arial"/>
                <w:sz w:val="20"/>
                <w:szCs w:val="20"/>
              </w:rPr>
            </w:pPr>
            <w:r>
              <w:rPr>
                <w:rFonts w:cs="Arial"/>
                <w:sz w:val="20"/>
                <w:szCs w:val="20"/>
              </w:rPr>
              <w:t>5</w:t>
            </w:r>
          </w:p>
        </w:tc>
        <w:tc>
          <w:tcPr>
            <w:tcW w:w="2126" w:type="dxa"/>
          </w:tcPr>
          <w:p w14:paraId="0BDF7478" w14:textId="057002DA" w:rsidR="003D7AC9" w:rsidRPr="00B238C8" w:rsidRDefault="003D7AC9" w:rsidP="003D7AC9">
            <w:pPr>
              <w:jc w:val="left"/>
              <w:rPr>
                <w:rFonts w:cs="Arial"/>
                <w:sz w:val="20"/>
                <w:szCs w:val="20"/>
              </w:rPr>
            </w:pPr>
            <w:r w:rsidRPr="00795CE5">
              <w:rPr>
                <w:rFonts w:cs="Arial"/>
                <w:sz w:val="20"/>
                <w:szCs w:val="20"/>
              </w:rPr>
              <w:t>Apparecchi di sollevamento</w:t>
            </w:r>
            <w:r>
              <w:rPr>
                <w:rFonts w:cs="Arial"/>
                <w:sz w:val="20"/>
                <w:szCs w:val="20"/>
              </w:rPr>
              <w:t xml:space="preserve"> (sistema a funi per spostamento motori dal tetto)</w:t>
            </w:r>
          </w:p>
        </w:tc>
        <w:tc>
          <w:tcPr>
            <w:tcW w:w="1843" w:type="dxa"/>
          </w:tcPr>
          <w:p w14:paraId="2D804CC3"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Urti</w:t>
            </w:r>
          </w:p>
          <w:p w14:paraId="2E0DA431"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1683E7C1" w14:textId="5C60ACFD" w:rsidR="003D7AC9" w:rsidRPr="00B238C8"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550" w:type="dxa"/>
          </w:tcPr>
          <w:p w14:paraId="5D5E8784" w14:textId="3E328018" w:rsidR="003D7AC9" w:rsidRPr="00D4663C" w:rsidRDefault="003D7AC9" w:rsidP="003D7AC9">
            <w:pPr>
              <w:jc w:val="left"/>
              <w:rPr>
                <w:rFonts w:cs="Arial"/>
                <w:sz w:val="20"/>
                <w:szCs w:val="20"/>
              </w:rPr>
            </w:pPr>
            <w:r>
              <w:rPr>
                <w:rFonts w:cs="Arial"/>
                <w:sz w:val="20"/>
                <w:szCs w:val="20"/>
              </w:rPr>
              <w:t>2</w:t>
            </w:r>
          </w:p>
        </w:tc>
        <w:tc>
          <w:tcPr>
            <w:tcW w:w="550" w:type="dxa"/>
          </w:tcPr>
          <w:p w14:paraId="0E81B9D5" w14:textId="00B2382B" w:rsidR="003D7AC9" w:rsidRPr="00D4663C" w:rsidRDefault="003D7AC9" w:rsidP="003D7AC9">
            <w:pPr>
              <w:jc w:val="left"/>
              <w:rPr>
                <w:rFonts w:cs="Arial"/>
                <w:sz w:val="20"/>
                <w:szCs w:val="20"/>
              </w:rPr>
            </w:pPr>
            <w:r>
              <w:rPr>
                <w:rFonts w:cs="Arial"/>
                <w:sz w:val="20"/>
                <w:szCs w:val="20"/>
              </w:rPr>
              <w:t>3</w:t>
            </w:r>
          </w:p>
        </w:tc>
        <w:tc>
          <w:tcPr>
            <w:tcW w:w="550" w:type="dxa"/>
          </w:tcPr>
          <w:p w14:paraId="21C2E2EB" w14:textId="2CD4FBC5" w:rsidR="003D7AC9" w:rsidRPr="00D4663C" w:rsidRDefault="003D7AC9" w:rsidP="003D7AC9">
            <w:pPr>
              <w:jc w:val="left"/>
              <w:rPr>
                <w:rFonts w:cs="Arial"/>
                <w:sz w:val="20"/>
                <w:szCs w:val="20"/>
              </w:rPr>
            </w:pPr>
            <w:r>
              <w:rPr>
                <w:rFonts w:cs="Arial"/>
                <w:sz w:val="20"/>
                <w:szCs w:val="20"/>
              </w:rPr>
              <w:t>6</w:t>
            </w:r>
          </w:p>
        </w:tc>
        <w:tc>
          <w:tcPr>
            <w:tcW w:w="2036" w:type="dxa"/>
          </w:tcPr>
          <w:p w14:paraId="4C88103C" w14:textId="5CA5DD30" w:rsidR="003D7AC9" w:rsidRDefault="003D7AC9" w:rsidP="003D7AC9">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59" w:type="dxa"/>
          </w:tcPr>
          <w:p w14:paraId="1AE3B6D9" w14:textId="53667EDD" w:rsidR="003D7AC9" w:rsidRPr="00D4663C" w:rsidRDefault="003D7AC9" w:rsidP="003D7AC9">
            <w:pPr>
              <w:jc w:val="left"/>
              <w:rPr>
                <w:rFonts w:cs="Arial"/>
                <w:sz w:val="20"/>
                <w:szCs w:val="20"/>
              </w:rPr>
            </w:pPr>
            <w:r w:rsidRPr="008B130B">
              <w:rPr>
                <w:rFonts w:cs="Arial"/>
                <w:sz w:val="20"/>
                <w:szCs w:val="20"/>
              </w:rPr>
              <w:t>Politecnico</w:t>
            </w:r>
            <w:r>
              <w:rPr>
                <w:rFonts w:cs="Arial"/>
                <w:sz w:val="20"/>
                <w:szCs w:val="20"/>
                <w:highlight w:val="yellow"/>
              </w:rPr>
              <w:t>/</w:t>
            </w:r>
            <w:r w:rsidRPr="00D4663C">
              <w:rPr>
                <w:rFonts w:cs="Arial"/>
                <w:sz w:val="20"/>
                <w:szCs w:val="20"/>
                <w:highlight w:val="yellow"/>
              </w:rPr>
              <w:t>Fornitore</w:t>
            </w:r>
          </w:p>
        </w:tc>
      </w:tr>
      <w:tr w:rsidR="003D7AC9" w:rsidRPr="00611860" w14:paraId="0A195439" w14:textId="77777777" w:rsidTr="00014D6E">
        <w:trPr>
          <w:trHeight w:val="1396"/>
        </w:trPr>
        <w:tc>
          <w:tcPr>
            <w:tcW w:w="704" w:type="dxa"/>
          </w:tcPr>
          <w:p w14:paraId="332C79C3" w14:textId="5A477BEA" w:rsidR="003D7AC9" w:rsidRPr="00B238C8" w:rsidRDefault="003D7AC9" w:rsidP="003D7AC9">
            <w:pPr>
              <w:jc w:val="left"/>
              <w:rPr>
                <w:rFonts w:cs="Arial"/>
                <w:sz w:val="20"/>
                <w:szCs w:val="20"/>
              </w:rPr>
            </w:pPr>
          </w:p>
        </w:tc>
        <w:tc>
          <w:tcPr>
            <w:tcW w:w="2126" w:type="dxa"/>
          </w:tcPr>
          <w:p w14:paraId="5EEEF5AA"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xml:space="preserve">Macchine per la lavorazione </w:t>
            </w:r>
          </w:p>
          <w:p w14:paraId="10535619" w14:textId="77777777" w:rsidR="003D7AC9" w:rsidRDefault="003D7AC9" w:rsidP="003D7AC9">
            <w:pPr>
              <w:jc w:val="left"/>
              <w:rPr>
                <w:rFonts w:cs="Arial"/>
                <w:sz w:val="20"/>
                <w:szCs w:val="20"/>
              </w:rPr>
            </w:pPr>
          </w:p>
          <w:p w14:paraId="4C47F1F3" w14:textId="681AC0AA" w:rsidR="003D7AC9" w:rsidRPr="00B238C8" w:rsidRDefault="003D7AC9" w:rsidP="003D7AC9">
            <w:pPr>
              <w:jc w:val="left"/>
              <w:rPr>
                <w:rFonts w:cs="Arial"/>
                <w:sz w:val="20"/>
                <w:szCs w:val="20"/>
              </w:rPr>
            </w:pPr>
            <w:r w:rsidRPr="00795CE5">
              <w:rPr>
                <w:rFonts w:cs="Arial"/>
                <w:sz w:val="20"/>
                <w:szCs w:val="20"/>
              </w:rPr>
              <w:t>Macchine utensili</w:t>
            </w:r>
          </w:p>
        </w:tc>
        <w:tc>
          <w:tcPr>
            <w:tcW w:w="1843" w:type="dxa"/>
          </w:tcPr>
          <w:p w14:paraId="655E33D0"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Urti</w:t>
            </w:r>
          </w:p>
          <w:p w14:paraId="69F6AEA4"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Tagli</w:t>
            </w:r>
          </w:p>
          <w:p w14:paraId="3796C1FD"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2D9CDCC8"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Abrasioni</w:t>
            </w:r>
          </w:p>
          <w:p w14:paraId="75CE9E46"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Amputazioni</w:t>
            </w:r>
          </w:p>
          <w:p w14:paraId="129AD76C"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xml:space="preserve">- Proiezione </w:t>
            </w:r>
            <w:r w:rsidRPr="00795CE5">
              <w:rPr>
                <w:rFonts w:cs="Arial"/>
                <w:sz w:val="20"/>
                <w:szCs w:val="20"/>
              </w:rPr>
              <w:lastRenderedPageBreak/>
              <w:t xml:space="preserve">materiale </w:t>
            </w:r>
          </w:p>
          <w:p w14:paraId="7F19D562" w14:textId="5947049A" w:rsidR="003D7AC9" w:rsidRPr="00B238C8"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550" w:type="dxa"/>
          </w:tcPr>
          <w:p w14:paraId="1D1C1633" w14:textId="03E3714B" w:rsidR="003D7AC9" w:rsidRPr="004047C0" w:rsidRDefault="003D7AC9" w:rsidP="003D7AC9">
            <w:pPr>
              <w:jc w:val="left"/>
              <w:rPr>
                <w:rFonts w:cs="Arial"/>
                <w:sz w:val="20"/>
                <w:szCs w:val="20"/>
              </w:rPr>
            </w:pPr>
            <w:proofErr w:type="gramStart"/>
            <w:r w:rsidRPr="004047C0">
              <w:rPr>
                <w:rFonts w:cs="Arial"/>
                <w:sz w:val="20"/>
                <w:szCs w:val="20"/>
              </w:rPr>
              <w:lastRenderedPageBreak/>
              <w:t>n.a</w:t>
            </w:r>
            <w:proofErr w:type="gramEnd"/>
          </w:p>
        </w:tc>
        <w:tc>
          <w:tcPr>
            <w:tcW w:w="550" w:type="dxa"/>
          </w:tcPr>
          <w:p w14:paraId="598C7745" w14:textId="53546FC0" w:rsidR="003D7AC9" w:rsidRPr="004047C0" w:rsidRDefault="003D7AC9" w:rsidP="003D7AC9">
            <w:pPr>
              <w:jc w:val="left"/>
              <w:rPr>
                <w:rFonts w:cs="Arial"/>
                <w:sz w:val="20"/>
                <w:szCs w:val="20"/>
              </w:rPr>
            </w:pPr>
            <w:proofErr w:type="gramStart"/>
            <w:r w:rsidRPr="004047C0">
              <w:rPr>
                <w:rFonts w:cs="Arial"/>
                <w:sz w:val="20"/>
                <w:szCs w:val="20"/>
              </w:rPr>
              <w:t>n.a</w:t>
            </w:r>
            <w:proofErr w:type="gramEnd"/>
          </w:p>
        </w:tc>
        <w:tc>
          <w:tcPr>
            <w:tcW w:w="550" w:type="dxa"/>
          </w:tcPr>
          <w:p w14:paraId="7CC87C9C" w14:textId="17D29AC4" w:rsidR="003D7AC9" w:rsidRPr="004047C0" w:rsidRDefault="003D7AC9" w:rsidP="003D7AC9">
            <w:pPr>
              <w:jc w:val="left"/>
              <w:rPr>
                <w:rFonts w:cs="Arial"/>
                <w:sz w:val="20"/>
                <w:szCs w:val="20"/>
              </w:rPr>
            </w:pPr>
            <w:proofErr w:type="gramStart"/>
            <w:r w:rsidRPr="004047C0">
              <w:rPr>
                <w:rFonts w:cs="Arial"/>
                <w:sz w:val="20"/>
                <w:szCs w:val="20"/>
              </w:rPr>
              <w:t>n.a</w:t>
            </w:r>
            <w:proofErr w:type="gramEnd"/>
          </w:p>
        </w:tc>
        <w:tc>
          <w:tcPr>
            <w:tcW w:w="2036" w:type="dxa"/>
          </w:tcPr>
          <w:p w14:paraId="16EB103C"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3261781D" w14:textId="52DA89E3" w:rsidR="003D7AC9" w:rsidRDefault="003D7AC9" w:rsidP="003D7AC9">
            <w:pPr>
              <w:jc w:val="left"/>
              <w:rPr>
                <w:rFonts w:cs="Arial"/>
                <w:sz w:val="20"/>
                <w:szCs w:val="20"/>
              </w:rPr>
            </w:pPr>
            <w:r w:rsidRPr="00795CE5">
              <w:rPr>
                <w:rFonts w:cs="Arial"/>
                <w:sz w:val="20"/>
                <w:szCs w:val="20"/>
              </w:rPr>
              <w:t>Non avvicinarsi alle macchine se non si è abilitati.</w:t>
            </w:r>
          </w:p>
        </w:tc>
        <w:tc>
          <w:tcPr>
            <w:tcW w:w="1559" w:type="dxa"/>
          </w:tcPr>
          <w:p w14:paraId="6049CBB9" w14:textId="24E8BD3B" w:rsidR="003D7AC9" w:rsidRPr="00D4663C" w:rsidRDefault="003D7AC9" w:rsidP="003D7AC9">
            <w:pPr>
              <w:jc w:val="left"/>
              <w:rPr>
                <w:rFonts w:cs="Arial"/>
                <w:sz w:val="20"/>
                <w:szCs w:val="20"/>
              </w:rPr>
            </w:pPr>
            <w:r w:rsidRPr="00421457">
              <w:rPr>
                <w:rFonts w:cs="Arial"/>
                <w:sz w:val="20"/>
                <w:szCs w:val="20"/>
              </w:rPr>
              <w:t>Politecnico</w:t>
            </w:r>
            <w:r>
              <w:rPr>
                <w:rFonts w:cs="Arial"/>
                <w:sz w:val="20"/>
                <w:szCs w:val="20"/>
                <w:highlight w:val="yellow"/>
              </w:rPr>
              <w:t>/</w:t>
            </w:r>
            <w:r w:rsidRPr="00D4663C">
              <w:rPr>
                <w:rFonts w:cs="Arial"/>
                <w:sz w:val="20"/>
                <w:szCs w:val="20"/>
                <w:highlight w:val="yellow"/>
              </w:rPr>
              <w:t>Fornitore</w:t>
            </w:r>
          </w:p>
        </w:tc>
      </w:tr>
      <w:tr w:rsidR="003D7AC9" w:rsidRPr="00611860" w14:paraId="74C77DAC" w14:textId="77777777" w:rsidTr="004047C0">
        <w:trPr>
          <w:trHeight w:val="1396"/>
        </w:trPr>
        <w:tc>
          <w:tcPr>
            <w:tcW w:w="704" w:type="dxa"/>
          </w:tcPr>
          <w:p w14:paraId="2A3AB1E6" w14:textId="585E075F" w:rsidR="003D7AC9" w:rsidRPr="00B238C8" w:rsidRDefault="00F1445D" w:rsidP="003D7AC9">
            <w:pPr>
              <w:jc w:val="left"/>
              <w:rPr>
                <w:rFonts w:cs="Arial"/>
                <w:sz w:val="20"/>
                <w:szCs w:val="20"/>
              </w:rPr>
            </w:pPr>
            <w:r>
              <w:rPr>
                <w:rFonts w:cs="Arial"/>
                <w:sz w:val="20"/>
                <w:szCs w:val="20"/>
              </w:rPr>
              <w:t>2,3</w:t>
            </w:r>
          </w:p>
        </w:tc>
        <w:tc>
          <w:tcPr>
            <w:tcW w:w="2126" w:type="dxa"/>
          </w:tcPr>
          <w:p w14:paraId="28C785AC" w14:textId="0C11A586"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Macchine di prova</w:t>
            </w:r>
          </w:p>
        </w:tc>
        <w:tc>
          <w:tcPr>
            <w:tcW w:w="1843" w:type="dxa"/>
          </w:tcPr>
          <w:p w14:paraId="1C07C6B8"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Urti</w:t>
            </w:r>
          </w:p>
          <w:p w14:paraId="715F4DCB"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Tagli</w:t>
            </w:r>
          </w:p>
          <w:p w14:paraId="7038537D"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BE7CE3C"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Abrasioni</w:t>
            </w:r>
          </w:p>
          <w:p w14:paraId="095FD08C" w14:textId="46DF95F5"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550" w:type="dxa"/>
          </w:tcPr>
          <w:p w14:paraId="3BD03768" w14:textId="0A88C0C2" w:rsidR="003D7AC9" w:rsidRPr="004047C0" w:rsidRDefault="003D7AC9" w:rsidP="003D7AC9">
            <w:pPr>
              <w:jc w:val="left"/>
              <w:rPr>
                <w:rFonts w:cs="Arial"/>
                <w:sz w:val="20"/>
                <w:szCs w:val="20"/>
              </w:rPr>
            </w:pPr>
            <w:r w:rsidRPr="004047C0">
              <w:rPr>
                <w:rFonts w:cs="Arial"/>
                <w:sz w:val="20"/>
                <w:szCs w:val="20"/>
              </w:rPr>
              <w:t>1</w:t>
            </w:r>
          </w:p>
        </w:tc>
        <w:tc>
          <w:tcPr>
            <w:tcW w:w="550" w:type="dxa"/>
          </w:tcPr>
          <w:p w14:paraId="3DEA56E1" w14:textId="3B578368" w:rsidR="003D7AC9" w:rsidRPr="004047C0" w:rsidRDefault="003D7AC9" w:rsidP="003D7AC9">
            <w:pPr>
              <w:jc w:val="left"/>
              <w:rPr>
                <w:rFonts w:cs="Arial"/>
                <w:sz w:val="20"/>
                <w:szCs w:val="20"/>
              </w:rPr>
            </w:pPr>
            <w:r w:rsidRPr="004047C0">
              <w:rPr>
                <w:rFonts w:cs="Arial"/>
                <w:sz w:val="20"/>
                <w:szCs w:val="20"/>
              </w:rPr>
              <w:t>2</w:t>
            </w:r>
          </w:p>
        </w:tc>
        <w:tc>
          <w:tcPr>
            <w:tcW w:w="550" w:type="dxa"/>
          </w:tcPr>
          <w:p w14:paraId="6213B979" w14:textId="2758F7B6" w:rsidR="003D7AC9" w:rsidRPr="004047C0" w:rsidRDefault="003D7AC9" w:rsidP="003D7AC9">
            <w:pPr>
              <w:jc w:val="left"/>
              <w:rPr>
                <w:rFonts w:cs="Arial"/>
                <w:sz w:val="20"/>
                <w:szCs w:val="20"/>
              </w:rPr>
            </w:pPr>
            <w:r w:rsidRPr="004047C0">
              <w:rPr>
                <w:rFonts w:cs="Arial"/>
                <w:sz w:val="20"/>
                <w:szCs w:val="20"/>
              </w:rPr>
              <w:t>2</w:t>
            </w:r>
          </w:p>
        </w:tc>
        <w:tc>
          <w:tcPr>
            <w:tcW w:w="2036" w:type="dxa"/>
          </w:tcPr>
          <w:p w14:paraId="1B23CD2C"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29BF3897" w14:textId="4782D279"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Non avvicinarsi alle macchine di prova in funzione se non si è abilitati all’utilizzo.</w:t>
            </w:r>
          </w:p>
        </w:tc>
        <w:tc>
          <w:tcPr>
            <w:tcW w:w="1559" w:type="dxa"/>
          </w:tcPr>
          <w:p w14:paraId="27EAC655" w14:textId="00D13C5C" w:rsidR="003D7AC9" w:rsidRPr="00421457" w:rsidRDefault="003D7AC9" w:rsidP="003D7AC9">
            <w:pPr>
              <w:jc w:val="left"/>
              <w:rPr>
                <w:rFonts w:cs="Arial"/>
                <w:sz w:val="20"/>
                <w:szCs w:val="20"/>
              </w:rPr>
            </w:pPr>
            <w:r w:rsidRPr="00461D0B">
              <w:rPr>
                <w:rFonts w:cs="Arial"/>
                <w:sz w:val="20"/>
                <w:szCs w:val="20"/>
              </w:rPr>
              <w:t>Politecnico</w:t>
            </w:r>
            <w:r>
              <w:rPr>
                <w:rFonts w:cs="Arial"/>
                <w:sz w:val="20"/>
                <w:szCs w:val="20"/>
                <w:highlight w:val="yellow"/>
              </w:rPr>
              <w:t xml:space="preserve">/ </w:t>
            </w:r>
            <w:r w:rsidRPr="00D4663C">
              <w:rPr>
                <w:rFonts w:cs="Arial"/>
                <w:sz w:val="20"/>
                <w:szCs w:val="20"/>
                <w:highlight w:val="yellow"/>
              </w:rPr>
              <w:t>Fornitore</w:t>
            </w:r>
          </w:p>
        </w:tc>
      </w:tr>
      <w:tr w:rsidR="003D7AC9" w:rsidRPr="00611860" w14:paraId="2EA877E8" w14:textId="77777777" w:rsidTr="004047C0">
        <w:trPr>
          <w:trHeight w:val="1396"/>
        </w:trPr>
        <w:tc>
          <w:tcPr>
            <w:tcW w:w="704" w:type="dxa"/>
          </w:tcPr>
          <w:p w14:paraId="0EC36AC1" w14:textId="77777777" w:rsidR="003D7AC9" w:rsidRPr="00B238C8" w:rsidRDefault="003D7AC9" w:rsidP="003D7AC9">
            <w:pPr>
              <w:jc w:val="left"/>
              <w:rPr>
                <w:rFonts w:cs="Arial"/>
                <w:sz w:val="20"/>
                <w:szCs w:val="20"/>
              </w:rPr>
            </w:pPr>
          </w:p>
        </w:tc>
        <w:tc>
          <w:tcPr>
            <w:tcW w:w="2126" w:type="dxa"/>
          </w:tcPr>
          <w:p w14:paraId="79E32D46" w14:textId="57391213"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Attrezzi Manuali</w:t>
            </w:r>
          </w:p>
        </w:tc>
        <w:tc>
          <w:tcPr>
            <w:tcW w:w="1843" w:type="dxa"/>
          </w:tcPr>
          <w:p w14:paraId="43775565"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Taglio</w:t>
            </w:r>
          </w:p>
          <w:p w14:paraId="5413CC25"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Abrasione</w:t>
            </w:r>
          </w:p>
          <w:p w14:paraId="1B4CDB5B" w14:textId="168B9A16"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550" w:type="dxa"/>
          </w:tcPr>
          <w:p w14:paraId="6E87EE86" w14:textId="04A2EE06" w:rsidR="003D7AC9" w:rsidRPr="004047C0" w:rsidRDefault="003D7AC9" w:rsidP="003D7AC9">
            <w:pPr>
              <w:jc w:val="left"/>
              <w:rPr>
                <w:rFonts w:cs="Arial"/>
                <w:sz w:val="20"/>
                <w:szCs w:val="20"/>
              </w:rPr>
            </w:pPr>
            <w:proofErr w:type="gramStart"/>
            <w:r>
              <w:rPr>
                <w:rFonts w:cs="Arial"/>
                <w:sz w:val="20"/>
                <w:szCs w:val="20"/>
                <w:highlight w:val="yellow"/>
              </w:rPr>
              <w:t>n.a</w:t>
            </w:r>
            <w:proofErr w:type="gramEnd"/>
          </w:p>
        </w:tc>
        <w:tc>
          <w:tcPr>
            <w:tcW w:w="550" w:type="dxa"/>
          </w:tcPr>
          <w:p w14:paraId="6FD67AEB" w14:textId="79922036" w:rsidR="003D7AC9" w:rsidRPr="004047C0" w:rsidRDefault="003D7AC9" w:rsidP="003D7AC9">
            <w:pPr>
              <w:jc w:val="left"/>
              <w:rPr>
                <w:rFonts w:cs="Arial"/>
                <w:sz w:val="20"/>
                <w:szCs w:val="20"/>
              </w:rPr>
            </w:pPr>
            <w:proofErr w:type="gramStart"/>
            <w:r>
              <w:rPr>
                <w:rFonts w:cs="Arial"/>
                <w:sz w:val="20"/>
                <w:szCs w:val="20"/>
                <w:highlight w:val="yellow"/>
              </w:rPr>
              <w:t>n.a</w:t>
            </w:r>
            <w:proofErr w:type="gramEnd"/>
          </w:p>
        </w:tc>
        <w:tc>
          <w:tcPr>
            <w:tcW w:w="550" w:type="dxa"/>
          </w:tcPr>
          <w:p w14:paraId="12368D79" w14:textId="75EAB51E" w:rsidR="003D7AC9" w:rsidRPr="004047C0" w:rsidRDefault="003D7AC9" w:rsidP="003D7AC9">
            <w:pPr>
              <w:jc w:val="left"/>
              <w:rPr>
                <w:rFonts w:cs="Arial"/>
                <w:sz w:val="20"/>
                <w:szCs w:val="20"/>
              </w:rPr>
            </w:pPr>
            <w:proofErr w:type="gramStart"/>
            <w:r>
              <w:rPr>
                <w:rFonts w:cs="Arial"/>
                <w:sz w:val="20"/>
                <w:szCs w:val="20"/>
                <w:highlight w:val="yellow"/>
              </w:rPr>
              <w:t>n.a</w:t>
            </w:r>
            <w:proofErr w:type="gramEnd"/>
          </w:p>
        </w:tc>
        <w:tc>
          <w:tcPr>
            <w:tcW w:w="2036" w:type="dxa"/>
          </w:tcPr>
          <w:p w14:paraId="483349B1"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51DE176C" w14:textId="729EE6A3"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Guanti anti-taglio e scarpe antinfortunistic</w:t>
            </w:r>
            <w:r>
              <w:rPr>
                <w:rFonts w:cs="Arial"/>
                <w:sz w:val="20"/>
                <w:szCs w:val="20"/>
              </w:rPr>
              <w:t>he</w:t>
            </w:r>
            <w:r w:rsidRPr="00795CE5">
              <w:rPr>
                <w:rFonts w:cs="Arial"/>
                <w:sz w:val="20"/>
                <w:szCs w:val="20"/>
              </w:rPr>
              <w:t>.</w:t>
            </w:r>
          </w:p>
        </w:tc>
        <w:tc>
          <w:tcPr>
            <w:tcW w:w="1559" w:type="dxa"/>
          </w:tcPr>
          <w:p w14:paraId="50357A7A" w14:textId="5502E52A" w:rsidR="003D7AC9" w:rsidRPr="00461D0B" w:rsidRDefault="003D7AC9" w:rsidP="003D7AC9">
            <w:pPr>
              <w:jc w:val="left"/>
              <w:rPr>
                <w:rFonts w:cs="Arial"/>
                <w:sz w:val="20"/>
                <w:szCs w:val="20"/>
              </w:rPr>
            </w:pPr>
            <w:r w:rsidRPr="00D4663C">
              <w:rPr>
                <w:rFonts w:cs="Arial"/>
                <w:sz w:val="20"/>
                <w:szCs w:val="20"/>
                <w:highlight w:val="yellow"/>
              </w:rPr>
              <w:t>Fornitore</w:t>
            </w:r>
          </w:p>
        </w:tc>
      </w:tr>
      <w:tr w:rsidR="003D7AC9" w:rsidRPr="00611860" w14:paraId="699A57F1" w14:textId="77777777" w:rsidTr="003C6A6B">
        <w:tc>
          <w:tcPr>
            <w:tcW w:w="9918" w:type="dxa"/>
            <w:gridSpan w:val="8"/>
          </w:tcPr>
          <w:p w14:paraId="591A862D" w14:textId="546A59FF" w:rsidR="003D7AC9" w:rsidRPr="00C0667F" w:rsidRDefault="003D7AC9" w:rsidP="003D7AC9">
            <w:pPr>
              <w:jc w:val="center"/>
              <w:rPr>
                <w:rFonts w:cs="Arial"/>
                <w:b/>
                <w:bCs/>
                <w:sz w:val="20"/>
                <w:szCs w:val="20"/>
              </w:rPr>
            </w:pPr>
            <w:r w:rsidRPr="00C0667F">
              <w:rPr>
                <w:rFonts w:cs="Arial"/>
                <w:b/>
                <w:bCs/>
                <w:sz w:val="20"/>
                <w:szCs w:val="20"/>
              </w:rPr>
              <w:t>Incendio ed esplosione</w:t>
            </w:r>
          </w:p>
        </w:tc>
      </w:tr>
      <w:tr w:rsidR="003D7AC9" w:rsidRPr="00611860" w14:paraId="61FE0BE7" w14:textId="77777777" w:rsidTr="00F45533">
        <w:tc>
          <w:tcPr>
            <w:tcW w:w="704" w:type="dxa"/>
          </w:tcPr>
          <w:p w14:paraId="22BF8882" w14:textId="2A3110FC" w:rsidR="003D7AC9" w:rsidRPr="00D4663C" w:rsidRDefault="00F1445D" w:rsidP="003D7AC9">
            <w:pPr>
              <w:jc w:val="left"/>
              <w:rPr>
                <w:rFonts w:cs="Arial"/>
                <w:sz w:val="20"/>
                <w:szCs w:val="20"/>
                <w:highlight w:val="yellow"/>
              </w:rPr>
            </w:pPr>
            <w:r>
              <w:rPr>
                <w:rFonts w:cs="Arial"/>
                <w:sz w:val="20"/>
                <w:szCs w:val="20"/>
                <w:highlight w:val="yellow"/>
              </w:rPr>
              <w:t>t</w:t>
            </w:r>
            <w:r w:rsidRPr="00F1445D">
              <w:rPr>
                <w:rFonts w:cs="Arial"/>
                <w:sz w:val="20"/>
                <w:szCs w:val="20"/>
              </w:rPr>
              <w:t>utte</w:t>
            </w:r>
          </w:p>
        </w:tc>
        <w:tc>
          <w:tcPr>
            <w:tcW w:w="2126" w:type="dxa"/>
          </w:tcPr>
          <w:p w14:paraId="7F826A81" w14:textId="1F4B31BB" w:rsidR="003D7AC9" w:rsidRPr="00D4663C" w:rsidRDefault="003D7AC9" w:rsidP="003D7AC9">
            <w:pPr>
              <w:jc w:val="left"/>
              <w:rPr>
                <w:rFonts w:cs="Arial"/>
                <w:sz w:val="20"/>
                <w:szCs w:val="20"/>
                <w:highlight w:val="yellow"/>
              </w:rPr>
            </w:pPr>
            <w:r w:rsidRPr="00F45533">
              <w:rPr>
                <w:rFonts w:cs="Arial"/>
                <w:sz w:val="20"/>
                <w:szCs w:val="20"/>
              </w:rPr>
              <w:t>Incendio</w:t>
            </w:r>
          </w:p>
        </w:tc>
        <w:tc>
          <w:tcPr>
            <w:tcW w:w="1843" w:type="dxa"/>
          </w:tcPr>
          <w:p w14:paraId="4A56797A" w14:textId="608D9A48" w:rsidR="003D7AC9" w:rsidRPr="00F45533" w:rsidRDefault="003D7AC9" w:rsidP="003D7AC9">
            <w:pPr>
              <w:widowControl w:val="0"/>
              <w:tabs>
                <w:tab w:val="left" w:pos="4253"/>
                <w:tab w:val="left" w:leader="underscore" w:pos="7088"/>
              </w:tabs>
              <w:jc w:val="left"/>
              <w:rPr>
                <w:rFonts w:cs="Arial"/>
                <w:sz w:val="20"/>
                <w:szCs w:val="20"/>
              </w:rPr>
            </w:pPr>
            <w:r>
              <w:rPr>
                <w:rFonts w:cs="Arial"/>
                <w:sz w:val="20"/>
                <w:szCs w:val="20"/>
              </w:rPr>
              <w:t>-</w:t>
            </w:r>
            <w:r w:rsidRPr="00F45533">
              <w:rPr>
                <w:rFonts w:cs="Arial"/>
                <w:sz w:val="20"/>
                <w:szCs w:val="20"/>
              </w:rPr>
              <w:t>Ustione</w:t>
            </w:r>
          </w:p>
          <w:p w14:paraId="493CDFC2" w14:textId="3364B910" w:rsidR="003D7AC9" w:rsidRPr="00D4663C" w:rsidRDefault="003D7AC9" w:rsidP="003D7AC9">
            <w:pPr>
              <w:widowControl w:val="0"/>
              <w:tabs>
                <w:tab w:val="left" w:pos="4253"/>
                <w:tab w:val="left" w:leader="underscore" w:pos="7088"/>
              </w:tabs>
              <w:jc w:val="left"/>
              <w:rPr>
                <w:rFonts w:cs="Arial"/>
                <w:sz w:val="20"/>
                <w:szCs w:val="20"/>
                <w:highlight w:val="yellow"/>
              </w:rPr>
            </w:pPr>
            <w:r>
              <w:rPr>
                <w:rFonts w:cs="Arial"/>
                <w:sz w:val="20"/>
                <w:szCs w:val="20"/>
              </w:rPr>
              <w:t>-</w:t>
            </w:r>
            <w:r w:rsidRPr="00F45533">
              <w:rPr>
                <w:rFonts w:cs="Arial"/>
                <w:sz w:val="20"/>
                <w:szCs w:val="20"/>
              </w:rPr>
              <w:t>Intossicazione</w:t>
            </w:r>
          </w:p>
        </w:tc>
        <w:tc>
          <w:tcPr>
            <w:tcW w:w="550" w:type="dxa"/>
          </w:tcPr>
          <w:p w14:paraId="3F60E9EC" w14:textId="692F4CCD" w:rsidR="003D7AC9" w:rsidRPr="00F45533" w:rsidRDefault="003D7AC9" w:rsidP="003D7AC9">
            <w:pPr>
              <w:jc w:val="left"/>
              <w:rPr>
                <w:rFonts w:cs="Arial"/>
                <w:sz w:val="20"/>
                <w:szCs w:val="20"/>
              </w:rPr>
            </w:pPr>
            <w:r w:rsidRPr="00F45533">
              <w:rPr>
                <w:rFonts w:cs="Arial"/>
                <w:sz w:val="20"/>
                <w:szCs w:val="20"/>
              </w:rPr>
              <w:t>1</w:t>
            </w:r>
          </w:p>
        </w:tc>
        <w:tc>
          <w:tcPr>
            <w:tcW w:w="550" w:type="dxa"/>
          </w:tcPr>
          <w:p w14:paraId="03FAD16A" w14:textId="2C7E7D19" w:rsidR="003D7AC9" w:rsidRPr="00F45533" w:rsidRDefault="003D7AC9" w:rsidP="003D7AC9">
            <w:pPr>
              <w:jc w:val="left"/>
              <w:rPr>
                <w:rFonts w:cs="Arial"/>
                <w:sz w:val="20"/>
                <w:szCs w:val="20"/>
              </w:rPr>
            </w:pPr>
            <w:r w:rsidRPr="00F45533">
              <w:rPr>
                <w:rFonts w:cs="Arial"/>
                <w:sz w:val="20"/>
                <w:szCs w:val="20"/>
              </w:rPr>
              <w:t>3</w:t>
            </w:r>
          </w:p>
        </w:tc>
        <w:tc>
          <w:tcPr>
            <w:tcW w:w="550" w:type="dxa"/>
          </w:tcPr>
          <w:p w14:paraId="48407858" w14:textId="48DA63DF" w:rsidR="003D7AC9" w:rsidRPr="00F45533" w:rsidRDefault="00F1445D" w:rsidP="003D7AC9">
            <w:pPr>
              <w:jc w:val="left"/>
              <w:rPr>
                <w:rFonts w:cs="Arial"/>
                <w:sz w:val="20"/>
                <w:szCs w:val="20"/>
              </w:rPr>
            </w:pPr>
            <w:r>
              <w:rPr>
                <w:rFonts w:cs="Arial"/>
                <w:sz w:val="20"/>
                <w:szCs w:val="20"/>
              </w:rPr>
              <w:t>3</w:t>
            </w:r>
          </w:p>
        </w:tc>
        <w:tc>
          <w:tcPr>
            <w:tcW w:w="2036" w:type="dxa"/>
          </w:tcPr>
          <w:p w14:paraId="08016DD8" w14:textId="2CB3A5AD" w:rsidR="003D7AC9" w:rsidRPr="00D4663C" w:rsidRDefault="003D7AC9" w:rsidP="003D7AC9">
            <w:pPr>
              <w:widowControl w:val="0"/>
              <w:tabs>
                <w:tab w:val="left" w:pos="4253"/>
                <w:tab w:val="left" w:leader="underscore" w:pos="7088"/>
              </w:tabs>
              <w:jc w:val="left"/>
              <w:rPr>
                <w:rFonts w:cs="Arial"/>
                <w:sz w:val="20"/>
                <w:szCs w:val="20"/>
              </w:rPr>
            </w:pPr>
            <w:r w:rsidRPr="00D4663C">
              <w:rPr>
                <w:rFonts w:cs="Arial"/>
                <w:sz w:val="20"/>
                <w:szCs w:val="20"/>
              </w:rPr>
              <w:t>Dare adeguate indicazioni</w:t>
            </w:r>
            <w:r>
              <w:rPr>
                <w:rFonts w:cs="Arial"/>
                <w:sz w:val="20"/>
                <w:szCs w:val="20"/>
              </w:rPr>
              <w:t xml:space="preserve"> al fornitore.</w:t>
            </w:r>
          </w:p>
          <w:p w14:paraId="05869CED" w14:textId="77777777" w:rsidR="003D7AC9" w:rsidRPr="00D4663C" w:rsidRDefault="003D7AC9" w:rsidP="003D7AC9">
            <w:pPr>
              <w:widowControl w:val="0"/>
              <w:tabs>
                <w:tab w:val="left" w:pos="4253"/>
                <w:tab w:val="left" w:leader="underscore" w:pos="7088"/>
              </w:tabs>
              <w:jc w:val="left"/>
              <w:rPr>
                <w:rFonts w:cs="Arial"/>
                <w:sz w:val="20"/>
                <w:szCs w:val="20"/>
              </w:rPr>
            </w:pPr>
          </w:p>
          <w:p w14:paraId="7FF4C393" w14:textId="77777777" w:rsidR="003D7AC9" w:rsidRDefault="003D7AC9" w:rsidP="003D7AC9">
            <w:pPr>
              <w:widowControl w:val="0"/>
              <w:tabs>
                <w:tab w:val="left" w:pos="4253"/>
                <w:tab w:val="left" w:leader="underscore" w:pos="7088"/>
              </w:tabs>
              <w:jc w:val="left"/>
              <w:rPr>
                <w:rFonts w:cs="Arial"/>
                <w:sz w:val="20"/>
                <w:szCs w:val="20"/>
              </w:rPr>
            </w:pPr>
            <w:proofErr w:type="gramStart"/>
            <w:r w:rsidRPr="002C72CD">
              <w:rPr>
                <w:rFonts w:cs="Arial"/>
                <w:sz w:val="20"/>
                <w:szCs w:val="20"/>
              </w:rPr>
              <w:t>E’</w:t>
            </w:r>
            <w:proofErr w:type="gramEnd"/>
            <w:r w:rsidRPr="002C72CD">
              <w:rPr>
                <w:rFonts w:cs="Arial"/>
                <w:sz w:val="20"/>
                <w:szCs w:val="20"/>
              </w:rPr>
              <w:t xml:space="preserve"> vietato l’uso di fiamme libere. </w:t>
            </w:r>
            <w:proofErr w:type="gramStart"/>
            <w:r w:rsidRPr="002C72CD">
              <w:rPr>
                <w:rFonts w:cs="Arial"/>
                <w:sz w:val="20"/>
                <w:szCs w:val="20"/>
              </w:rPr>
              <w:t>E’</w:t>
            </w:r>
            <w:proofErr w:type="gramEnd"/>
            <w:r w:rsidRPr="002C72CD">
              <w:rPr>
                <w:rFonts w:cs="Arial"/>
                <w:sz w:val="20"/>
                <w:szCs w:val="20"/>
              </w:rPr>
              <w:t xml:space="preserve"> vietato fumare. Adottare misure e cautele nelle attività che possono comportare sorgenti di innesco. Prendere visione a attenersi alle norme di comportamento in caso di emergenza/incendio. Evitare di depositare materiali e attrezzature e creare ostacoli lungo le vie di esodo.</w:t>
            </w:r>
          </w:p>
          <w:p w14:paraId="4CB00061" w14:textId="542A9075" w:rsidR="003D7AC9" w:rsidRPr="00D4663C" w:rsidRDefault="003D7AC9" w:rsidP="003D7AC9">
            <w:pPr>
              <w:widowControl w:val="0"/>
              <w:tabs>
                <w:tab w:val="left" w:pos="4253"/>
                <w:tab w:val="left" w:leader="underscore" w:pos="7088"/>
              </w:tabs>
              <w:jc w:val="left"/>
              <w:rPr>
                <w:rFonts w:cs="Arial"/>
                <w:sz w:val="20"/>
                <w:szCs w:val="20"/>
              </w:rPr>
            </w:pPr>
            <w:r w:rsidRPr="00D4663C">
              <w:rPr>
                <w:rFonts w:cs="Arial"/>
                <w:sz w:val="20"/>
                <w:szCs w:val="20"/>
              </w:rPr>
              <w:t xml:space="preserve">Verificare la presenza di apposita cartellonistica </w:t>
            </w:r>
          </w:p>
          <w:p w14:paraId="2C24B443" w14:textId="4F60B78E" w:rsidR="003D7AC9" w:rsidRPr="00A742CD" w:rsidRDefault="003D7AC9" w:rsidP="003D7AC9">
            <w:pPr>
              <w:jc w:val="left"/>
              <w:rPr>
                <w:rFonts w:cs="Arial"/>
                <w:sz w:val="20"/>
                <w:szCs w:val="20"/>
              </w:rPr>
            </w:pPr>
            <w:r w:rsidRPr="00A742CD">
              <w:rPr>
                <w:rFonts w:cs="Arial"/>
                <w:sz w:val="20"/>
                <w:szCs w:val="20"/>
              </w:rPr>
              <w:t>Diminuire il carico di incendio nelle aree a rischio</w:t>
            </w:r>
            <w:r w:rsidRPr="00D4663C">
              <w:rPr>
                <w:rFonts w:cs="Arial"/>
                <w:sz w:val="20"/>
                <w:szCs w:val="20"/>
              </w:rPr>
              <w:t xml:space="preserve"> (se applicabile)</w:t>
            </w:r>
            <w:r w:rsidRPr="00A742CD">
              <w:rPr>
                <w:rFonts w:cs="Arial"/>
                <w:sz w:val="20"/>
                <w:szCs w:val="20"/>
              </w:rPr>
              <w:t>.</w:t>
            </w:r>
          </w:p>
        </w:tc>
        <w:tc>
          <w:tcPr>
            <w:tcW w:w="1559" w:type="dxa"/>
          </w:tcPr>
          <w:p w14:paraId="7D1C594D" w14:textId="3A1C6CC9" w:rsidR="003D7AC9" w:rsidRDefault="003D7AC9" w:rsidP="003D7AC9">
            <w:pPr>
              <w:jc w:val="left"/>
              <w:rPr>
                <w:rFonts w:cs="Arial"/>
                <w:sz w:val="20"/>
                <w:szCs w:val="20"/>
                <w:highlight w:val="yellow"/>
              </w:rPr>
            </w:pPr>
            <w:r w:rsidRPr="00D4663C">
              <w:rPr>
                <w:rFonts w:cs="Arial"/>
                <w:sz w:val="20"/>
                <w:szCs w:val="20"/>
              </w:rPr>
              <w:t>Politecnico</w:t>
            </w:r>
            <w:r>
              <w:rPr>
                <w:rFonts w:cs="Arial"/>
                <w:sz w:val="20"/>
                <w:szCs w:val="20"/>
              </w:rPr>
              <w:t>/</w:t>
            </w:r>
            <w:r w:rsidRPr="00D4663C">
              <w:rPr>
                <w:rFonts w:cs="Arial"/>
                <w:sz w:val="20"/>
                <w:szCs w:val="20"/>
                <w:highlight w:val="yellow"/>
              </w:rPr>
              <w:t xml:space="preserve"> </w:t>
            </w:r>
          </w:p>
          <w:p w14:paraId="17242DCF" w14:textId="429CD2B6" w:rsidR="003D7AC9" w:rsidRPr="00D4663C" w:rsidRDefault="003D7AC9" w:rsidP="003D7AC9">
            <w:pPr>
              <w:jc w:val="left"/>
              <w:rPr>
                <w:rFonts w:cs="Arial"/>
                <w:color w:val="FF0000"/>
                <w:sz w:val="20"/>
                <w:szCs w:val="20"/>
                <w:highlight w:val="yellow"/>
              </w:rPr>
            </w:pPr>
            <w:r w:rsidRPr="00D4663C">
              <w:rPr>
                <w:rFonts w:cs="Arial"/>
                <w:sz w:val="20"/>
                <w:szCs w:val="20"/>
                <w:highlight w:val="yellow"/>
              </w:rPr>
              <w:t>Fornitore</w:t>
            </w:r>
          </w:p>
        </w:tc>
      </w:tr>
      <w:tr w:rsidR="003D7AC9" w:rsidRPr="00611860" w14:paraId="388A5C33" w14:textId="77777777" w:rsidTr="00014D6E">
        <w:tc>
          <w:tcPr>
            <w:tcW w:w="704" w:type="dxa"/>
          </w:tcPr>
          <w:p w14:paraId="20FCD7C1" w14:textId="38C24B99" w:rsidR="003D7AC9" w:rsidRPr="00795CE5" w:rsidRDefault="009F1743" w:rsidP="003D7AC9">
            <w:pPr>
              <w:jc w:val="left"/>
              <w:rPr>
                <w:rFonts w:cs="Arial"/>
                <w:sz w:val="20"/>
                <w:szCs w:val="20"/>
              </w:rPr>
            </w:pPr>
            <w:r>
              <w:rPr>
                <w:rFonts w:cs="Arial"/>
                <w:sz w:val="20"/>
                <w:szCs w:val="20"/>
              </w:rPr>
              <w:t>2,3,5</w:t>
            </w:r>
          </w:p>
        </w:tc>
        <w:tc>
          <w:tcPr>
            <w:tcW w:w="2126" w:type="dxa"/>
          </w:tcPr>
          <w:p w14:paraId="6A1B957A" w14:textId="35D0A954" w:rsidR="003D7AC9" w:rsidRPr="00795CE5" w:rsidRDefault="003D7AC9" w:rsidP="003D7AC9">
            <w:pPr>
              <w:jc w:val="left"/>
              <w:rPr>
                <w:rFonts w:cs="Arial"/>
                <w:sz w:val="20"/>
                <w:szCs w:val="20"/>
              </w:rPr>
            </w:pPr>
            <w:r w:rsidRPr="00795CE5">
              <w:rPr>
                <w:rFonts w:cs="Arial"/>
                <w:sz w:val="20"/>
                <w:szCs w:val="20"/>
              </w:rPr>
              <w:t>Esplosione</w:t>
            </w:r>
          </w:p>
        </w:tc>
        <w:tc>
          <w:tcPr>
            <w:tcW w:w="1843" w:type="dxa"/>
          </w:tcPr>
          <w:p w14:paraId="2128C73C" w14:textId="28A66527" w:rsidR="003D7AC9" w:rsidRDefault="003D7AC9" w:rsidP="003D7AC9">
            <w:pPr>
              <w:widowControl w:val="0"/>
              <w:tabs>
                <w:tab w:val="left" w:pos="4253"/>
                <w:tab w:val="left" w:leader="underscore" w:pos="7088"/>
              </w:tabs>
              <w:rPr>
                <w:rFonts w:cs="Arial"/>
                <w:sz w:val="20"/>
                <w:szCs w:val="20"/>
              </w:rPr>
            </w:pPr>
            <w:r>
              <w:rPr>
                <w:rFonts w:cs="Arial"/>
                <w:sz w:val="20"/>
                <w:szCs w:val="20"/>
              </w:rPr>
              <w:t xml:space="preserve">- Ustione </w:t>
            </w:r>
          </w:p>
          <w:p w14:paraId="0903007B" w14:textId="77777777" w:rsidR="003D7AC9" w:rsidRDefault="003D7AC9" w:rsidP="003D7AC9">
            <w:pPr>
              <w:widowControl w:val="0"/>
              <w:tabs>
                <w:tab w:val="left" w:pos="4253"/>
                <w:tab w:val="left" w:leader="underscore" w:pos="7088"/>
              </w:tabs>
              <w:rPr>
                <w:rFonts w:cs="Arial"/>
                <w:sz w:val="20"/>
                <w:szCs w:val="20"/>
              </w:rPr>
            </w:pPr>
            <w:r>
              <w:rPr>
                <w:rFonts w:cs="Arial"/>
                <w:sz w:val="20"/>
                <w:szCs w:val="20"/>
              </w:rPr>
              <w:t>- Morte</w:t>
            </w:r>
          </w:p>
          <w:p w14:paraId="3F424D20" w14:textId="31FE329D" w:rsidR="003D7AC9" w:rsidRPr="00D4663C" w:rsidRDefault="003D7AC9" w:rsidP="003D7AC9">
            <w:pPr>
              <w:widowControl w:val="0"/>
              <w:tabs>
                <w:tab w:val="left" w:pos="4253"/>
                <w:tab w:val="left" w:leader="underscore" w:pos="7088"/>
              </w:tabs>
              <w:rPr>
                <w:rFonts w:cs="Arial"/>
                <w:sz w:val="20"/>
                <w:szCs w:val="20"/>
              </w:rPr>
            </w:pPr>
            <w:r>
              <w:rPr>
                <w:rFonts w:cs="Arial"/>
                <w:sz w:val="20"/>
                <w:szCs w:val="20"/>
              </w:rPr>
              <w:lastRenderedPageBreak/>
              <w:t>- rumore da onda d’urto</w:t>
            </w:r>
          </w:p>
        </w:tc>
        <w:tc>
          <w:tcPr>
            <w:tcW w:w="550" w:type="dxa"/>
          </w:tcPr>
          <w:p w14:paraId="6D959C5D" w14:textId="75088A5A" w:rsidR="003D7AC9" w:rsidRPr="00F45533" w:rsidRDefault="003D7AC9" w:rsidP="003D7AC9">
            <w:pPr>
              <w:jc w:val="left"/>
              <w:rPr>
                <w:rFonts w:cs="Arial"/>
                <w:color w:val="FF0000"/>
                <w:sz w:val="20"/>
                <w:szCs w:val="20"/>
              </w:rPr>
            </w:pPr>
            <w:r w:rsidRPr="00F45533">
              <w:rPr>
                <w:rFonts w:cs="Arial"/>
                <w:sz w:val="20"/>
                <w:szCs w:val="20"/>
              </w:rPr>
              <w:lastRenderedPageBreak/>
              <w:t>1</w:t>
            </w:r>
          </w:p>
        </w:tc>
        <w:tc>
          <w:tcPr>
            <w:tcW w:w="550" w:type="dxa"/>
          </w:tcPr>
          <w:p w14:paraId="1F9C9087" w14:textId="63B0868B" w:rsidR="003D7AC9" w:rsidRPr="00F45533" w:rsidRDefault="003D7AC9" w:rsidP="003D7AC9">
            <w:pPr>
              <w:jc w:val="left"/>
              <w:rPr>
                <w:rFonts w:cs="Arial"/>
                <w:color w:val="FF0000"/>
                <w:sz w:val="20"/>
                <w:szCs w:val="20"/>
              </w:rPr>
            </w:pPr>
            <w:r w:rsidRPr="00F45533">
              <w:rPr>
                <w:rFonts w:cs="Arial"/>
                <w:sz w:val="20"/>
                <w:szCs w:val="20"/>
              </w:rPr>
              <w:t>4</w:t>
            </w:r>
          </w:p>
        </w:tc>
        <w:tc>
          <w:tcPr>
            <w:tcW w:w="550" w:type="dxa"/>
          </w:tcPr>
          <w:p w14:paraId="54613E85" w14:textId="06267969" w:rsidR="003D7AC9" w:rsidRPr="00F45533" w:rsidRDefault="003D7AC9" w:rsidP="003D7AC9">
            <w:pPr>
              <w:jc w:val="left"/>
              <w:rPr>
                <w:rFonts w:cs="Arial"/>
                <w:color w:val="FF0000"/>
                <w:sz w:val="20"/>
                <w:szCs w:val="20"/>
              </w:rPr>
            </w:pPr>
            <w:r w:rsidRPr="00F45533">
              <w:rPr>
                <w:rFonts w:cs="Arial"/>
                <w:sz w:val="20"/>
                <w:szCs w:val="20"/>
              </w:rPr>
              <w:t>4</w:t>
            </w:r>
          </w:p>
        </w:tc>
        <w:tc>
          <w:tcPr>
            <w:tcW w:w="2036" w:type="dxa"/>
          </w:tcPr>
          <w:p w14:paraId="47EA5378" w14:textId="77C76BC7" w:rsidR="003D7AC9" w:rsidRPr="00D4663C" w:rsidRDefault="003D7AC9" w:rsidP="003D7AC9">
            <w:pPr>
              <w:widowControl w:val="0"/>
              <w:tabs>
                <w:tab w:val="left" w:pos="4253"/>
                <w:tab w:val="left" w:leader="underscore" w:pos="7088"/>
              </w:tabs>
              <w:jc w:val="left"/>
              <w:rPr>
                <w:rFonts w:cs="Arial"/>
                <w:sz w:val="20"/>
                <w:szCs w:val="20"/>
              </w:rPr>
            </w:pPr>
            <w:r w:rsidRPr="00D4663C">
              <w:rPr>
                <w:rFonts w:cs="Arial"/>
                <w:sz w:val="20"/>
                <w:szCs w:val="20"/>
              </w:rPr>
              <w:t xml:space="preserve">Verificare la presenza di </w:t>
            </w:r>
            <w:r w:rsidRPr="00D4663C">
              <w:rPr>
                <w:rFonts w:cs="Arial"/>
                <w:sz w:val="20"/>
                <w:szCs w:val="20"/>
              </w:rPr>
              <w:lastRenderedPageBreak/>
              <w:t>apposita cartellonistica</w:t>
            </w:r>
            <w:r>
              <w:rPr>
                <w:rFonts w:cs="Arial"/>
                <w:sz w:val="20"/>
                <w:szCs w:val="20"/>
              </w:rPr>
              <w:t>.</w:t>
            </w:r>
            <w:r w:rsidRPr="00D4663C">
              <w:rPr>
                <w:rFonts w:cs="Arial"/>
                <w:sz w:val="20"/>
                <w:szCs w:val="20"/>
              </w:rPr>
              <w:t xml:space="preserve"> </w:t>
            </w:r>
          </w:p>
          <w:p w14:paraId="31A845FD" w14:textId="387E9E64" w:rsidR="003D7AC9" w:rsidRPr="00A742CD" w:rsidRDefault="003D7AC9" w:rsidP="003D7AC9">
            <w:pPr>
              <w:jc w:val="left"/>
              <w:rPr>
                <w:rFonts w:cs="Arial"/>
                <w:sz w:val="20"/>
                <w:szCs w:val="20"/>
              </w:rPr>
            </w:pPr>
            <w:r w:rsidRPr="00A742CD">
              <w:rPr>
                <w:rFonts w:cs="Arial"/>
                <w:sz w:val="20"/>
                <w:szCs w:val="20"/>
              </w:rPr>
              <w:t>Utilizzare apparecchiature certificate per le zone ATEX</w:t>
            </w:r>
            <w:r>
              <w:rPr>
                <w:rFonts w:cs="Arial"/>
                <w:sz w:val="20"/>
                <w:szCs w:val="20"/>
              </w:rPr>
              <w:t xml:space="preserve"> (se applicabile).</w:t>
            </w:r>
          </w:p>
        </w:tc>
        <w:tc>
          <w:tcPr>
            <w:tcW w:w="1559" w:type="dxa"/>
          </w:tcPr>
          <w:p w14:paraId="1F91D44D" w14:textId="42F5BE58" w:rsidR="003D7AC9" w:rsidRPr="00D4663C" w:rsidRDefault="003D7AC9" w:rsidP="003D7AC9">
            <w:pPr>
              <w:jc w:val="left"/>
              <w:rPr>
                <w:rFonts w:cs="Arial"/>
                <w:color w:val="FF0000"/>
                <w:sz w:val="20"/>
                <w:szCs w:val="20"/>
                <w:highlight w:val="yellow"/>
              </w:rPr>
            </w:pPr>
            <w:r w:rsidRPr="000A3292">
              <w:rPr>
                <w:rFonts w:cs="Arial"/>
                <w:sz w:val="20"/>
                <w:szCs w:val="20"/>
              </w:rPr>
              <w:lastRenderedPageBreak/>
              <w:t>Politecnico</w:t>
            </w:r>
            <w:r w:rsidRPr="00F45533">
              <w:rPr>
                <w:rFonts w:cs="Arial"/>
                <w:sz w:val="20"/>
                <w:szCs w:val="20"/>
              </w:rPr>
              <w:t>/F</w:t>
            </w:r>
            <w:r w:rsidRPr="008B130B">
              <w:rPr>
                <w:rFonts w:cs="Arial"/>
                <w:sz w:val="20"/>
                <w:szCs w:val="20"/>
                <w:highlight w:val="yellow"/>
              </w:rPr>
              <w:t>ornitore</w:t>
            </w:r>
          </w:p>
        </w:tc>
      </w:tr>
      <w:tr w:rsidR="003D7AC9" w:rsidRPr="00611860" w14:paraId="3BB4D382" w14:textId="77777777" w:rsidTr="00F44318">
        <w:tc>
          <w:tcPr>
            <w:tcW w:w="9918" w:type="dxa"/>
            <w:gridSpan w:val="8"/>
          </w:tcPr>
          <w:p w14:paraId="08A4F76D" w14:textId="7F1E0A49" w:rsidR="003D7AC9" w:rsidRPr="00C0667F" w:rsidRDefault="003D7AC9" w:rsidP="003D7AC9">
            <w:pPr>
              <w:jc w:val="center"/>
              <w:rPr>
                <w:rFonts w:cs="Arial"/>
                <w:b/>
                <w:bCs/>
                <w:sz w:val="20"/>
                <w:szCs w:val="20"/>
              </w:rPr>
            </w:pPr>
            <w:r>
              <w:rPr>
                <w:rFonts w:cs="Arial"/>
                <w:b/>
                <w:bCs/>
                <w:sz w:val="20"/>
                <w:szCs w:val="20"/>
              </w:rPr>
              <w:t>Rischi per la salute</w:t>
            </w:r>
          </w:p>
        </w:tc>
      </w:tr>
      <w:tr w:rsidR="003D7AC9" w:rsidRPr="00611860" w14:paraId="6331B78C" w14:textId="77777777" w:rsidTr="00014D6E">
        <w:tc>
          <w:tcPr>
            <w:tcW w:w="704" w:type="dxa"/>
          </w:tcPr>
          <w:p w14:paraId="7D9106CC" w14:textId="22615D0E" w:rsidR="003D7AC9" w:rsidRPr="00795CE5" w:rsidRDefault="009F1743" w:rsidP="003D7AC9">
            <w:pPr>
              <w:jc w:val="left"/>
              <w:rPr>
                <w:rFonts w:cs="Arial"/>
                <w:sz w:val="20"/>
                <w:szCs w:val="20"/>
              </w:rPr>
            </w:pPr>
            <w:r>
              <w:rPr>
                <w:rFonts w:cs="Arial"/>
                <w:sz w:val="20"/>
                <w:szCs w:val="20"/>
              </w:rPr>
              <w:t>2,3,4,5</w:t>
            </w:r>
          </w:p>
        </w:tc>
        <w:tc>
          <w:tcPr>
            <w:tcW w:w="2126" w:type="dxa"/>
          </w:tcPr>
          <w:p w14:paraId="2EFFDC48" w14:textId="6C66A91B" w:rsidR="003D7AC9" w:rsidRPr="00795CE5" w:rsidRDefault="003D7AC9" w:rsidP="003D7AC9">
            <w:pPr>
              <w:jc w:val="left"/>
              <w:rPr>
                <w:rFonts w:cs="Arial"/>
                <w:sz w:val="20"/>
                <w:szCs w:val="20"/>
              </w:rPr>
            </w:pPr>
            <w:r w:rsidRPr="00795CE5">
              <w:rPr>
                <w:rFonts w:cs="Arial"/>
                <w:sz w:val="20"/>
                <w:szCs w:val="20"/>
              </w:rPr>
              <w:t>Rischio Chimico</w:t>
            </w:r>
            <w:r>
              <w:rPr>
                <w:rFonts w:cs="Arial"/>
                <w:sz w:val="20"/>
                <w:szCs w:val="20"/>
              </w:rPr>
              <w:t>- Attività di Laboratorio- contaminazione superfici/sversamento/sviluppo accidentale di vapori</w:t>
            </w:r>
          </w:p>
        </w:tc>
        <w:tc>
          <w:tcPr>
            <w:tcW w:w="1843" w:type="dxa"/>
          </w:tcPr>
          <w:p w14:paraId="28B28223"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3D7AC9"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Contatto</w:t>
            </w:r>
          </w:p>
          <w:p w14:paraId="74A52447" w14:textId="77777777" w:rsidR="003D7AC9" w:rsidRDefault="003D7AC9" w:rsidP="003D7AC9">
            <w:pPr>
              <w:widowControl w:val="0"/>
              <w:tabs>
                <w:tab w:val="left" w:pos="4253"/>
                <w:tab w:val="left" w:leader="underscore" w:pos="7088"/>
              </w:tabs>
              <w:jc w:val="left"/>
              <w:rPr>
                <w:rFonts w:cs="Arial"/>
                <w:sz w:val="20"/>
                <w:szCs w:val="20"/>
              </w:rPr>
            </w:pPr>
            <w:r>
              <w:rPr>
                <w:rFonts w:cs="Arial"/>
                <w:sz w:val="20"/>
                <w:szCs w:val="20"/>
              </w:rPr>
              <w:t>- Sversamento</w:t>
            </w:r>
          </w:p>
          <w:p w14:paraId="71129FF6" w14:textId="77777777" w:rsidR="003D7AC9" w:rsidRDefault="003D7AC9" w:rsidP="003D7AC9">
            <w:pPr>
              <w:widowControl w:val="0"/>
              <w:tabs>
                <w:tab w:val="left" w:pos="4253"/>
                <w:tab w:val="left" w:leader="underscore" w:pos="7088"/>
              </w:tabs>
              <w:jc w:val="left"/>
              <w:rPr>
                <w:rFonts w:cs="Arial"/>
                <w:sz w:val="20"/>
                <w:szCs w:val="20"/>
              </w:rPr>
            </w:pPr>
            <w:r>
              <w:rPr>
                <w:rFonts w:cs="Arial"/>
                <w:sz w:val="20"/>
                <w:szCs w:val="20"/>
              </w:rPr>
              <w:t>- Intossicazione</w:t>
            </w:r>
          </w:p>
          <w:p w14:paraId="60C37814" w14:textId="2463AFF0" w:rsidR="003D7AC9" w:rsidRDefault="003D7AC9" w:rsidP="003D7AC9">
            <w:pPr>
              <w:widowControl w:val="0"/>
              <w:tabs>
                <w:tab w:val="left" w:pos="4253"/>
                <w:tab w:val="left" w:leader="underscore" w:pos="7088"/>
              </w:tabs>
              <w:jc w:val="left"/>
              <w:rPr>
                <w:rFonts w:cs="Arial"/>
                <w:sz w:val="20"/>
                <w:szCs w:val="20"/>
              </w:rPr>
            </w:pPr>
            <w:r>
              <w:rPr>
                <w:rFonts w:cs="Arial"/>
                <w:sz w:val="20"/>
                <w:szCs w:val="20"/>
              </w:rPr>
              <w:t>-Irritazione</w:t>
            </w:r>
          </w:p>
          <w:p w14:paraId="7472A74B" w14:textId="0951CC56" w:rsidR="003D7AC9" w:rsidRDefault="003D7AC9" w:rsidP="003D7AC9">
            <w:pPr>
              <w:widowControl w:val="0"/>
              <w:tabs>
                <w:tab w:val="left" w:pos="4253"/>
                <w:tab w:val="left" w:leader="underscore" w:pos="7088"/>
              </w:tabs>
              <w:jc w:val="left"/>
              <w:rPr>
                <w:rFonts w:cs="Arial"/>
                <w:sz w:val="20"/>
                <w:szCs w:val="20"/>
              </w:rPr>
            </w:pPr>
            <w:r>
              <w:rPr>
                <w:rFonts w:cs="Arial"/>
                <w:sz w:val="20"/>
                <w:szCs w:val="20"/>
              </w:rPr>
              <w:t>-Sensibilizzazione</w:t>
            </w:r>
          </w:p>
          <w:p w14:paraId="6337333B" w14:textId="05DDCEF5" w:rsidR="003D7AC9" w:rsidRPr="00795CE5" w:rsidRDefault="003D7AC9" w:rsidP="003D7AC9">
            <w:pPr>
              <w:widowControl w:val="0"/>
              <w:tabs>
                <w:tab w:val="left" w:pos="4253"/>
                <w:tab w:val="left" w:leader="underscore" w:pos="7088"/>
              </w:tabs>
              <w:jc w:val="left"/>
              <w:rPr>
                <w:rFonts w:cs="Arial"/>
                <w:sz w:val="20"/>
                <w:szCs w:val="20"/>
              </w:rPr>
            </w:pPr>
            <w:r>
              <w:rPr>
                <w:rFonts w:cs="Arial"/>
                <w:sz w:val="20"/>
                <w:szCs w:val="20"/>
              </w:rPr>
              <w:t>- insorgenza di patologie</w:t>
            </w:r>
          </w:p>
        </w:tc>
        <w:tc>
          <w:tcPr>
            <w:tcW w:w="550" w:type="dxa"/>
          </w:tcPr>
          <w:p w14:paraId="57B55951" w14:textId="10ED83DE" w:rsidR="003D7AC9" w:rsidRPr="00BC78C9" w:rsidRDefault="003D7AC9" w:rsidP="003D7AC9">
            <w:pPr>
              <w:jc w:val="left"/>
              <w:rPr>
                <w:rFonts w:cs="Arial"/>
                <w:color w:val="FF0000"/>
                <w:sz w:val="20"/>
                <w:szCs w:val="20"/>
              </w:rPr>
            </w:pPr>
            <w:r w:rsidRPr="00BC78C9">
              <w:rPr>
                <w:rFonts w:cs="Arial"/>
                <w:sz w:val="20"/>
                <w:szCs w:val="20"/>
              </w:rPr>
              <w:t>2</w:t>
            </w:r>
          </w:p>
        </w:tc>
        <w:tc>
          <w:tcPr>
            <w:tcW w:w="550" w:type="dxa"/>
          </w:tcPr>
          <w:p w14:paraId="63304E11" w14:textId="310107FA" w:rsidR="003D7AC9" w:rsidRPr="00BC78C9" w:rsidRDefault="003D7AC9" w:rsidP="003D7AC9">
            <w:pPr>
              <w:jc w:val="left"/>
              <w:rPr>
                <w:rFonts w:cs="Arial"/>
                <w:color w:val="FF0000"/>
                <w:sz w:val="20"/>
                <w:szCs w:val="20"/>
              </w:rPr>
            </w:pPr>
            <w:r w:rsidRPr="00BC78C9">
              <w:rPr>
                <w:rFonts w:cs="Arial"/>
                <w:sz w:val="20"/>
                <w:szCs w:val="20"/>
              </w:rPr>
              <w:t>3</w:t>
            </w:r>
          </w:p>
        </w:tc>
        <w:tc>
          <w:tcPr>
            <w:tcW w:w="550" w:type="dxa"/>
          </w:tcPr>
          <w:p w14:paraId="4F2FD39E" w14:textId="1DE9D657" w:rsidR="003D7AC9" w:rsidRPr="00BC78C9" w:rsidRDefault="003D7AC9" w:rsidP="003D7AC9">
            <w:pPr>
              <w:jc w:val="left"/>
              <w:rPr>
                <w:rFonts w:cs="Arial"/>
                <w:color w:val="FF0000"/>
                <w:sz w:val="20"/>
                <w:szCs w:val="20"/>
              </w:rPr>
            </w:pPr>
            <w:r w:rsidRPr="00BC78C9">
              <w:rPr>
                <w:rFonts w:cs="Arial"/>
                <w:sz w:val="20"/>
                <w:szCs w:val="20"/>
              </w:rPr>
              <w:t>6</w:t>
            </w:r>
          </w:p>
        </w:tc>
        <w:tc>
          <w:tcPr>
            <w:tcW w:w="2036" w:type="dxa"/>
          </w:tcPr>
          <w:p w14:paraId="205C2E78" w14:textId="77777777" w:rsidR="003D7AC9" w:rsidRPr="003D5DCB" w:rsidRDefault="003D7AC9" w:rsidP="003D7AC9">
            <w:pPr>
              <w:jc w:val="left"/>
              <w:rPr>
                <w:rFonts w:cs="Arial"/>
                <w:sz w:val="20"/>
                <w:szCs w:val="20"/>
              </w:rPr>
            </w:pPr>
            <w:r w:rsidRPr="003D5DCB">
              <w:rPr>
                <w:rFonts w:cs="Arial"/>
                <w:sz w:val="20"/>
                <w:szCs w:val="20"/>
              </w:rPr>
              <w:t>Concordare con il referente del Laboratorio gli spazi e le cappe a cui accedere, definendo un cronoprogramma degli interventi.</w:t>
            </w:r>
          </w:p>
          <w:p w14:paraId="0B6F6FF0" w14:textId="77777777" w:rsidR="003D7AC9" w:rsidRPr="003D5DCB" w:rsidRDefault="003D7AC9" w:rsidP="003D7AC9">
            <w:pPr>
              <w:jc w:val="left"/>
              <w:rPr>
                <w:rFonts w:cs="Arial"/>
                <w:sz w:val="20"/>
                <w:szCs w:val="20"/>
              </w:rPr>
            </w:pPr>
            <w:r w:rsidRPr="003D5DCB">
              <w:rPr>
                <w:rFonts w:cs="Arial"/>
                <w:sz w:val="20"/>
                <w:szCs w:val="20"/>
              </w:rPr>
              <w:t>Attenersi alle indicazioni/prescrizioni fornite dal referente per la sicurezza del Laboratorio in merito alle modalità di accesso e alle regole di comportamento da adottare.</w:t>
            </w:r>
          </w:p>
          <w:p w14:paraId="41EFF7A8" w14:textId="77777777" w:rsidR="003D7AC9" w:rsidRDefault="003D7AC9" w:rsidP="003D7AC9">
            <w:pPr>
              <w:jc w:val="left"/>
              <w:rPr>
                <w:rFonts w:cs="Arial"/>
                <w:sz w:val="20"/>
                <w:szCs w:val="20"/>
              </w:rPr>
            </w:pPr>
            <w:r w:rsidRPr="003D5DCB">
              <w:rPr>
                <w:rFonts w:cs="Arial"/>
                <w:sz w:val="20"/>
                <w:szCs w:val="20"/>
              </w:rPr>
              <w:t>Prendere visione a attenersi alle norme di comportamento in caso di emergenza</w:t>
            </w:r>
          </w:p>
          <w:p w14:paraId="19E60BD9" w14:textId="20DFBA04" w:rsidR="003D7AC9" w:rsidRDefault="003D7AC9" w:rsidP="003D7AC9">
            <w:pPr>
              <w:jc w:val="left"/>
              <w:rPr>
                <w:rFonts w:cs="Arial"/>
                <w:sz w:val="20"/>
                <w:szCs w:val="20"/>
              </w:rPr>
            </w:pPr>
            <w:r w:rsidRPr="00795CE5">
              <w:rPr>
                <w:rFonts w:cs="Arial"/>
                <w:sz w:val="20"/>
                <w:szCs w:val="20"/>
              </w:rPr>
              <w:t xml:space="preserve">Non movimentare, utilizzare, inalare sostante chimiche rinvenute nei luoghi di lavoro, anche sconosciute. </w:t>
            </w:r>
          </w:p>
          <w:p w14:paraId="78D62E62" w14:textId="22F1CFE5" w:rsidR="003D7AC9" w:rsidRPr="00795CE5" w:rsidRDefault="003D7AC9" w:rsidP="003D7AC9">
            <w:pPr>
              <w:jc w:val="left"/>
              <w:rPr>
                <w:rFonts w:cs="Arial"/>
                <w:sz w:val="20"/>
                <w:szCs w:val="20"/>
              </w:rPr>
            </w:pPr>
            <w:r w:rsidRPr="00795CE5">
              <w:rPr>
                <w:rFonts w:cs="Arial"/>
                <w:sz w:val="20"/>
                <w:szCs w:val="20"/>
              </w:rPr>
              <w:t>Segnalare la presen</w:t>
            </w:r>
            <w:r>
              <w:rPr>
                <w:rFonts w:cs="Arial"/>
                <w:sz w:val="20"/>
                <w:szCs w:val="20"/>
              </w:rPr>
              <w:t>z</w:t>
            </w:r>
            <w:r w:rsidRPr="00795CE5">
              <w:rPr>
                <w:rFonts w:cs="Arial"/>
                <w:sz w:val="20"/>
                <w:szCs w:val="20"/>
              </w:rPr>
              <w:t>a al committente.</w:t>
            </w:r>
          </w:p>
        </w:tc>
        <w:tc>
          <w:tcPr>
            <w:tcW w:w="1559" w:type="dxa"/>
          </w:tcPr>
          <w:p w14:paraId="4BBE6B93" w14:textId="396F0080" w:rsidR="003D7AC9" w:rsidRPr="00D4663C" w:rsidRDefault="003D7AC9" w:rsidP="003D7AC9">
            <w:pPr>
              <w:jc w:val="left"/>
              <w:rPr>
                <w:rFonts w:cs="Arial"/>
                <w:color w:val="FF0000"/>
                <w:sz w:val="20"/>
                <w:szCs w:val="20"/>
                <w:highlight w:val="yellow"/>
              </w:rPr>
            </w:pPr>
            <w:r w:rsidRPr="00980565">
              <w:rPr>
                <w:rFonts w:cs="Arial"/>
                <w:sz w:val="20"/>
                <w:szCs w:val="20"/>
              </w:rPr>
              <w:t>Politecnico</w:t>
            </w:r>
            <w:r>
              <w:rPr>
                <w:rFonts w:cs="Arial"/>
                <w:sz w:val="20"/>
                <w:szCs w:val="20"/>
                <w:highlight w:val="yellow"/>
              </w:rPr>
              <w:t>/</w:t>
            </w:r>
            <w:r w:rsidRPr="00D4663C">
              <w:rPr>
                <w:rFonts w:cs="Arial"/>
                <w:sz w:val="20"/>
                <w:szCs w:val="20"/>
                <w:highlight w:val="yellow"/>
              </w:rPr>
              <w:t>Fornitore</w:t>
            </w:r>
          </w:p>
        </w:tc>
      </w:tr>
      <w:tr w:rsidR="003D7AC9" w:rsidRPr="00611860" w14:paraId="26DA1DD3" w14:textId="77777777" w:rsidTr="00014D6E">
        <w:tc>
          <w:tcPr>
            <w:tcW w:w="704" w:type="dxa"/>
          </w:tcPr>
          <w:p w14:paraId="1ADE47F8" w14:textId="77777777" w:rsidR="003D7AC9" w:rsidRPr="00795CE5" w:rsidRDefault="003D7AC9" w:rsidP="003D7AC9">
            <w:pPr>
              <w:jc w:val="left"/>
              <w:rPr>
                <w:rFonts w:cs="Arial"/>
                <w:sz w:val="20"/>
                <w:szCs w:val="20"/>
              </w:rPr>
            </w:pPr>
          </w:p>
        </w:tc>
        <w:tc>
          <w:tcPr>
            <w:tcW w:w="2126" w:type="dxa"/>
          </w:tcPr>
          <w:p w14:paraId="055B6B33" w14:textId="4C7EB9C9" w:rsidR="003D7AC9" w:rsidRPr="00795CE5" w:rsidRDefault="003D7AC9" w:rsidP="003D7AC9">
            <w:pPr>
              <w:jc w:val="left"/>
              <w:rPr>
                <w:rFonts w:cs="Arial"/>
                <w:sz w:val="20"/>
                <w:szCs w:val="20"/>
              </w:rPr>
            </w:pPr>
            <w:r w:rsidRPr="00795CE5">
              <w:rPr>
                <w:rFonts w:cs="Arial"/>
                <w:sz w:val="20"/>
                <w:szCs w:val="20"/>
              </w:rPr>
              <w:t>Movimentazione Manuale dei carichi</w:t>
            </w:r>
          </w:p>
        </w:tc>
        <w:tc>
          <w:tcPr>
            <w:tcW w:w="1843" w:type="dxa"/>
          </w:tcPr>
          <w:p w14:paraId="4AB027E2" w14:textId="34AA3B1F"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550" w:type="dxa"/>
          </w:tcPr>
          <w:p w14:paraId="62F6F599" w14:textId="01AAEBB5" w:rsidR="003D7AC9" w:rsidRPr="00F65E0F" w:rsidRDefault="003D7AC9" w:rsidP="003D7AC9">
            <w:pPr>
              <w:jc w:val="left"/>
              <w:rPr>
                <w:rFonts w:cs="Arial"/>
                <w:color w:val="FF0000"/>
                <w:sz w:val="20"/>
                <w:szCs w:val="20"/>
              </w:rPr>
            </w:pPr>
            <w:proofErr w:type="gramStart"/>
            <w:r w:rsidRPr="00F65E0F">
              <w:rPr>
                <w:rFonts w:cs="Arial"/>
                <w:sz w:val="20"/>
                <w:szCs w:val="20"/>
              </w:rPr>
              <w:t>n.a</w:t>
            </w:r>
            <w:proofErr w:type="gramEnd"/>
          </w:p>
        </w:tc>
        <w:tc>
          <w:tcPr>
            <w:tcW w:w="550" w:type="dxa"/>
          </w:tcPr>
          <w:p w14:paraId="3738C905" w14:textId="15213142" w:rsidR="003D7AC9" w:rsidRPr="00F65E0F" w:rsidRDefault="003D7AC9" w:rsidP="003D7AC9">
            <w:pPr>
              <w:jc w:val="left"/>
              <w:rPr>
                <w:rFonts w:cs="Arial"/>
                <w:color w:val="FF0000"/>
                <w:sz w:val="20"/>
                <w:szCs w:val="20"/>
              </w:rPr>
            </w:pPr>
            <w:proofErr w:type="gramStart"/>
            <w:r w:rsidRPr="00F65E0F">
              <w:rPr>
                <w:rFonts w:cs="Arial"/>
                <w:sz w:val="20"/>
                <w:szCs w:val="20"/>
              </w:rPr>
              <w:t>n.a</w:t>
            </w:r>
            <w:proofErr w:type="gramEnd"/>
          </w:p>
        </w:tc>
        <w:tc>
          <w:tcPr>
            <w:tcW w:w="550" w:type="dxa"/>
          </w:tcPr>
          <w:p w14:paraId="1884A7E0" w14:textId="356B74CA" w:rsidR="003D7AC9" w:rsidRPr="00F65E0F" w:rsidRDefault="003D7AC9" w:rsidP="003D7AC9">
            <w:pPr>
              <w:jc w:val="left"/>
              <w:rPr>
                <w:rFonts w:cs="Arial"/>
                <w:color w:val="FF0000"/>
                <w:sz w:val="20"/>
                <w:szCs w:val="20"/>
              </w:rPr>
            </w:pPr>
            <w:proofErr w:type="gramStart"/>
            <w:r w:rsidRPr="00F65E0F">
              <w:rPr>
                <w:rFonts w:cs="Arial"/>
                <w:sz w:val="20"/>
                <w:szCs w:val="20"/>
              </w:rPr>
              <w:t>n.a</w:t>
            </w:r>
            <w:proofErr w:type="gramEnd"/>
          </w:p>
        </w:tc>
        <w:tc>
          <w:tcPr>
            <w:tcW w:w="2036" w:type="dxa"/>
          </w:tcPr>
          <w:p w14:paraId="3428F4CC" w14:textId="766C429F" w:rsidR="003D7AC9" w:rsidRPr="00715A91" w:rsidRDefault="003D7AC9" w:rsidP="003D7AC9">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59" w:type="dxa"/>
          </w:tcPr>
          <w:p w14:paraId="22440755" w14:textId="3244B46A" w:rsidR="003D7AC9" w:rsidRPr="00715A91" w:rsidRDefault="003D7AC9" w:rsidP="003D7AC9">
            <w:pPr>
              <w:jc w:val="left"/>
              <w:rPr>
                <w:rFonts w:cs="Arial"/>
                <w:color w:val="FF0000"/>
                <w:sz w:val="20"/>
                <w:szCs w:val="20"/>
              </w:rPr>
            </w:pPr>
            <w:r w:rsidRPr="00D4663C">
              <w:rPr>
                <w:rFonts w:cs="Arial"/>
                <w:sz w:val="20"/>
                <w:szCs w:val="20"/>
                <w:highlight w:val="yellow"/>
              </w:rPr>
              <w:t>Fornitore</w:t>
            </w:r>
          </w:p>
        </w:tc>
      </w:tr>
      <w:tr w:rsidR="003D7AC9" w:rsidRPr="00611860" w14:paraId="78E832C0" w14:textId="77777777" w:rsidTr="00014D6E">
        <w:tc>
          <w:tcPr>
            <w:tcW w:w="704" w:type="dxa"/>
          </w:tcPr>
          <w:p w14:paraId="104CD645" w14:textId="3E27C293" w:rsidR="003D7AC9" w:rsidRDefault="00F65E0F" w:rsidP="003D7AC9">
            <w:pPr>
              <w:widowControl w:val="0"/>
              <w:tabs>
                <w:tab w:val="left" w:pos="4253"/>
                <w:tab w:val="left" w:leader="underscore" w:pos="7088"/>
              </w:tabs>
              <w:jc w:val="left"/>
              <w:rPr>
                <w:rFonts w:cs="Arial"/>
                <w:sz w:val="20"/>
                <w:szCs w:val="20"/>
              </w:rPr>
            </w:pPr>
            <w:r>
              <w:rPr>
                <w:rFonts w:cs="Arial"/>
                <w:sz w:val="20"/>
                <w:szCs w:val="20"/>
              </w:rPr>
              <w:t>1,4,5</w:t>
            </w:r>
          </w:p>
        </w:tc>
        <w:tc>
          <w:tcPr>
            <w:tcW w:w="2126" w:type="dxa"/>
          </w:tcPr>
          <w:p w14:paraId="0222DEBC" w14:textId="667E248B" w:rsidR="003D7AC9" w:rsidRPr="00795CE5" w:rsidRDefault="003D7AC9" w:rsidP="003D7AC9">
            <w:pPr>
              <w:widowControl w:val="0"/>
              <w:tabs>
                <w:tab w:val="left" w:pos="4253"/>
                <w:tab w:val="left" w:leader="underscore" w:pos="7088"/>
              </w:tabs>
              <w:jc w:val="left"/>
              <w:rPr>
                <w:rFonts w:cs="Arial"/>
                <w:sz w:val="20"/>
                <w:szCs w:val="20"/>
              </w:rPr>
            </w:pPr>
            <w:r>
              <w:rPr>
                <w:rFonts w:cs="Arial"/>
                <w:sz w:val="20"/>
                <w:szCs w:val="20"/>
              </w:rPr>
              <w:t>C</w:t>
            </w:r>
            <w:r w:rsidRPr="00795CE5">
              <w:rPr>
                <w:rFonts w:cs="Arial"/>
                <w:sz w:val="20"/>
                <w:szCs w:val="20"/>
              </w:rPr>
              <w:t>lima</w:t>
            </w:r>
            <w:r>
              <w:rPr>
                <w:rFonts w:cs="Arial"/>
                <w:sz w:val="20"/>
                <w:szCs w:val="20"/>
              </w:rPr>
              <w:t>/Meteo</w:t>
            </w:r>
          </w:p>
          <w:p w14:paraId="0EC77F55"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51030336" w:rsidR="003D7AC9" w:rsidRPr="00795CE5" w:rsidRDefault="003D7AC9" w:rsidP="003D7AC9">
            <w:pPr>
              <w:jc w:val="left"/>
              <w:rPr>
                <w:rFonts w:cs="Arial"/>
                <w:sz w:val="20"/>
                <w:szCs w:val="20"/>
              </w:rPr>
            </w:pPr>
            <w:r w:rsidRPr="00795CE5">
              <w:rPr>
                <w:rFonts w:cs="Arial"/>
                <w:sz w:val="20"/>
                <w:szCs w:val="20"/>
              </w:rPr>
              <w:t>- V</w:t>
            </w:r>
            <w:r>
              <w:rPr>
                <w:rFonts w:cs="Arial"/>
                <w:sz w:val="20"/>
                <w:szCs w:val="20"/>
              </w:rPr>
              <w:t>ento</w:t>
            </w:r>
          </w:p>
        </w:tc>
        <w:tc>
          <w:tcPr>
            <w:tcW w:w="1843" w:type="dxa"/>
          </w:tcPr>
          <w:p w14:paraId="240DB524" w14:textId="3363CCC8" w:rsidR="003D7AC9" w:rsidRDefault="003D7AC9" w:rsidP="003D7AC9">
            <w:pPr>
              <w:widowControl w:val="0"/>
              <w:tabs>
                <w:tab w:val="left" w:pos="4253"/>
                <w:tab w:val="left" w:leader="underscore" w:pos="7088"/>
              </w:tabs>
              <w:jc w:val="left"/>
              <w:rPr>
                <w:rFonts w:cs="Arial"/>
                <w:sz w:val="20"/>
                <w:szCs w:val="20"/>
              </w:rPr>
            </w:pPr>
            <w:r>
              <w:rPr>
                <w:rFonts w:cs="Arial"/>
                <w:sz w:val="20"/>
                <w:szCs w:val="20"/>
              </w:rPr>
              <w:t>- Colpo di calore</w:t>
            </w:r>
          </w:p>
          <w:p w14:paraId="5AC2EB19" w14:textId="77777777" w:rsidR="003D7AC9" w:rsidRDefault="003D7AC9" w:rsidP="003D7AC9">
            <w:pPr>
              <w:widowControl w:val="0"/>
              <w:tabs>
                <w:tab w:val="left" w:pos="4253"/>
                <w:tab w:val="left" w:leader="underscore" w:pos="7088"/>
              </w:tabs>
              <w:jc w:val="left"/>
              <w:rPr>
                <w:rFonts w:cs="Arial"/>
                <w:sz w:val="20"/>
                <w:szCs w:val="20"/>
              </w:rPr>
            </w:pPr>
            <w:r>
              <w:rPr>
                <w:rFonts w:cs="Arial"/>
                <w:sz w:val="20"/>
                <w:szCs w:val="20"/>
              </w:rPr>
              <w:t>- Colpo di freddo</w:t>
            </w:r>
          </w:p>
          <w:p w14:paraId="576A205D" w14:textId="77777777" w:rsidR="003D7AC9" w:rsidRDefault="003D7AC9" w:rsidP="003D7AC9">
            <w:pPr>
              <w:widowControl w:val="0"/>
              <w:tabs>
                <w:tab w:val="left" w:pos="4253"/>
                <w:tab w:val="left" w:leader="underscore" w:pos="7088"/>
              </w:tabs>
              <w:jc w:val="left"/>
              <w:rPr>
                <w:rFonts w:cs="Arial"/>
                <w:sz w:val="20"/>
                <w:szCs w:val="20"/>
              </w:rPr>
            </w:pPr>
            <w:r>
              <w:rPr>
                <w:rFonts w:cs="Arial"/>
                <w:sz w:val="20"/>
                <w:szCs w:val="20"/>
              </w:rPr>
              <w:t>- Eritemi</w:t>
            </w:r>
          </w:p>
          <w:p w14:paraId="1595C372" w14:textId="420874B5" w:rsidR="003D7AC9" w:rsidRDefault="003D7AC9" w:rsidP="003D7AC9">
            <w:pPr>
              <w:widowControl w:val="0"/>
              <w:tabs>
                <w:tab w:val="left" w:pos="4253"/>
                <w:tab w:val="left" w:leader="underscore" w:pos="7088"/>
              </w:tabs>
              <w:jc w:val="left"/>
              <w:rPr>
                <w:rFonts w:cs="Arial"/>
                <w:sz w:val="20"/>
                <w:szCs w:val="20"/>
              </w:rPr>
            </w:pPr>
            <w:r>
              <w:rPr>
                <w:rFonts w:cs="Arial"/>
                <w:sz w:val="20"/>
                <w:szCs w:val="20"/>
              </w:rPr>
              <w:t>- Raffreddori</w:t>
            </w:r>
          </w:p>
          <w:p w14:paraId="5F5247BD" w14:textId="65BC7653" w:rsidR="003D7AC9" w:rsidRPr="00795CE5" w:rsidRDefault="003D7AC9" w:rsidP="003D7AC9">
            <w:pPr>
              <w:widowControl w:val="0"/>
              <w:tabs>
                <w:tab w:val="left" w:pos="4253"/>
                <w:tab w:val="left" w:leader="underscore" w:pos="7088"/>
              </w:tabs>
              <w:jc w:val="left"/>
              <w:rPr>
                <w:rFonts w:cs="Arial"/>
                <w:sz w:val="20"/>
                <w:szCs w:val="20"/>
              </w:rPr>
            </w:pPr>
          </w:p>
        </w:tc>
        <w:tc>
          <w:tcPr>
            <w:tcW w:w="550" w:type="dxa"/>
          </w:tcPr>
          <w:p w14:paraId="72970F53" w14:textId="1B7B4933" w:rsidR="003D7AC9" w:rsidRPr="00F65E0F" w:rsidRDefault="003D7AC9" w:rsidP="003D7AC9">
            <w:pPr>
              <w:jc w:val="left"/>
              <w:rPr>
                <w:rFonts w:cs="Arial"/>
                <w:sz w:val="20"/>
                <w:szCs w:val="20"/>
              </w:rPr>
            </w:pPr>
            <w:r w:rsidRPr="00F65E0F">
              <w:rPr>
                <w:rFonts w:cs="Arial"/>
                <w:sz w:val="20"/>
                <w:szCs w:val="20"/>
              </w:rPr>
              <w:t>2</w:t>
            </w:r>
          </w:p>
        </w:tc>
        <w:tc>
          <w:tcPr>
            <w:tcW w:w="550" w:type="dxa"/>
          </w:tcPr>
          <w:p w14:paraId="2833D20C" w14:textId="63B3DF66" w:rsidR="003D7AC9" w:rsidRPr="00F65E0F" w:rsidRDefault="003D7AC9" w:rsidP="003D7AC9">
            <w:pPr>
              <w:jc w:val="left"/>
              <w:rPr>
                <w:rFonts w:cs="Arial"/>
                <w:sz w:val="20"/>
                <w:szCs w:val="20"/>
              </w:rPr>
            </w:pPr>
            <w:r w:rsidRPr="00F65E0F">
              <w:rPr>
                <w:rFonts w:cs="Arial"/>
                <w:sz w:val="20"/>
                <w:szCs w:val="20"/>
              </w:rPr>
              <w:t>1</w:t>
            </w:r>
          </w:p>
        </w:tc>
        <w:tc>
          <w:tcPr>
            <w:tcW w:w="550" w:type="dxa"/>
          </w:tcPr>
          <w:p w14:paraId="670DE99A" w14:textId="068E3CE7" w:rsidR="003D7AC9" w:rsidRPr="00F65E0F" w:rsidRDefault="003D7AC9" w:rsidP="003D7AC9">
            <w:pPr>
              <w:jc w:val="left"/>
              <w:rPr>
                <w:rFonts w:cs="Arial"/>
                <w:sz w:val="20"/>
                <w:szCs w:val="20"/>
              </w:rPr>
            </w:pPr>
            <w:r w:rsidRPr="00F65E0F">
              <w:rPr>
                <w:rFonts w:cs="Arial"/>
                <w:sz w:val="20"/>
                <w:szCs w:val="20"/>
              </w:rPr>
              <w:t>2</w:t>
            </w:r>
          </w:p>
        </w:tc>
        <w:tc>
          <w:tcPr>
            <w:tcW w:w="2036" w:type="dxa"/>
          </w:tcPr>
          <w:p w14:paraId="1BC7B195" w14:textId="205633B2" w:rsidR="003D7AC9" w:rsidRPr="00795CE5" w:rsidRDefault="003D7AC9" w:rsidP="003D7AC9">
            <w:pPr>
              <w:jc w:val="left"/>
              <w:rPr>
                <w:rFonts w:cs="Arial"/>
                <w:sz w:val="20"/>
                <w:szCs w:val="20"/>
              </w:rPr>
            </w:pPr>
            <w:r w:rsidRPr="00795CE5">
              <w:rPr>
                <w:rFonts w:cs="Arial"/>
                <w:sz w:val="20"/>
                <w:szCs w:val="20"/>
              </w:rPr>
              <w:t xml:space="preserve">Utilizzare indumenti adeguati. </w:t>
            </w:r>
          </w:p>
        </w:tc>
        <w:tc>
          <w:tcPr>
            <w:tcW w:w="1559" w:type="dxa"/>
          </w:tcPr>
          <w:p w14:paraId="56F4658A" w14:textId="33359522" w:rsidR="003D7AC9" w:rsidRPr="00D4663C" w:rsidRDefault="003D7AC9" w:rsidP="003D7AC9">
            <w:pPr>
              <w:jc w:val="left"/>
              <w:rPr>
                <w:rFonts w:cs="Arial"/>
                <w:color w:val="FF0000"/>
                <w:sz w:val="20"/>
                <w:szCs w:val="20"/>
                <w:highlight w:val="yellow"/>
              </w:rPr>
            </w:pPr>
            <w:r w:rsidRPr="00D4663C">
              <w:rPr>
                <w:rFonts w:cs="Arial"/>
                <w:sz w:val="20"/>
                <w:szCs w:val="20"/>
                <w:highlight w:val="yellow"/>
              </w:rPr>
              <w:t>Fornitore</w:t>
            </w:r>
          </w:p>
        </w:tc>
      </w:tr>
      <w:tr w:rsidR="003D7AC9" w:rsidRPr="00611860" w14:paraId="3CCDFF14" w14:textId="77777777" w:rsidTr="00014D6E">
        <w:tc>
          <w:tcPr>
            <w:tcW w:w="704" w:type="dxa"/>
          </w:tcPr>
          <w:p w14:paraId="3A1238EF" w14:textId="03B229CD" w:rsidR="003D7AC9" w:rsidRPr="00795CE5" w:rsidRDefault="00F65E0F" w:rsidP="003D7AC9">
            <w:pPr>
              <w:jc w:val="left"/>
              <w:rPr>
                <w:rFonts w:cs="Arial"/>
                <w:sz w:val="20"/>
                <w:szCs w:val="20"/>
              </w:rPr>
            </w:pPr>
            <w:r>
              <w:rPr>
                <w:rFonts w:cs="Arial"/>
                <w:sz w:val="20"/>
                <w:szCs w:val="20"/>
              </w:rPr>
              <w:lastRenderedPageBreak/>
              <w:t>2,3</w:t>
            </w:r>
          </w:p>
        </w:tc>
        <w:tc>
          <w:tcPr>
            <w:tcW w:w="2126" w:type="dxa"/>
          </w:tcPr>
          <w:p w14:paraId="7EEFE4DC" w14:textId="41AD8D4A" w:rsidR="003D7AC9" w:rsidRPr="00795CE5" w:rsidRDefault="003D7AC9" w:rsidP="003D7AC9">
            <w:pPr>
              <w:jc w:val="left"/>
              <w:rPr>
                <w:rFonts w:cs="Arial"/>
                <w:sz w:val="20"/>
                <w:szCs w:val="20"/>
              </w:rPr>
            </w:pPr>
            <w:r w:rsidRPr="00795CE5">
              <w:rPr>
                <w:rFonts w:cs="Arial"/>
                <w:sz w:val="20"/>
                <w:szCs w:val="20"/>
              </w:rPr>
              <w:t>Agenti Biologici</w:t>
            </w:r>
            <w:r>
              <w:rPr>
                <w:rFonts w:cs="Arial"/>
                <w:sz w:val="20"/>
                <w:szCs w:val="20"/>
              </w:rPr>
              <w:t xml:space="preserve">: </w:t>
            </w:r>
            <w:r w:rsidRPr="00565C8E">
              <w:rPr>
                <w:rFonts w:cs="Arial"/>
                <w:sz w:val="20"/>
                <w:szCs w:val="20"/>
              </w:rPr>
              <w:t>Attività di laboratorio: contatto accidentale o contaminazione con materiale contaminato da agenti biologici</w:t>
            </w:r>
          </w:p>
        </w:tc>
        <w:tc>
          <w:tcPr>
            <w:tcW w:w="1843" w:type="dxa"/>
          </w:tcPr>
          <w:p w14:paraId="1CAC51D8" w14:textId="77777777" w:rsidR="003D7AC9" w:rsidRDefault="003D7AC9" w:rsidP="003D7AC9">
            <w:pPr>
              <w:widowControl w:val="0"/>
              <w:tabs>
                <w:tab w:val="left" w:pos="4253"/>
                <w:tab w:val="left" w:leader="underscore" w:pos="7088"/>
              </w:tabs>
              <w:rPr>
                <w:rFonts w:cs="Arial"/>
                <w:sz w:val="20"/>
                <w:szCs w:val="20"/>
              </w:rPr>
            </w:pPr>
            <w:r>
              <w:rPr>
                <w:rFonts w:cs="Arial"/>
                <w:sz w:val="20"/>
                <w:szCs w:val="20"/>
              </w:rPr>
              <w:t>-Infezioni</w:t>
            </w:r>
          </w:p>
          <w:p w14:paraId="542BC887" w14:textId="76585E90" w:rsidR="003D7AC9" w:rsidRPr="00565C8E" w:rsidRDefault="003D7AC9" w:rsidP="003D7AC9">
            <w:pPr>
              <w:widowControl w:val="0"/>
              <w:tabs>
                <w:tab w:val="left" w:pos="4253"/>
                <w:tab w:val="left" w:leader="underscore" w:pos="7088"/>
              </w:tabs>
              <w:rPr>
                <w:rFonts w:cs="Arial"/>
                <w:sz w:val="20"/>
                <w:szCs w:val="20"/>
              </w:rPr>
            </w:pPr>
            <w:r>
              <w:rPr>
                <w:rFonts w:cs="Arial"/>
                <w:sz w:val="20"/>
                <w:szCs w:val="20"/>
              </w:rPr>
              <w:t>-Irritazioni</w:t>
            </w:r>
          </w:p>
        </w:tc>
        <w:tc>
          <w:tcPr>
            <w:tcW w:w="550" w:type="dxa"/>
          </w:tcPr>
          <w:p w14:paraId="2EB8BF95" w14:textId="1FDFA6AB" w:rsidR="003D7AC9" w:rsidRPr="00D4663C" w:rsidRDefault="003D7AC9" w:rsidP="003D7AC9">
            <w:pPr>
              <w:jc w:val="left"/>
              <w:rPr>
                <w:rFonts w:cs="Arial"/>
                <w:sz w:val="20"/>
                <w:szCs w:val="20"/>
              </w:rPr>
            </w:pPr>
            <w:r>
              <w:rPr>
                <w:rFonts w:cs="Arial"/>
                <w:sz w:val="20"/>
                <w:szCs w:val="20"/>
              </w:rPr>
              <w:t>2</w:t>
            </w:r>
          </w:p>
        </w:tc>
        <w:tc>
          <w:tcPr>
            <w:tcW w:w="550" w:type="dxa"/>
          </w:tcPr>
          <w:p w14:paraId="009A771F" w14:textId="28F34073" w:rsidR="003D7AC9" w:rsidRPr="00D4663C" w:rsidRDefault="003D7AC9" w:rsidP="003D7AC9">
            <w:pPr>
              <w:jc w:val="left"/>
              <w:rPr>
                <w:rFonts w:cs="Arial"/>
                <w:sz w:val="20"/>
                <w:szCs w:val="20"/>
              </w:rPr>
            </w:pPr>
            <w:r>
              <w:rPr>
                <w:rFonts w:cs="Arial"/>
                <w:sz w:val="20"/>
                <w:szCs w:val="20"/>
              </w:rPr>
              <w:t>2</w:t>
            </w:r>
          </w:p>
        </w:tc>
        <w:tc>
          <w:tcPr>
            <w:tcW w:w="550" w:type="dxa"/>
          </w:tcPr>
          <w:p w14:paraId="40D89862" w14:textId="68CF472E" w:rsidR="003D7AC9" w:rsidRPr="00D4663C" w:rsidRDefault="003D7AC9" w:rsidP="003D7AC9">
            <w:pPr>
              <w:jc w:val="left"/>
              <w:rPr>
                <w:rFonts w:cs="Arial"/>
                <w:sz w:val="20"/>
                <w:szCs w:val="20"/>
              </w:rPr>
            </w:pPr>
            <w:r>
              <w:rPr>
                <w:rFonts w:cs="Arial"/>
                <w:sz w:val="20"/>
                <w:szCs w:val="20"/>
              </w:rPr>
              <w:t>4</w:t>
            </w:r>
          </w:p>
        </w:tc>
        <w:tc>
          <w:tcPr>
            <w:tcW w:w="2036" w:type="dxa"/>
          </w:tcPr>
          <w:p w14:paraId="45B2591A" w14:textId="77777777" w:rsidR="003D7AC9" w:rsidRPr="009026F8" w:rsidRDefault="003D7AC9" w:rsidP="003D7AC9">
            <w:pPr>
              <w:jc w:val="left"/>
              <w:rPr>
                <w:rFonts w:cs="Arial"/>
                <w:sz w:val="20"/>
                <w:szCs w:val="20"/>
              </w:rPr>
            </w:pPr>
            <w:r w:rsidRPr="009026F8">
              <w:rPr>
                <w:rFonts w:cs="Arial"/>
                <w:sz w:val="20"/>
                <w:szCs w:val="20"/>
              </w:rPr>
              <w:t>Concordare con il referente del Laboratorio gli spazi e le cappe a cui accedere, definendo un cronoprogramma degli interventi.</w:t>
            </w:r>
          </w:p>
          <w:p w14:paraId="661101ED" w14:textId="77777777" w:rsidR="003D7AC9" w:rsidRPr="009026F8" w:rsidRDefault="003D7AC9" w:rsidP="003D7AC9">
            <w:pPr>
              <w:jc w:val="left"/>
              <w:rPr>
                <w:rFonts w:cs="Arial"/>
                <w:sz w:val="20"/>
                <w:szCs w:val="20"/>
              </w:rPr>
            </w:pPr>
            <w:r w:rsidRPr="009026F8">
              <w:rPr>
                <w:rFonts w:cs="Arial"/>
                <w:sz w:val="20"/>
                <w:szCs w:val="20"/>
              </w:rPr>
              <w:t>Attenersi alle indicazioni/prescrizioni fornite dal referente per la sicurezza del Laboratorio in merito alle modalità di accesso e alle regole di comportamento da adottare.</w:t>
            </w:r>
          </w:p>
          <w:p w14:paraId="66AE2490" w14:textId="77777777" w:rsidR="003D7AC9" w:rsidRDefault="003D7AC9" w:rsidP="003D7AC9">
            <w:pPr>
              <w:jc w:val="left"/>
              <w:rPr>
                <w:rFonts w:cs="Arial"/>
                <w:sz w:val="20"/>
                <w:szCs w:val="20"/>
              </w:rPr>
            </w:pPr>
            <w:r w:rsidRPr="009026F8">
              <w:rPr>
                <w:rFonts w:cs="Arial"/>
                <w:sz w:val="20"/>
                <w:szCs w:val="20"/>
              </w:rPr>
              <w:t>Prendere visione a attenersi alle norme di comportamento in caso di emergenza.</w:t>
            </w:r>
          </w:p>
          <w:p w14:paraId="0CE7CD0E" w14:textId="67E8BD2C" w:rsidR="003D7AC9" w:rsidRDefault="003D7AC9" w:rsidP="003D7AC9">
            <w:pPr>
              <w:jc w:val="left"/>
              <w:rPr>
                <w:rFonts w:cs="Arial"/>
                <w:sz w:val="20"/>
                <w:szCs w:val="20"/>
              </w:rPr>
            </w:pPr>
            <w:r w:rsidRPr="007E16FA">
              <w:rPr>
                <w:rFonts w:cs="Arial"/>
                <w:sz w:val="20"/>
                <w:szCs w:val="20"/>
              </w:rPr>
              <w:t xml:space="preserve">Utilizzare gli appositi DPI (maschere e respiratori autonomi). </w:t>
            </w:r>
          </w:p>
          <w:p w14:paraId="505AC350" w14:textId="52652275" w:rsidR="003D7AC9" w:rsidRPr="007E16FA" w:rsidRDefault="003D7AC9" w:rsidP="003D7AC9">
            <w:pPr>
              <w:jc w:val="left"/>
              <w:rPr>
                <w:rFonts w:cs="Arial"/>
                <w:sz w:val="20"/>
                <w:szCs w:val="20"/>
              </w:rPr>
            </w:pPr>
            <w:r w:rsidRPr="007E16FA">
              <w:rPr>
                <w:rFonts w:cs="Arial"/>
                <w:sz w:val="20"/>
                <w:szCs w:val="20"/>
              </w:rPr>
              <w:t>Manutenere l’impianto di condizionamento dell’aria.</w:t>
            </w:r>
          </w:p>
        </w:tc>
        <w:tc>
          <w:tcPr>
            <w:tcW w:w="1559" w:type="dxa"/>
          </w:tcPr>
          <w:p w14:paraId="4503C5F4" w14:textId="2E071F81" w:rsidR="003D7AC9" w:rsidRPr="007E16FA" w:rsidRDefault="003D7AC9" w:rsidP="003D7AC9">
            <w:pPr>
              <w:jc w:val="left"/>
              <w:rPr>
                <w:rFonts w:cs="Arial"/>
                <w:color w:val="FF0000"/>
                <w:sz w:val="20"/>
                <w:szCs w:val="20"/>
              </w:rPr>
            </w:pPr>
            <w:r w:rsidRPr="003D1602">
              <w:rPr>
                <w:rFonts w:cs="Arial"/>
                <w:sz w:val="20"/>
                <w:szCs w:val="20"/>
              </w:rPr>
              <w:t>Politecnico</w:t>
            </w:r>
            <w:r>
              <w:rPr>
                <w:rFonts w:cs="Arial"/>
                <w:sz w:val="20"/>
                <w:szCs w:val="20"/>
              </w:rPr>
              <w:t>/</w:t>
            </w:r>
            <w:r w:rsidRPr="004F3D4E">
              <w:rPr>
                <w:rFonts w:cs="Arial"/>
                <w:sz w:val="20"/>
                <w:szCs w:val="20"/>
                <w:highlight w:val="yellow"/>
              </w:rPr>
              <w:t>Fornitore</w:t>
            </w:r>
          </w:p>
        </w:tc>
      </w:tr>
      <w:tr w:rsidR="003D7AC9" w:rsidRPr="00611860" w14:paraId="5BF3CB13" w14:textId="77777777" w:rsidTr="00014D6E">
        <w:tc>
          <w:tcPr>
            <w:tcW w:w="704" w:type="dxa"/>
          </w:tcPr>
          <w:p w14:paraId="051C95A5" w14:textId="77777777" w:rsidR="003D7AC9" w:rsidRPr="00795CE5" w:rsidRDefault="003D7AC9" w:rsidP="003D7AC9">
            <w:pPr>
              <w:jc w:val="left"/>
              <w:rPr>
                <w:rFonts w:cs="Arial"/>
                <w:sz w:val="20"/>
                <w:szCs w:val="20"/>
              </w:rPr>
            </w:pPr>
          </w:p>
        </w:tc>
        <w:tc>
          <w:tcPr>
            <w:tcW w:w="2126" w:type="dxa"/>
          </w:tcPr>
          <w:p w14:paraId="45BF6926" w14:textId="561F2D60" w:rsidR="003D7AC9" w:rsidRPr="00795CE5" w:rsidRDefault="003D7AC9" w:rsidP="003D7AC9">
            <w:pPr>
              <w:jc w:val="left"/>
              <w:rPr>
                <w:rFonts w:cs="Arial"/>
                <w:sz w:val="20"/>
                <w:szCs w:val="20"/>
              </w:rPr>
            </w:pPr>
            <w:r w:rsidRPr="00795CE5">
              <w:rPr>
                <w:rFonts w:cs="Arial"/>
                <w:sz w:val="20"/>
                <w:szCs w:val="20"/>
              </w:rPr>
              <w:t>Rumore</w:t>
            </w:r>
          </w:p>
        </w:tc>
        <w:tc>
          <w:tcPr>
            <w:tcW w:w="1843" w:type="dxa"/>
          </w:tcPr>
          <w:p w14:paraId="5B31AA33"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550" w:type="dxa"/>
          </w:tcPr>
          <w:p w14:paraId="1B5B46BD" w14:textId="56503644" w:rsidR="003D7AC9" w:rsidRPr="006133E7" w:rsidRDefault="003D7AC9" w:rsidP="003D7AC9">
            <w:pPr>
              <w:jc w:val="left"/>
              <w:rPr>
                <w:rFonts w:cs="Arial"/>
                <w:sz w:val="20"/>
                <w:szCs w:val="20"/>
                <w:highlight w:val="yellow"/>
              </w:rPr>
            </w:pPr>
          </w:p>
        </w:tc>
        <w:tc>
          <w:tcPr>
            <w:tcW w:w="550" w:type="dxa"/>
          </w:tcPr>
          <w:p w14:paraId="17B57CD5" w14:textId="5367F5DE" w:rsidR="003D7AC9" w:rsidRPr="006133E7" w:rsidRDefault="003D7AC9" w:rsidP="003D7AC9">
            <w:pPr>
              <w:jc w:val="left"/>
              <w:rPr>
                <w:rFonts w:cs="Arial"/>
                <w:sz w:val="20"/>
                <w:szCs w:val="20"/>
                <w:highlight w:val="yellow"/>
              </w:rPr>
            </w:pPr>
          </w:p>
        </w:tc>
        <w:tc>
          <w:tcPr>
            <w:tcW w:w="550" w:type="dxa"/>
          </w:tcPr>
          <w:p w14:paraId="2882A563" w14:textId="71E0AD5E" w:rsidR="003D7AC9" w:rsidRPr="006133E7" w:rsidRDefault="003D7AC9" w:rsidP="003D7AC9">
            <w:pPr>
              <w:jc w:val="left"/>
              <w:rPr>
                <w:rFonts w:cs="Arial"/>
                <w:sz w:val="20"/>
                <w:szCs w:val="20"/>
                <w:highlight w:val="yellow"/>
              </w:rPr>
            </w:pPr>
          </w:p>
        </w:tc>
        <w:tc>
          <w:tcPr>
            <w:tcW w:w="2036" w:type="dxa"/>
          </w:tcPr>
          <w:p w14:paraId="370F8EAC" w14:textId="6E36A4AE" w:rsidR="003D7AC9" w:rsidRPr="00795CE5" w:rsidRDefault="003D7AC9" w:rsidP="003D7AC9">
            <w:pPr>
              <w:jc w:val="left"/>
              <w:rPr>
                <w:rFonts w:cs="Arial"/>
                <w:sz w:val="20"/>
                <w:szCs w:val="20"/>
              </w:rPr>
            </w:pPr>
            <w:r w:rsidRPr="00795CE5">
              <w:rPr>
                <w:rFonts w:cs="Arial"/>
                <w:sz w:val="20"/>
                <w:szCs w:val="20"/>
              </w:rPr>
              <w:t>Valutare il livello di rumore e utilizzare gli appositi DPI</w:t>
            </w:r>
            <w:r>
              <w:rPr>
                <w:rFonts w:cs="Arial"/>
                <w:sz w:val="20"/>
                <w:szCs w:val="20"/>
              </w:rPr>
              <w:t xml:space="preserve"> (c</w:t>
            </w:r>
            <w:r w:rsidRPr="00795CE5">
              <w:rPr>
                <w:rFonts w:cs="Arial"/>
                <w:sz w:val="20"/>
                <w:szCs w:val="20"/>
              </w:rPr>
              <w:t>uffie o tappi anti-rumore</w:t>
            </w:r>
            <w:r>
              <w:rPr>
                <w:rFonts w:cs="Arial"/>
                <w:sz w:val="20"/>
                <w:szCs w:val="20"/>
              </w:rPr>
              <w:t>).</w:t>
            </w:r>
          </w:p>
        </w:tc>
        <w:tc>
          <w:tcPr>
            <w:tcW w:w="1559" w:type="dxa"/>
          </w:tcPr>
          <w:p w14:paraId="6AE12FCD" w14:textId="64FA501F" w:rsidR="003D7AC9" w:rsidRPr="00D4663C" w:rsidRDefault="003D7AC9" w:rsidP="003D7AC9">
            <w:pPr>
              <w:jc w:val="left"/>
              <w:rPr>
                <w:rFonts w:cs="Arial"/>
                <w:color w:val="FF0000"/>
                <w:sz w:val="20"/>
                <w:szCs w:val="20"/>
                <w:highlight w:val="yellow"/>
              </w:rPr>
            </w:pPr>
            <w:r w:rsidRPr="00D4663C">
              <w:rPr>
                <w:rFonts w:cs="Arial"/>
                <w:sz w:val="20"/>
                <w:szCs w:val="20"/>
                <w:highlight w:val="yellow"/>
              </w:rPr>
              <w:t>Fornitore</w:t>
            </w:r>
          </w:p>
        </w:tc>
      </w:tr>
      <w:tr w:rsidR="003D7AC9" w:rsidRPr="00611860" w14:paraId="01F01039" w14:textId="77777777" w:rsidTr="00014D6E">
        <w:tc>
          <w:tcPr>
            <w:tcW w:w="704" w:type="dxa"/>
          </w:tcPr>
          <w:p w14:paraId="00A652BC" w14:textId="77777777" w:rsidR="003D7AC9" w:rsidRPr="00795CE5" w:rsidRDefault="003D7AC9" w:rsidP="003D7AC9">
            <w:pPr>
              <w:jc w:val="left"/>
              <w:rPr>
                <w:rFonts w:cs="Arial"/>
                <w:sz w:val="20"/>
                <w:szCs w:val="20"/>
              </w:rPr>
            </w:pPr>
          </w:p>
        </w:tc>
        <w:tc>
          <w:tcPr>
            <w:tcW w:w="2126" w:type="dxa"/>
          </w:tcPr>
          <w:p w14:paraId="32C27EA1" w14:textId="3B3BCFF9" w:rsidR="003D7AC9" w:rsidRPr="00795CE5" w:rsidRDefault="003D7AC9" w:rsidP="003D7AC9">
            <w:pPr>
              <w:jc w:val="left"/>
              <w:rPr>
                <w:rFonts w:cs="Arial"/>
                <w:sz w:val="20"/>
                <w:szCs w:val="20"/>
              </w:rPr>
            </w:pPr>
            <w:r w:rsidRPr="00795CE5">
              <w:rPr>
                <w:rFonts w:cs="Arial"/>
                <w:sz w:val="20"/>
                <w:szCs w:val="20"/>
              </w:rPr>
              <w:t>Radiazioni ionizzanti</w:t>
            </w:r>
          </w:p>
        </w:tc>
        <w:tc>
          <w:tcPr>
            <w:tcW w:w="1843" w:type="dxa"/>
          </w:tcPr>
          <w:p w14:paraId="6A80C173"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550" w:type="dxa"/>
          </w:tcPr>
          <w:p w14:paraId="1BB5C730" w14:textId="7C58ABB5" w:rsidR="003D7AC9" w:rsidRPr="00D731D4" w:rsidRDefault="003D7AC9" w:rsidP="003D7AC9">
            <w:pPr>
              <w:jc w:val="left"/>
              <w:rPr>
                <w:rFonts w:cs="Arial"/>
                <w:sz w:val="20"/>
                <w:szCs w:val="20"/>
              </w:rPr>
            </w:pPr>
            <w:r w:rsidRPr="00E928B9">
              <w:rPr>
                <w:rFonts w:cs="Arial"/>
                <w:sz w:val="20"/>
                <w:szCs w:val="20"/>
              </w:rPr>
              <w:t>n.a.</w:t>
            </w:r>
          </w:p>
        </w:tc>
        <w:tc>
          <w:tcPr>
            <w:tcW w:w="550" w:type="dxa"/>
          </w:tcPr>
          <w:p w14:paraId="27A75049" w14:textId="1E2EAADA" w:rsidR="003D7AC9" w:rsidRPr="00D731D4" w:rsidRDefault="003D7AC9" w:rsidP="003D7AC9">
            <w:pPr>
              <w:jc w:val="left"/>
              <w:rPr>
                <w:rFonts w:cs="Arial"/>
                <w:sz w:val="20"/>
                <w:szCs w:val="20"/>
              </w:rPr>
            </w:pPr>
            <w:r w:rsidRPr="00E928B9">
              <w:rPr>
                <w:rFonts w:cs="Arial"/>
                <w:sz w:val="20"/>
                <w:szCs w:val="20"/>
              </w:rPr>
              <w:t>n.a.</w:t>
            </w:r>
          </w:p>
        </w:tc>
        <w:tc>
          <w:tcPr>
            <w:tcW w:w="550" w:type="dxa"/>
          </w:tcPr>
          <w:p w14:paraId="58BFBDCF" w14:textId="7F5D27F0" w:rsidR="003D7AC9" w:rsidRPr="00D731D4" w:rsidRDefault="003D7AC9" w:rsidP="003D7AC9">
            <w:pPr>
              <w:jc w:val="left"/>
              <w:rPr>
                <w:rFonts w:cs="Arial"/>
                <w:sz w:val="20"/>
                <w:szCs w:val="20"/>
              </w:rPr>
            </w:pPr>
            <w:r w:rsidRPr="00E928B9">
              <w:rPr>
                <w:rFonts w:cs="Arial"/>
                <w:sz w:val="20"/>
                <w:szCs w:val="20"/>
              </w:rPr>
              <w:t>n.a.</w:t>
            </w:r>
          </w:p>
        </w:tc>
        <w:tc>
          <w:tcPr>
            <w:tcW w:w="2036" w:type="dxa"/>
          </w:tcPr>
          <w:p w14:paraId="4EE19E5E"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Non accedere ai locali segnalati con presenza di radiazioni ionizzanti se non accompagnati da responsabile laboratorio o impianto.</w:t>
            </w:r>
          </w:p>
          <w:p w14:paraId="408552C4" w14:textId="77777777" w:rsidR="003D7AC9" w:rsidRPr="00795CE5" w:rsidRDefault="003D7AC9" w:rsidP="003D7AC9">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59" w:type="dxa"/>
          </w:tcPr>
          <w:p w14:paraId="55C50224" w14:textId="7FE07CB6" w:rsidR="003D7AC9" w:rsidRPr="00611860" w:rsidRDefault="003D7AC9" w:rsidP="003D7AC9">
            <w:pPr>
              <w:jc w:val="left"/>
              <w:rPr>
                <w:rFonts w:cs="Arial"/>
                <w:color w:val="FF0000"/>
                <w:sz w:val="20"/>
                <w:szCs w:val="20"/>
              </w:rPr>
            </w:pPr>
            <w:r>
              <w:rPr>
                <w:rFonts w:cs="Arial"/>
                <w:sz w:val="20"/>
                <w:szCs w:val="20"/>
              </w:rPr>
              <w:t>-</w:t>
            </w:r>
          </w:p>
        </w:tc>
      </w:tr>
      <w:tr w:rsidR="003D7AC9" w:rsidRPr="00611860" w14:paraId="79B84F0C" w14:textId="77777777" w:rsidTr="00014D6E">
        <w:tc>
          <w:tcPr>
            <w:tcW w:w="704" w:type="dxa"/>
          </w:tcPr>
          <w:p w14:paraId="6252AADD" w14:textId="77777777" w:rsidR="003D7AC9" w:rsidRPr="00795CE5" w:rsidRDefault="003D7AC9" w:rsidP="003D7AC9">
            <w:pPr>
              <w:jc w:val="left"/>
              <w:rPr>
                <w:rFonts w:cs="Arial"/>
                <w:sz w:val="20"/>
                <w:szCs w:val="20"/>
              </w:rPr>
            </w:pPr>
          </w:p>
        </w:tc>
        <w:tc>
          <w:tcPr>
            <w:tcW w:w="2126" w:type="dxa"/>
          </w:tcPr>
          <w:p w14:paraId="71AB18D2" w14:textId="76EC4CFE" w:rsidR="003D7AC9" w:rsidRPr="00795CE5" w:rsidRDefault="003D7AC9" w:rsidP="003D7AC9">
            <w:pPr>
              <w:jc w:val="left"/>
              <w:rPr>
                <w:rFonts w:cs="Arial"/>
                <w:sz w:val="20"/>
                <w:szCs w:val="20"/>
              </w:rPr>
            </w:pPr>
            <w:r w:rsidRPr="00795CE5">
              <w:rPr>
                <w:rFonts w:cs="Arial"/>
                <w:sz w:val="20"/>
                <w:szCs w:val="20"/>
              </w:rPr>
              <w:t>Radiazioni ottiche</w:t>
            </w:r>
          </w:p>
        </w:tc>
        <w:tc>
          <w:tcPr>
            <w:tcW w:w="1843" w:type="dxa"/>
          </w:tcPr>
          <w:p w14:paraId="4BE42062"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550" w:type="dxa"/>
          </w:tcPr>
          <w:p w14:paraId="6E200F7A" w14:textId="621D41C2" w:rsidR="003D7AC9" w:rsidRPr="006133E7" w:rsidRDefault="003D7AC9" w:rsidP="003D7AC9">
            <w:pPr>
              <w:jc w:val="left"/>
              <w:rPr>
                <w:rFonts w:cs="Arial"/>
                <w:sz w:val="20"/>
                <w:szCs w:val="20"/>
                <w:highlight w:val="yellow"/>
              </w:rPr>
            </w:pPr>
            <w:r w:rsidRPr="00B40EB8">
              <w:rPr>
                <w:rFonts w:cs="Arial"/>
                <w:sz w:val="20"/>
                <w:szCs w:val="20"/>
              </w:rPr>
              <w:t>n.a.</w:t>
            </w:r>
          </w:p>
        </w:tc>
        <w:tc>
          <w:tcPr>
            <w:tcW w:w="550" w:type="dxa"/>
          </w:tcPr>
          <w:p w14:paraId="5EFEA8CA" w14:textId="33D20B9D" w:rsidR="003D7AC9" w:rsidRPr="006133E7" w:rsidRDefault="003D7AC9" w:rsidP="003D7AC9">
            <w:pPr>
              <w:jc w:val="left"/>
              <w:rPr>
                <w:rFonts w:cs="Arial"/>
                <w:sz w:val="20"/>
                <w:szCs w:val="20"/>
                <w:highlight w:val="yellow"/>
              </w:rPr>
            </w:pPr>
            <w:r w:rsidRPr="00B40EB8">
              <w:rPr>
                <w:rFonts w:cs="Arial"/>
                <w:sz w:val="20"/>
                <w:szCs w:val="20"/>
              </w:rPr>
              <w:t>n.a</w:t>
            </w:r>
            <w:r>
              <w:rPr>
                <w:rFonts w:cs="Arial"/>
                <w:sz w:val="20"/>
                <w:szCs w:val="20"/>
              </w:rPr>
              <w:t>.</w:t>
            </w:r>
          </w:p>
        </w:tc>
        <w:tc>
          <w:tcPr>
            <w:tcW w:w="550" w:type="dxa"/>
          </w:tcPr>
          <w:p w14:paraId="6A9E35C1" w14:textId="1C144F64" w:rsidR="003D7AC9" w:rsidRPr="006133E7" w:rsidRDefault="003D7AC9" w:rsidP="003D7AC9">
            <w:pPr>
              <w:jc w:val="left"/>
              <w:rPr>
                <w:rFonts w:cs="Arial"/>
                <w:sz w:val="20"/>
                <w:szCs w:val="20"/>
                <w:highlight w:val="yellow"/>
              </w:rPr>
            </w:pPr>
            <w:r w:rsidRPr="00B40EB8">
              <w:rPr>
                <w:rFonts w:cs="Arial"/>
                <w:sz w:val="20"/>
                <w:szCs w:val="20"/>
              </w:rPr>
              <w:t>n.a</w:t>
            </w:r>
            <w:r>
              <w:rPr>
                <w:rFonts w:cs="Arial"/>
                <w:sz w:val="20"/>
                <w:szCs w:val="20"/>
              </w:rPr>
              <w:t>.</w:t>
            </w:r>
          </w:p>
        </w:tc>
        <w:tc>
          <w:tcPr>
            <w:tcW w:w="2036" w:type="dxa"/>
          </w:tcPr>
          <w:p w14:paraId="52812E4A" w14:textId="77777777" w:rsidR="003D7AC9" w:rsidRPr="00795CE5" w:rsidRDefault="003D7AC9" w:rsidP="003D7AC9">
            <w:pPr>
              <w:jc w:val="left"/>
              <w:rPr>
                <w:rFonts w:cs="Arial"/>
                <w:sz w:val="20"/>
                <w:szCs w:val="20"/>
              </w:rPr>
            </w:pPr>
            <w:r w:rsidRPr="00795CE5">
              <w:rPr>
                <w:rFonts w:cs="Arial"/>
                <w:sz w:val="20"/>
                <w:szCs w:val="20"/>
              </w:rPr>
              <w:t>Utilizzo di DPI, guanti, occhiali protettivi.</w:t>
            </w:r>
          </w:p>
        </w:tc>
        <w:tc>
          <w:tcPr>
            <w:tcW w:w="1559" w:type="dxa"/>
          </w:tcPr>
          <w:p w14:paraId="40D9AC6B" w14:textId="5E517E2C" w:rsidR="003D7AC9" w:rsidRPr="00611860" w:rsidRDefault="003D7AC9" w:rsidP="003D7AC9">
            <w:pPr>
              <w:jc w:val="left"/>
              <w:rPr>
                <w:rFonts w:cs="Arial"/>
                <w:color w:val="FF0000"/>
                <w:sz w:val="20"/>
                <w:szCs w:val="20"/>
              </w:rPr>
            </w:pPr>
            <w:r>
              <w:rPr>
                <w:rFonts w:cs="Arial"/>
                <w:sz w:val="20"/>
                <w:szCs w:val="20"/>
              </w:rPr>
              <w:t>-</w:t>
            </w:r>
          </w:p>
        </w:tc>
      </w:tr>
      <w:tr w:rsidR="003D7AC9" w:rsidRPr="00611860" w14:paraId="75FABCF1" w14:textId="77777777" w:rsidTr="00014D6E">
        <w:tc>
          <w:tcPr>
            <w:tcW w:w="704" w:type="dxa"/>
          </w:tcPr>
          <w:p w14:paraId="189C45F8" w14:textId="77777777" w:rsidR="003D7AC9" w:rsidRPr="00795CE5" w:rsidRDefault="003D7AC9" w:rsidP="003D7AC9">
            <w:pPr>
              <w:jc w:val="left"/>
              <w:rPr>
                <w:rFonts w:cs="Arial"/>
                <w:sz w:val="20"/>
                <w:szCs w:val="20"/>
              </w:rPr>
            </w:pPr>
          </w:p>
        </w:tc>
        <w:tc>
          <w:tcPr>
            <w:tcW w:w="2126" w:type="dxa"/>
          </w:tcPr>
          <w:p w14:paraId="2EBD78D2" w14:textId="69526291" w:rsidR="003D7AC9" w:rsidRPr="00795CE5" w:rsidRDefault="003D7AC9" w:rsidP="003D7AC9">
            <w:pPr>
              <w:jc w:val="left"/>
              <w:rPr>
                <w:rFonts w:cs="Arial"/>
                <w:sz w:val="20"/>
                <w:szCs w:val="20"/>
              </w:rPr>
            </w:pPr>
            <w:r w:rsidRPr="00795CE5">
              <w:rPr>
                <w:rFonts w:cs="Arial"/>
                <w:sz w:val="20"/>
                <w:szCs w:val="20"/>
              </w:rPr>
              <w:t>Campi elettromagnetici</w:t>
            </w:r>
          </w:p>
        </w:tc>
        <w:tc>
          <w:tcPr>
            <w:tcW w:w="1843" w:type="dxa"/>
          </w:tcPr>
          <w:p w14:paraId="35D0D4B3"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550" w:type="dxa"/>
          </w:tcPr>
          <w:p w14:paraId="277CAAA6" w14:textId="7762357F" w:rsidR="003D7AC9" w:rsidRPr="006133E7" w:rsidRDefault="003D7AC9" w:rsidP="003D7AC9">
            <w:pPr>
              <w:jc w:val="left"/>
              <w:rPr>
                <w:rFonts w:cs="Arial"/>
                <w:sz w:val="20"/>
                <w:szCs w:val="20"/>
                <w:highlight w:val="yellow"/>
              </w:rPr>
            </w:pPr>
            <w:r w:rsidRPr="00B40EB8">
              <w:rPr>
                <w:rFonts w:cs="Arial"/>
                <w:sz w:val="20"/>
                <w:szCs w:val="20"/>
              </w:rPr>
              <w:t>n.a.</w:t>
            </w:r>
          </w:p>
        </w:tc>
        <w:tc>
          <w:tcPr>
            <w:tcW w:w="550" w:type="dxa"/>
          </w:tcPr>
          <w:p w14:paraId="74AB710D" w14:textId="5236827F" w:rsidR="003D7AC9" w:rsidRPr="006133E7" w:rsidRDefault="003D7AC9" w:rsidP="003D7AC9">
            <w:pPr>
              <w:jc w:val="left"/>
              <w:rPr>
                <w:rFonts w:cs="Arial"/>
                <w:sz w:val="20"/>
                <w:szCs w:val="20"/>
                <w:highlight w:val="yellow"/>
              </w:rPr>
            </w:pPr>
            <w:r w:rsidRPr="00B40EB8">
              <w:rPr>
                <w:rFonts w:cs="Arial"/>
                <w:sz w:val="20"/>
                <w:szCs w:val="20"/>
              </w:rPr>
              <w:t>n.a</w:t>
            </w:r>
            <w:r>
              <w:rPr>
                <w:rFonts w:cs="Arial"/>
                <w:sz w:val="20"/>
                <w:szCs w:val="20"/>
              </w:rPr>
              <w:t>.</w:t>
            </w:r>
          </w:p>
        </w:tc>
        <w:tc>
          <w:tcPr>
            <w:tcW w:w="550" w:type="dxa"/>
          </w:tcPr>
          <w:p w14:paraId="701CFC40" w14:textId="103933CE" w:rsidR="003D7AC9" w:rsidRPr="006133E7" w:rsidRDefault="003D7AC9" w:rsidP="003D7AC9">
            <w:pPr>
              <w:jc w:val="left"/>
              <w:rPr>
                <w:rFonts w:cs="Arial"/>
                <w:sz w:val="20"/>
                <w:szCs w:val="20"/>
                <w:highlight w:val="yellow"/>
              </w:rPr>
            </w:pPr>
            <w:r w:rsidRPr="00B40EB8">
              <w:rPr>
                <w:rFonts w:cs="Arial"/>
                <w:sz w:val="20"/>
                <w:szCs w:val="20"/>
              </w:rPr>
              <w:t>n.a</w:t>
            </w:r>
            <w:r>
              <w:rPr>
                <w:rFonts w:cs="Arial"/>
                <w:sz w:val="20"/>
                <w:szCs w:val="20"/>
              </w:rPr>
              <w:t>.</w:t>
            </w:r>
          </w:p>
        </w:tc>
        <w:tc>
          <w:tcPr>
            <w:tcW w:w="2036" w:type="dxa"/>
          </w:tcPr>
          <w:p w14:paraId="23061F42" w14:textId="77777777" w:rsidR="003D7AC9" w:rsidRPr="00795CE5" w:rsidRDefault="003D7AC9" w:rsidP="003D7AC9">
            <w:pPr>
              <w:jc w:val="left"/>
              <w:rPr>
                <w:rFonts w:cs="Arial"/>
                <w:sz w:val="20"/>
                <w:szCs w:val="20"/>
              </w:rPr>
            </w:pPr>
            <w:r w:rsidRPr="00795CE5">
              <w:rPr>
                <w:rFonts w:cs="Arial"/>
                <w:sz w:val="20"/>
                <w:szCs w:val="20"/>
              </w:rPr>
              <w:t>Agire su tempi e frequenze di esposizione.</w:t>
            </w:r>
          </w:p>
        </w:tc>
        <w:tc>
          <w:tcPr>
            <w:tcW w:w="1559" w:type="dxa"/>
          </w:tcPr>
          <w:p w14:paraId="3CE9F221" w14:textId="6763544E" w:rsidR="003D7AC9" w:rsidRPr="00611860" w:rsidRDefault="003D7AC9" w:rsidP="003D7AC9">
            <w:pPr>
              <w:jc w:val="left"/>
              <w:rPr>
                <w:rFonts w:cs="Arial"/>
                <w:color w:val="FF0000"/>
                <w:sz w:val="20"/>
                <w:szCs w:val="20"/>
              </w:rPr>
            </w:pPr>
            <w:r>
              <w:rPr>
                <w:rFonts w:cs="Arial"/>
                <w:sz w:val="20"/>
                <w:szCs w:val="20"/>
              </w:rPr>
              <w:t>-</w:t>
            </w:r>
          </w:p>
        </w:tc>
      </w:tr>
      <w:tr w:rsidR="003D7AC9" w:rsidRPr="00611860" w14:paraId="11E69FBB" w14:textId="77777777" w:rsidTr="000D5B31">
        <w:tc>
          <w:tcPr>
            <w:tcW w:w="9918" w:type="dxa"/>
            <w:gridSpan w:val="8"/>
          </w:tcPr>
          <w:p w14:paraId="62953A33" w14:textId="6DB885C9" w:rsidR="003D7AC9" w:rsidRPr="00DB5FAF" w:rsidRDefault="003D7AC9" w:rsidP="003D7AC9">
            <w:pPr>
              <w:jc w:val="center"/>
              <w:rPr>
                <w:rFonts w:cs="Arial"/>
                <w:b/>
                <w:bCs/>
                <w:sz w:val="20"/>
                <w:szCs w:val="20"/>
              </w:rPr>
            </w:pPr>
            <w:r>
              <w:rPr>
                <w:rFonts w:cs="Arial"/>
                <w:b/>
                <w:bCs/>
                <w:sz w:val="20"/>
                <w:szCs w:val="20"/>
              </w:rPr>
              <w:t>Rischi organizzativi</w:t>
            </w:r>
          </w:p>
        </w:tc>
      </w:tr>
      <w:tr w:rsidR="003D7AC9" w:rsidRPr="00611860" w14:paraId="1266E5A6" w14:textId="77777777" w:rsidTr="00014D6E">
        <w:tc>
          <w:tcPr>
            <w:tcW w:w="704" w:type="dxa"/>
          </w:tcPr>
          <w:p w14:paraId="1BB4B6F6" w14:textId="77777777" w:rsidR="003D7AC9" w:rsidRPr="00795CE5" w:rsidRDefault="003D7AC9" w:rsidP="003D7AC9">
            <w:pPr>
              <w:jc w:val="left"/>
              <w:rPr>
                <w:rFonts w:cs="Arial"/>
                <w:sz w:val="20"/>
                <w:szCs w:val="20"/>
              </w:rPr>
            </w:pPr>
          </w:p>
        </w:tc>
        <w:tc>
          <w:tcPr>
            <w:tcW w:w="2126" w:type="dxa"/>
          </w:tcPr>
          <w:p w14:paraId="2F2F6B67" w14:textId="64AB53A4" w:rsidR="003D7AC9" w:rsidRPr="00795CE5" w:rsidRDefault="003D7AC9" w:rsidP="003D7AC9">
            <w:pPr>
              <w:jc w:val="left"/>
              <w:rPr>
                <w:rFonts w:cs="Arial"/>
                <w:sz w:val="20"/>
                <w:szCs w:val="20"/>
              </w:rPr>
            </w:pPr>
            <w:r w:rsidRPr="00795CE5">
              <w:rPr>
                <w:rFonts w:cs="Arial"/>
                <w:sz w:val="20"/>
                <w:szCs w:val="20"/>
              </w:rPr>
              <w:t>Mancanza documentazione azienda appaltatrice</w:t>
            </w:r>
          </w:p>
        </w:tc>
        <w:tc>
          <w:tcPr>
            <w:tcW w:w="1843" w:type="dxa"/>
          </w:tcPr>
          <w:p w14:paraId="49382004" w14:textId="77777777" w:rsidR="003D7AC9" w:rsidRPr="00795CE5" w:rsidRDefault="003D7AC9" w:rsidP="003D7AC9">
            <w:pPr>
              <w:widowControl w:val="0"/>
              <w:tabs>
                <w:tab w:val="left" w:pos="4253"/>
                <w:tab w:val="left" w:leader="underscore" w:pos="7088"/>
              </w:tabs>
              <w:jc w:val="left"/>
              <w:rPr>
                <w:rFonts w:cs="Arial"/>
                <w:sz w:val="20"/>
                <w:szCs w:val="20"/>
              </w:rPr>
            </w:pPr>
          </w:p>
        </w:tc>
        <w:tc>
          <w:tcPr>
            <w:tcW w:w="550" w:type="dxa"/>
          </w:tcPr>
          <w:p w14:paraId="09310BE1" w14:textId="0A8B2CD5" w:rsidR="003D7AC9" w:rsidRPr="00D4663C" w:rsidRDefault="003D7AC9" w:rsidP="003D7AC9">
            <w:pPr>
              <w:jc w:val="left"/>
              <w:rPr>
                <w:rFonts w:cs="Arial"/>
                <w:sz w:val="20"/>
                <w:szCs w:val="20"/>
              </w:rPr>
            </w:pPr>
            <w:r w:rsidRPr="00D4663C">
              <w:rPr>
                <w:rFonts w:cs="Arial"/>
                <w:sz w:val="20"/>
                <w:szCs w:val="20"/>
              </w:rPr>
              <w:t>1</w:t>
            </w:r>
          </w:p>
        </w:tc>
        <w:tc>
          <w:tcPr>
            <w:tcW w:w="550" w:type="dxa"/>
          </w:tcPr>
          <w:p w14:paraId="39A162B9" w14:textId="18438F9E" w:rsidR="003D7AC9" w:rsidRPr="00D4663C" w:rsidRDefault="003D7AC9" w:rsidP="003D7AC9">
            <w:pPr>
              <w:jc w:val="left"/>
              <w:rPr>
                <w:rFonts w:cs="Arial"/>
                <w:sz w:val="20"/>
                <w:szCs w:val="20"/>
              </w:rPr>
            </w:pPr>
            <w:r w:rsidRPr="00D4663C">
              <w:rPr>
                <w:rFonts w:cs="Arial"/>
                <w:sz w:val="20"/>
                <w:szCs w:val="20"/>
              </w:rPr>
              <w:t>4</w:t>
            </w:r>
          </w:p>
        </w:tc>
        <w:tc>
          <w:tcPr>
            <w:tcW w:w="550" w:type="dxa"/>
          </w:tcPr>
          <w:p w14:paraId="7F551E95" w14:textId="72E968A0" w:rsidR="003D7AC9" w:rsidRPr="00D4663C" w:rsidRDefault="003D7AC9" w:rsidP="003D7AC9">
            <w:pPr>
              <w:jc w:val="left"/>
              <w:rPr>
                <w:rFonts w:cs="Arial"/>
                <w:sz w:val="20"/>
                <w:szCs w:val="20"/>
              </w:rPr>
            </w:pPr>
            <w:r w:rsidRPr="00D4663C">
              <w:rPr>
                <w:rFonts w:cs="Arial"/>
                <w:sz w:val="20"/>
                <w:szCs w:val="20"/>
              </w:rPr>
              <w:t>4</w:t>
            </w:r>
          </w:p>
        </w:tc>
        <w:tc>
          <w:tcPr>
            <w:tcW w:w="2036" w:type="dxa"/>
          </w:tcPr>
          <w:p w14:paraId="7F832FFD" w14:textId="68A61C69" w:rsidR="003D7AC9" w:rsidRPr="00E478F4" w:rsidRDefault="003D7AC9" w:rsidP="003D7AC9">
            <w:pPr>
              <w:jc w:val="left"/>
              <w:rPr>
                <w:rFonts w:cs="Arial"/>
                <w:sz w:val="20"/>
                <w:szCs w:val="20"/>
              </w:rPr>
            </w:pPr>
            <w:r w:rsidRPr="00E478F4">
              <w:rPr>
                <w:rFonts w:cs="Arial"/>
                <w:sz w:val="20"/>
                <w:szCs w:val="20"/>
              </w:rPr>
              <w:t>Verificare la documentazione necessaria prima dell’avvio attività.</w:t>
            </w:r>
          </w:p>
        </w:tc>
        <w:tc>
          <w:tcPr>
            <w:tcW w:w="1559" w:type="dxa"/>
          </w:tcPr>
          <w:p w14:paraId="6BB7A155" w14:textId="77777777" w:rsidR="003D7AC9" w:rsidRDefault="003D7AC9" w:rsidP="003D7AC9">
            <w:pPr>
              <w:jc w:val="left"/>
              <w:rPr>
                <w:rFonts w:cs="Arial"/>
                <w:sz w:val="20"/>
                <w:szCs w:val="20"/>
              </w:rPr>
            </w:pPr>
            <w:r>
              <w:rPr>
                <w:rFonts w:cs="Arial"/>
                <w:sz w:val="20"/>
                <w:szCs w:val="20"/>
              </w:rPr>
              <w:t>Politecnico</w:t>
            </w:r>
          </w:p>
          <w:p w14:paraId="73EE3370" w14:textId="77777777" w:rsidR="003D7AC9" w:rsidRDefault="003D7AC9" w:rsidP="003D7AC9">
            <w:pPr>
              <w:jc w:val="left"/>
              <w:rPr>
                <w:rFonts w:cs="Arial"/>
                <w:sz w:val="20"/>
                <w:szCs w:val="20"/>
              </w:rPr>
            </w:pPr>
          </w:p>
          <w:p w14:paraId="66D4F278" w14:textId="479CDB16" w:rsidR="003D7AC9" w:rsidRPr="00611860" w:rsidRDefault="003D7AC9" w:rsidP="003D7AC9">
            <w:pPr>
              <w:jc w:val="left"/>
              <w:rPr>
                <w:rFonts w:cs="Arial"/>
                <w:color w:val="FF0000"/>
                <w:sz w:val="20"/>
                <w:szCs w:val="20"/>
              </w:rPr>
            </w:pPr>
          </w:p>
        </w:tc>
      </w:tr>
      <w:tr w:rsidR="003D7AC9" w:rsidRPr="00611860" w14:paraId="493F903E" w14:textId="77777777" w:rsidTr="00014D6E">
        <w:tc>
          <w:tcPr>
            <w:tcW w:w="704" w:type="dxa"/>
          </w:tcPr>
          <w:p w14:paraId="3F3951CB" w14:textId="77777777" w:rsidR="003D7AC9" w:rsidRPr="00795CE5" w:rsidRDefault="003D7AC9" w:rsidP="003D7AC9">
            <w:pPr>
              <w:jc w:val="left"/>
              <w:rPr>
                <w:rFonts w:cs="Arial"/>
                <w:sz w:val="20"/>
                <w:szCs w:val="20"/>
              </w:rPr>
            </w:pPr>
          </w:p>
        </w:tc>
        <w:tc>
          <w:tcPr>
            <w:tcW w:w="2126" w:type="dxa"/>
          </w:tcPr>
          <w:p w14:paraId="1503A28E" w14:textId="08C2A901" w:rsidR="003D7AC9" w:rsidRPr="00795CE5" w:rsidRDefault="003D7AC9" w:rsidP="003D7AC9">
            <w:pPr>
              <w:jc w:val="left"/>
              <w:rPr>
                <w:rFonts w:cs="Arial"/>
                <w:sz w:val="20"/>
                <w:szCs w:val="20"/>
              </w:rPr>
            </w:pPr>
            <w:r w:rsidRPr="00795CE5">
              <w:rPr>
                <w:rFonts w:cs="Arial"/>
                <w:sz w:val="20"/>
                <w:szCs w:val="20"/>
              </w:rPr>
              <w:t>Trasporto di persone</w:t>
            </w:r>
          </w:p>
        </w:tc>
        <w:tc>
          <w:tcPr>
            <w:tcW w:w="1843" w:type="dxa"/>
          </w:tcPr>
          <w:p w14:paraId="2EDA528C"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Urti</w:t>
            </w:r>
          </w:p>
          <w:p w14:paraId="089D8DC5" w14:textId="77777777"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Ferite</w:t>
            </w:r>
          </w:p>
          <w:p w14:paraId="477FD1D7" w14:textId="1F5467EE" w:rsidR="003D7AC9" w:rsidRPr="00795CE5" w:rsidRDefault="003D7AC9" w:rsidP="003D7AC9">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550" w:type="dxa"/>
          </w:tcPr>
          <w:p w14:paraId="0DA1FE0C" w14:textId="21DCFB1A" w:rsidR="003D7AC9" w:rsidRPr="00D4663C" w:rsidRDefault="003D7AC9" w:rsidP="003D7AC9">
            <w:pPr>
              <w:jc w:val="left"/>
              <w:rPr>
                <w:rFonts w:cs="Arial"/>
                <w:sz w:val="20"/>
                <w:szCs w:val="20"/>
              </w:rPr>
            </w:pPr>
          </w:p>
        </w:tc>
        <w:tc>
          <w:tcPr>
            <w:tcW w:w="550" w:type="dxa"/>
          </w:tcPr>
          <w:p w14:paraId="1A9BDD24" w14:textId="6D4C4416" w:rsidR="003D7AC9" w:rsidRPr="00D4663C" w:rsidRDefault="003D7AC9" w:rsidP="003D7AC9">
            <w:pPr>
              <w:jc w:val="left"/>
              <w:rPr>
                <w:rFonts w:cs="Arial"/>
                <w:sz w:val="20"/>
                <w:szCs w:val="20"/>
              </w:rPr>
            </w:pPr>
          </w:p>
        </w:tc>
        <w:tc>
          <w:tcPr>
            <w:tcW w:w="550" w:type="dxa"/>
          </w:tcPr>
          <w:p w14:paraId="687F6C31" w14:textId="730DA3A7" w:rsidR="003D7AC9" w:rsidRPr="00D4663C" w:rsidRDefault="003D7AC9" w:rsidP="003D7AC9">
            <w:pPr>
              <w:jc w:val="left"/>
              <w:rPr>
                <w:rFonts w:cs="Arial"/>
                <w:sz w:val="20"/>
                <w:szCs w:val="20"/>
              </w:rPr>
            </w:pPr>
          </w:p>
        </w:tc>
        <w:tc>
          <w:tcPr>
            <w:tcW w:w="2036" w:type="dxa"/>
          </w:tcPr>
          <w:p w14:paraId="7B6683E4" w14:textId="7E3643EF" w:rsidR="003D7AC9" w:rsidRPr="00E478F4" w:rsidRDefault="003D7AC9" w:rsidP="003D7AC9">
            <w:pPr>
              <w:jc w:val="left"/>
              <w:rPr>
                <w:rFonts w:cs="Arial"/>
                <w:sz w:val="20"/>
                <w:szCs w:val="20"/>
              </w:rPr>
            </w:pPr>
            <w:r w:rsidRPr="00795CE5">
              <w:rPr>
                <w:rFonts w:cs="Arial"/>
                <w:sz w:val="20"/>
                <w:szCs w:val="20"/>
              </w:rPr>
              <w:t>Seguire le procedure interne.</w:t>
            </w:r>
          </w:p>
        </w:tc>
        <w:tc>
          <w:tcPr>
            <w:tcW w:w="1559" w:type="dxa"/>
          </w:tcPr>
          <w:p w14:paraId="26DEB7D8" w14:textId="02D934B2" w:rsidR="003D7AC9" w:rsidRDefault="003D7AC9" w:rsidP="003D7AC9">
            <w:pPr>
              <w:jc w:val="left"/>
              <w:rPr>
                <w:rFonts w:cs="Arial"/>
                <w:sz w:val="20"/>
                <w:szCs w:val="20"/>
              </w:rPr>
            </w:pPr>
            <w:r w:rsidRPr="00D4663C">
              <w:rPr>
                <w:rFonts w:cs="Arial"/>
                <w:sz w:val="20"/>
                <w:szCs w:val="20"/>
                <w:highlight w:val="yellow"/>
              </w:rPr>
              <w:t>Fornitore</w:t>
            </w:r>
          </w:p>
        </w:tc>
      </w:tr>
      <w:tr w:rsidR="003D7AC9" w:rsidRPr="00611860" w14:paraId="4711B2AC" w14:textId="77777777" w:rsidTr="00014D6E">
        <w:tc>
          <w:tcPr>
            <w:tcW w:w="704" w:type="dxa"/>
          </w:tcPr>
          <w:p w14:paraId="21021BE7" w14:textId="77777777" w:rsidR="003D7AC9" w:rsidRDefault="003D7AC9" w:rsidP="003D7AC9">
            <w:pPr>
              <w:jc w:val="left"/>
              <w:rPr>
                <w:rFonts w:cs="Arial"/>
                <w:sz w:val="20"/>
                <w:szCs w:val="20"/>
              </w:rPr>
            </w:pPr>
          </w:p>
        </w:tc>
        <w:tc>
          <w:tcPr>
            <w:tcW w:w="2126" w:type="dxa"/>
          </w:tcPr>
          <w:p w14:paraId="23E372E8" w14:textId="3D452751" w:rsidR="003D7AC9" w:rsidRPr="00795CE5" w:rsidRDefault="003D7AC9" w:rsidP="003D7AC9">
            <w:pPr>
              <w:jc w:val="left"/>
              <w:rPr>
                <w:rFonts w:cs="Arial"/>
                <w:sz w:val="20"/>
                <w:szCs w:val="20"/>
              </w:rPr>
            </w:pPr>
            <w:r>
              <w:rPr>
                <w:rFonts w:cs="Arial"/>
                <w:sz w:val="20"/>
                <w:szCs w:val="20"/>
              </w:rPr>
              <w:t>Altro</w:t>
            </w:r>
          </w:p>
        </w:tc>
        <w:tc>
          <w:tcPr>
            <w:tcW w:w="1843" w:type="dxa"/>
          </w:tcPr>
          <w:p w14:paraId="67BBE6D0" w14:textId="77777777" w:rsidR="003D7AC9" w:rsidRPr="00795CE5" w:rsidRDefault="003D7AC9" w:rsidP="003D7AC9">
            <w:pPr>
              <w:widowControl w:val="0"/>
              <w:tabs>
                <w:tab w:val="left" w:pos="4253"/>
                <w:tab w:val="left" w:leader="underscore" w:pos="7088"/>
              </w:tabs>
              <w:jc w:val="left"/>
              <w:rPr>
                <w:rFonts w:cs="Arial"/>
                <w:sz w:val="20"/>
                <w:szCs w:val="20"/>
              </w:rPr>
            </w:pPr>
          </w:p>
        </w:tc>
        <w:tc>
          <w:tcPr>
            <w:tcW w:w="550" w:type="dxa"/>
          </w:tcPr>
          <w:p w14:paraId="2E92A86C" w14:textId="77777777" w:rsidR="003D7AC9" w:rsidRPr="00D4663C" w:rsidRDefault="003D7AC9" w:rsidP="003D7AC9">
            <w:pPr>
              <w:jc w:val="left"/>
              <w:rPr>
                <w:rFonts w:cs="Arial"/>
                <w:sz w:val="20"/>
                <w:szCs w:val="20"/>
              </w:rPr>
            </w:pPr>
          </w:p>
        </w:tc>
        <w:tc>
          <w:tcPr>
            <w:tcW w:w="550" w:type="dxa"/>
          </w:tcPr>
          <w:p w14:paraId="4B53F3C7" w14:textId="77777777" w:rsidR="003D7AC9" w:rsidRPr="00D4663C" w:rsidRDefault="003D7AC9" w:rsidP="003D7AC9">
            <w:pPr>
              <w:jc w:val="left"/>
              <w:rPr>
                <w:rFonts w:cs="Arial"/>
                <w:sz w:val="20"/>
                <w:szCs w:val="20"/>
              </w:rPr>
            </w:pPr>
          </w:p>
        </w:tc>
        <w:tc>
          <w:tcPr>
            <w:tcW w:w="550" w:type="dxa"/>
          </w:tcPr>
          <w:p w14:paraId="6EBBEA23" w14:textId="77777777" w:rsidR="003D7AC9" w:rsidRPr="00D4663C" w:rsidRDefault="003D7AC9" w:rsidP="003D7AC9">
            <w:pPr>
              <w:jc w:val="left"/>
              <w:rPr>
                <w:rFonts w:cs="Arial"/>
                <w:sz w:val="20"/>
                <w:szCs w:val="20"/>
              </w:rPr>
            </w:pPr>
          </w:p>
        </w:tc>
        <w:tc>
          <w:tcPr>
            <w:tcW w:w="2036" w:type="dxa"/>
          </w:tcPr>
          <w:p w14:paraId="3A12408B" w14:textId="77777777" w:rsidR="003D7AC9" w:rsidRPr="00E478F4" w:rsidRDefault="003D7AC9" w:rsidP="003D7AC9">
            <w:pPr>
              <w:jc w:val="left"/>
              <w:rPr>
                <w:rFonts w:cs="Arial"/>
                <w:sz w:val="20"/>
                <w:szCs w:val="20"/>
              </w:rPr>
            </w:pPr>
          </w:p>
        </w:tc>
        <w:tc>
          <w:tcPr>
            <w:tcW w:w="1559" w:type="dxa"/>
          </w:tcPr>
          <w:p w14:paraId="6942E9D6" w14:textId="77777777" w:rsidR="003D7AC9" w:rsidRDefault="003D7AC9" w:rsidP="003D7AC9">
            <w:pPr>
              <w:jc w:val="left"/>
              <w:rPr>
                <w:rFonts w:cs="Arial"/>
                <w:sz w:val="20"/>
                <w:szCs w:val="20"/>
              </w:rPr>
            </w:pPr>
          </w:p>
        </w:tc>
      </w:tr>
    </w:tbl>
    <w:p w14:paraId="503E1018" w14:textId="77FC536A" w:rsidR="009C2B1C" w:rsidRPr="00795CE5" w:rsidRDefault="009C2B1C" w:rsidP="00937E44">
      <w:pPr>
        <w:rPr>
          <w:rFonts w:cs="Arial"/>
          <w:sz w:val="20"/>
          <w:szCs w:val="20"/>
        </w:rPr>
      </w:pPr>
    </w:p>
    <w:p w14:paraId="08D1DE31" w14:textId="64A32756" w:rsidR="00A445BB" w:rsidRDefault="00A445BB" w:rsidP="004471B7">
      <w:pPr>
        <w:spacing w:line="360" w:lineRule="auto"/>
        <w:rPr>
          <w:ins w:id="10" w:author="Laura Romele" w:date="2025-05-30T08:32:00Z"/>
          <w:rFonts w:cs="Arial"/>
          <w:sz w:val="20"/>
          <w:szCs w:val="20"/>
        </w:rPr>
      </w:pPr>
      <w:r w:rsidRPr="00A445BB">
        <w:rPr>
          <w:rFonts w:cs="Arial"/>
          <w:sz w:val="20"/>
          <w:szCs w:val="20"/>
        </w:rPr>
        <w:t xml:space="preserve">Nei casi in cui, durante l’esecuzione dei lavori </w:t>
      </w:r>
      <w:r w:rsidR="00C57A38">
        <w:rPr>
          <w:rFonts w:cs="Arial"/>
          <w:sz w:val="20"/>
          <w:szCs w:val="20"/>
        </w:rPr>
        <w:t>il fornitore v</w:t>
      </w:r>
      <w:r w:rsidRPr="00A445BB">
        <w:rPr>
          <w:rFonts w:cs="Arial"/>
          <w:sz w:val="20"/>
          <w:szCs w:val="20"/>
        </w:rPr>
        <w:t>erificasse la possibile interferenza con attività d’Ateneo non segnalate nel presente documento, si dovranno sospendere immediatamente le lavorazioni</w:t>
      </w:r>
      <w:r w:rsidR="00C57A38">
        <w:rPr>
          <w:rFonts w:cs="Arial"/>
          <w:sz w:val="20"/>
          <w:szCs w:val="20"/>
        </w:rPr>
        <w:t xml:space="preserve"> e </w:t>
      </w:r>
      <w:r w:rsidRPr="00A445BB">
        <w:rPr>
          <w:rFonts w:cs="Arial"/>
          <w:sz w:val="20"/>
          <w:szCs w:val="20"/>
        </w:rPr>
        <w:t xml:space="preserve">avvisare </w:t>
      </w:r>
      <w:r w:rsidR="00C57A38">
        <w:rPr>
          <w:rFonts w:cs="Arial"/>
          <w:sz w:val="20"/>
          <w:szCs w:val="20"/>
        </w:rPr>
        <w:t>il C</w:t>
      </w:r>
      <w:r w:rsidRPr="00A445BB">
        <w:rPr>
          <w:rFonts w:cs="Arial"/>
          <w:sz w:val="20"/>
          <w:szCs w:val="20"/>
        </w:rPr>
        <w:t>ommittente</w:t>
      </w:r>
      <w:r w:rsidR="00C57A38">
        <w:rPr>
          <w:rFonts w:cs="Arial"/>
          <w:sz w:val="20"/>
          <w:szCs w:val="20"/>
        </w:rPr>
        <w:t>.</w:t>
      </w:r>
    </w:p>
    <w:p w14:paraId="6228F365" w14:textId="580E4BC5" w:rsidR="001E134A" w:rsidRDefault="001E134A" w:rsidP="004471B7">
      <w:pPr>
        <w:spacing w:line="360" w:lineRule="auto"/>
        <w:rPr>
          <w:ins w:id="11" w:author="Laura Romele" w:date="2025-05-30T08:32:00Z"/>
          <w:rFonts w:cs="Arial"/>
          <w:sz w:val="20"/>
          <w:szCs w:val="20"/>
        </w:rPr>
      </w:pPr>
    </w:p>
    <w:p w14:paraId="377DBBDA" w14:textId="0638F8D5" w:rsidR="001E134A" w:rsidRDefault="001E134A" w:rsidP="004471B7">
      <w:pPr>
        <w:spacing w:line="360" w:lineRule="auto"/>
        <w:rPr>
          <w:ins w:id="12" w:author="Laura Romele" w:date="2025-05-30T08:32:00Z"/>
          <w:rFonts w:cs="Arial"/>
          <w:sz w:val="20"/>
          <w:szCs w:val="20"/>
        </w:rPr>
      </w:pPr>
      <w:ins w:id="13" w:author="Laura Romele" w:date="2025-05-30T08:32:00Z">
        <w:r>
          <w:rPr>
            <w:rFonts w:cs="Arial"/>
            <w:sz w:val="20"/>
            <w:szCs w:val="20"/>
          </w:rPr>
          <w:t>Oppure:</w:t>
        </w:r>
      </w:ins>
    </w:p>
    <w:p w14:paraId="12DDAA6A" w14:textId="77777777" w:rsidR="001E134A" w:rsidRPr="00090213" w:rsidRDefault="001E134A" w:rsidP="001E134A">
      <w:pPr>
        <w:pStyle w:val="Paragrafobase"/>
        <w:jc w:val="center"/>
        <w:rPr>
          <w:ins w:id="14" w:author="Laura Romele" w:date="2025-05-30T08:32:00Z"/>
          <w:rFonts w:ascii="Georgia" w:hAnsi="Georgia" w:cs="Georgia"/>
          <w:b/>
          <w:sz w:val="22"/>
          <w:szCs w:val="22"/>
        </w:rPr>
      </w:pPr>
      <w:ins w:id="15" w:author="Laura Romele" w:date="2025-05-30T08:32:00Z">
        <w:r w:rsidRPr="00090213">
          <w:rPr>
            <w:rFonts w:ascii="Georgia" w:hAnsi="Georgia" w:cs="Georgia"/>
            <w:b/>
            <w:sz w:val="22"/>
            <w:szCs w:val="22"/>
          </w:rPr>
          <w:t>SI DICHIARA</w:t>
        </w:r>
        <w:r>
          <w:rPr>
            <w:rFonts w:ascii="Georgia" w:hAnsi="Georgia" w:cs="Georgia"/>
            <w:b/>
            <w:sz w:val="22"/>
            <w:szCs w:val="22"/>
          </w:rPr>
          <w:t xml:space="preserve"> </w:t>
        </w:r>
      </w:ins>
    </w:p>
    <w:p w14:paraId="5CDF6F96" w14:textId="77777777" w:rsidR="001E134A" w:rsidRDefault="001E134A" w:rsidP="001E134A">
      <w:pPr>
        <w:pStyle w:val="Paragrafobase"/>
        <w:jc w:val="both"/>
        <w:rPr>
          <w:ins w:id="16" w:author="Laura Romele" w:date="2025-05-30T08:32:00Z"/>
          <w:rFonts w:ascii="Georgia" w:hAnsi="Georgia" w:cs="Georgia"/>
          <w:sz w:val="22"/>
          <w:szCs w:val="22"/>
        </w:rPr>
      </w:pPr>
    </w:p>
    <w:p w14:paraId="02C8A77C" w14:textId="35021CEC" w:rsidR="001E134A" w:rsidRDefault="001E134A" w:rsidP="001E134A">
      <w:pPr>
        <w:rPr>
          <w:ins w:id="17" w:author="Laura Romele" w:date="2025-05-30T08:32:00Z"/>
        </w:rPr>
      </w:pPr>
      <w:ins w:id="18" w:author="Laura Romele" w:date="2025-05-30T08:32:00Z">
        <w:r w:rsidRPr="00090213">
          <w:t xml:space="preserve">che come da cronoprogramma </w:t>
        </w:r>
        <w:r>
          <w:t>stilato</w:t>
        </w:r>
        <w:r w:rsidRPr="00090213">
          <w:t xml:space="preserve"> </w:t>
        </w:r>
        <w:r w:rsidRPr="008A1E95">
          <w:rPr>
            <w:highlight w:val="yellow"/>
          </w:rPr>
          <w:t>XXXXXXX</w:t>
        </w:r>
        <w:r>
          <w:t xml:space="preserve"> durante le</w:t>
        </w:r>
        <w:r w:rsidRPr="00090213">
          <w:t xml:space="preserve"> attività </w:t>
        </w:r>
        <w:r w:rsidRPr="008A1E95">
          <w:rPr>
            <w:highlight w:val="yellow"/>
          </w:rPr>
          <w:t>XXXXX</w:t>
        </w:r>
        <w:r>
          <w:t xml:space="preserve"> che si terranno presso il </w:t>
        </w:r>
        <w:r w:rsidRPr="008A1E95">
          <w:rPr>
            <w:highlight w:val="yellow"/>
          </w:rPr>
          <w:t>XXXXX</w:t>
        </w:r>
        <w:r>
          <w:t xml:space="preserve"> sopraccitato:</w:t>
        </w:r>
      </w:ins>
    </w:p>
    <w:p w14:paraId="66CDF94A" w14:textId="31001FCC" w:rsidR="001E134A" w:rsidRDefault="001E134A" w:rsidP="001E134A">
      <w:pPr>
        <w:rPr>
          <w:ins w:id="19" w:author="Laura Romele" w:date="2025-05-30T08:33:00Z"/>
        </w:rPr>
      </w:pPr>
      <w:ins w:id="20" w:author="Laura Romele" w:date="2025-05-30T08:32:00Z">
        <w:r w:rsidRPr="00594ED1">
          <w:t>Non vi saranno</w:t>
        </w:r>
        <w:r w:rsidRPr="00090213">
          <w:t xml:space="preserve"> interferenze con </w:t>
        </w:r>
        <w:r>
          <w:t>altre</w:t>
        </w:r>
        <w:r w:rsidRPr="00090213">
          <w:t xml:space="preserve"> attività lavorative</w:t>
        </w:r>
        <w:r>
          <w:t>,</w:t>
        </w:r>
        <w:r w:rsidRPr="00090213">
          <w:t xml:space="preserve"> e/o sovrapposizioni spaziali e/o temporali di </w:t>
        </w:r>
        <w:r>
          <w:t>alcun tipo</w:t>
        </w:r>
        <w:r w:rsidRPr="00B72261">
          <w:t xml:space="preserve"> </w:t>
        </w:r>
        <w:r>
          <w:t>nei luoghi specificati</w:t>
        </w:r>
        <w:r w:rsidRPr="00090213">
          <w:t>.</w:t>
        </w:r>
      </w:ins>
    </w:p>
    <w:p w14:paraId="6CD0A0A2" w14:textId="1AAF6AA7" w:rsidR="001E134A" w:rsidRDefault="001E134A" w:rsidP="001E134A">
      <w:pPr>
        <w:rPr>
          <w:ins w:id="21" w:author="Laura Romele" w:date="2025-05-30T08:33:00Z"/>
        </w:rPr>
      </w:pPr>
    </w:p>
    <w:p w14:paraId="1F4A877E" w14:textId="34C19A8C" w:rsidR="001E134A" w:rsidRDefault="001E134A" w:rsidP="001E134A">
      <w:pPr>
        <w:rPr>
          <w:ins w:id="22" w:author="Laura Romele" w:date="2025-05-30T08:33:00Z"/>
        </w:rPr>
      </w:pPr>
      <w:ins w:id="23" w:author="Laura Romele" w:date="2025-05-30T08:33:00Z">
        <w:r>
          <w:t xml:space="preserve">Nel caso dovesse accadere che senza preavviso di alcun genere, a causa di imprevisti o incombenze a breve termine, sorgessero delle </w:t>
        </w:r>
        <w:r w:rsidRPr="00594ED1">
          <w:t>ulteriori</w:t>
        </w:r>
        <w:r>
          <w:t xml:space="preserve"> interferenze lavorative spaziali e/o temporali che potrebbero esporre il personale </w:t>
        </w:r>
        <w:r w:rsidRPr="00FC7BDA">
          <w:rPr>
            <w:b/>
            <w:highlight w:val="yellow"/>
          </w:rPr>
          <w:t>XXX</w:t>
        </w:r>
        <w:r>
          <w:t xml:space="preserve"> a rischi specifici, tutte le attività verranno interrotte a discrezione del Dirigente </w:t>
        </w:r>
        <w:r w:rsidRPr="008A1E95">
          <w:rPr>
            <w:highlight w:val="yellow"/>
          </w:rPr>
          <w:t>XXXXXX</w:t>
        </w:r>
        <w:r>
          <w:t>, ovvero coordinate in modo che non interferiscano temporalmente o spazialmente tra loro.</w:t>
        </w:r>
      </w:ins>
    </w:p>
    <w:p w14:paraId="569B4FA0" w14:textId="77777777" w:rsidR="001E134A" w:rsidRDefault="001E134A" w:rsidP="001E134A">
      <w:pPr>
        <w:rPr>
          <w:ins w:id="24" w:author="Laura Romele" w:date="2025-05-30T08:32:00Z"/>
        </w:rPr>
      </w:pPr>
    </w:p>
    <w:p w14:paraId="52AEB189" w14:textId="77777777" w:rsidR="001E134A" w:rsidRPr="00795CE5" w:rsidRDefault="001E134A" w:rsidP="004471B7">
      <w:pPr>
        <w:spacing w:line="360" w:lineRule="auto"/>
        <w:rPr>
          <w:rFonts w:cs="Arial"/>
          <w:sz w:val="20"/>
          <w:szCs w:val="20"/>
        </w:rPr>
      </w:pPr>
    </w:p>
    <w:p w14:paraId="45AFE1B5" w14:textId="77777777" w:rsidR="00E83F44" w:rsidRDefault="00E83F44">
      <w:pPr>
        <w:spacing w:line="360" w:lineRule="auto"/>
        <w:rPr>
          <w:rFonts w:cs="Arial"/>
          <w:sz w:val="20"/>
          <w:szCs w:val="20"/>
        </w:rPr>
      </w:pPr>
    </w:p>
    <w:p w14:paraId="2FAA778D" w14:textId="7C1EC6D3" w:rsidR="00E83F44" w:rsidRPr="004471B7" w:rsidRDefault="00E83F44" w:rsidP="004471B7">
      <w:pPr>
        <w:spacing w:line="360" w:lineRule="auto"/>
        <w:rPr>
          <w:szCs w:val="22"/>
          <w:u w:val="single"/>
        </w:rPr>
      </w:pPr>
      <w:r w:rsidRPr="004471B7">
        <w:rPr>
          <w:rFonts w:cs="Arial"/>
          <w:b/>
          <w:bCs/>
          <w:szCs w:val="22"/>
          <w:u w:val="single"/>
        </w:rPr>
        <w:t>STIMA DEI COSTI PER LA SICUREZZA</w:t>
      </w:r>
      <w:r w:rsidR="0008598F">
        <w:rPr>
          <w:rFonts w:cs="Arial"/>
          <w:b/>
          <w:bCs/>
          <w:szCs w:val="22"/>
          <w:u w:val="single"/>
        </w:rPr>
        <w:t xml:space="preserve"> (su base annuale)</w:t>
      </w:r>
    </w:p>
    <w:p w14:paraId="39B935EA" w14:textId="14F68AAA" w:rsidR="00E83F44" w:rsidRDefault="00C57A38" w:rsidP="00E83F44">
      <w:r w:rsidRPr="004471B7">
        <w:t>Viene nel seguito riportata la stima dei costi per garantire lo svolgimento delle attività in sicurezza</w:t>
      </w:r>
    </w:p>
    <w:p w14:paraId="4CC2CAAC" w14:textId="77777777" w:rsidR="00C57A38" w:rsidRPr="00795CE5" w:rsidRDefault="00C57A38" w:rsidP="00E83F44"/>
    <w:tbl>
      <w:tblPr>
        <w:tblW w:w="8813" w:type="dxa"/>
        <w:tblInd w:w="-10" w:type="dxa"/>
        <w:tblCellMar>
          <w:left w:w="70" w:type="dxa"/>
          <w:right w:w="70" w:type="dxa"/>
        </w:tblCellMar>
        <w:tblLook w:val="04A0" w:firstRow="1" w:lastRow="0" w:firstColumn="1" w:lastColumn="0" w:noHBand="0" w:noVBand="1"/>
      </w:tblPr>
      <w:tblGrid>
        <w:gridCol w:w="2563"/>
        <w:gridCol w:w="2179"/>
        <w:gridCol w:w="906"/>
        <w:gridCol w:w="902"/>
        <w:gridCol w:w="956"/>
        <w:gridCol w:w="1307"/>
      </w:tblGrid>
      <w:tr w:rsidR="008210E6" w:rsidRPr="008A35CB" w14:paraId="6F3F0994" w14:textId="77777777" w:rsidTr="00361211">
        <w:trPr>
          <w:trHeight w:val="525"/>
        </w:trPr>
        <w:tc>
          <w:tcPr>
            <w:tcW w:w="2563"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1A0BFBD2" w14:textId="77777777" w:rsidR="008210E6" w:rsidRPr="008210E6" w:rsidRDefault="008210E6" w:rsidP="002C1437">
            <w:pPr>
              <w:rPr>
                <w:rFonts w:cs="Arial"/>
                <w:b/>
                <w:bCs/>
                <w:sz w:val="20"/>
                <w:szCs w:val="20"/>
              </w:rPr>
            </w:pPr>
            <w:r w:rsidRPr="008210E6">
              <w:rPr>
                <w:rFonts w:cs="Arial"/>
                <w:b/>
                <w:bCs/>
                <w:sz w:val="20"/>
                <w:szCs w:val="20"/>
              </w:rPr>
              <w:t>Categoria</w:t>
            </w:r>
          </w:p>
        </w:tc>
        <w:tc>
          <w:tcPr>
            <w:tcW w:w="2179" w:type="dxa"/>
            <w:tcBorders>
              <w:top w:val="single" w:sz="8" w:space="0" w:color="auto"/>
              <w:left w:val="nil"/>
              <w:bottom w:val="single" w:sz="8" w:space="0" w:color="auto"/>
              <w:right w:val="single" w:sz="8" w:space="0" w:color="auto"/>
            </w:tcBorders>
            <w:shd w:val="clear" w:color="000000" w:fill="BFBFBF"/>
            <w:vAlign w:val="center"/>
            <w:hideMark/>
          </w:tcPr>
          <w:p w14:paraId="58C85CDD" w14:textId="77777777" w:rsidR="008210E6" w:rsidRPr="008210E6" w:rsidRDefault="008210E6" w:rsidP="002C1437">
            <w:pPr>
              <w:rPr>
                <w:rFonts w:cs="Arial"/>
                <w:b/>
                <w:bCs/>
                <w:sz w:val="20"/>
                <w:szCs w:val="20"/>
              </w:rPr>
            </w:pPr>
            <w:r w:rsidRPr="008210E6">
              <w:rPr>
                <w:rFonts w:cs="Arial"/>
                <w:b/>
                <w:bCs/>
                <w:sz w:val="20"/>
                <w:szCs w:val="20"/>
              </w:rPr>
              <w:t>Descrizione</w:t>
            </w:r>
          </w:p>
        </w:tc>
        <w:tc>
          <w:tcPr>
            <w:tcW w:w="906" w:type="dxa"/>
            <w:tcBorders>
              <w:top w:val="single" w:sz="8" w:space="0" w:color="auto"/>
              <w:left w:val="nil"/>
              <w:bottom w:val="single" w:sz="8" w:space="0" w:color="auto"/>
              <w:right w:val="single" w:sz="8" w:space="0" w:color="auto"/>
            </w:tcBorders>
            <w:shd w:val="clear" w:color="000000" w:fill="BFBFBF"/>
            <w:vAlign w:val="center"/>
            <w:hideMark/>
          </w:tcPr>
          <w:p w14:paraId="199F5F42" w14:textId="77777777" w:rsidR="008210E6" w:rsidRPr="008210E6" w:rsidRDefault="008210E6" w:rsidP="002C1437">
            <w:pPr>
              <w:rPr>
                <w:rFonts w:cs="Arial"/>
                <w:b/>
                <w:bCs/>
                <w:sz w:val="20"/>
                <w:szCs w:val="20"/>
              </w:rPr>
            </w:pPr>
            <w:r w:rsidRPr="008210E6">
              <w:rPr>
                <w:rFonts w:cs="Arial"/>
                <w:b/>
                <w:bCs/>
                <w:sz w:val="20"/>
                <w:szCs w:val="20"/>
              </w:rPr>
              <w:t>U.M.</w:t>
            </w:r>
          </w:p>
        </w:tc>
        <w:tc>
          <w:tcPr>
            <w:tcW w:w="902" w:type="dxa"/>
            <w:tcBorders>
              <w:top w:val="single" w:sz="8" w:space="0" w:color="auto"/>
              <w:left w:val="nil"/>
              <w:bottom w:val="single" w:sz="8" w:space="0" w:color="auto"/>
              <w:right w:val="single" w:sz="8" w:space="0" w:color="auto"/>
            </w:tcBorders>
            <w:shd w:val="clear" w:color="000000" w:fill="BFBFBF"/>
            <w:vAlign w:val="center"/>
            <w:hideMark/>
          </w:tcPr>
          <w:p w14:paraId="121619B5" w14:textId="77777777" w:rsidR="008210E6" w:rsidRPr="008210E6" w:rsidRDefault="008210E6" w:rsidP="002C1437">
            <w:pPr>
              <w:rPr>
                <w:rFonts w:cs="Arial"/>
                <w:b/>
                <w:bCs/>
                <w:sz w:val="20"/>
                <w:szCs w:val="20"/>
              </w:rPr>
            </w:pPr>
            <w:proofErr w:type="gramStart"/>
            <w:r w:rsidRPr="008210E6">
              <w:rPr>
                <w:rFonts w:cs="Arial"/>
                <w:b/>
                <w:bCs/>
                <w:sz w:val="20"/>
                <w:szCs w:val="20"/>
              </w:rPr>
              <w:t>Q.tà</w:t>
            </w:r>
            <w:proofErr w:type="gramEnd"/>
          </w:p>
        </w:tc>
        <w:tc>
          <w:tcPr>
            <w:tcW w:w="956" w:type="dxa"/>
            <w:tcBorders>
              <w:top w:val="single" w:sz="8" w:space="0" w:color="auto"/>
              <w:left w:val="nil"/>
              <w:bottom w:val="single" w:sz="8" w:space="0" w:color="auto"/>
              <w:right w:val="single" w:sz="8" w:space="0" w:color="auto"/>
            </w:tcBorders>
            <w:shd w:val="clear" w:color="000000" w:fill="BFBFBF"/>
            <w:vAlign w:val="center"/>
            <w:hideMark/>
          </w:tcPr>
          <w:p w14:paraId="74E4E71A" w14:textId="77777777" w:rsidR="008210E6" w:rsidRPr="008210E6" w:rsidRDefault="008210E6" w:rsidP="002C1437">
            <w:pPr>
              <w:rPr>
                <w:rFonts w:cs="Arial"/>
                <w:b/>
                <w:bCs/>
                <w:sz w:val="20"/>
                <w:szCs w:val="20"/>
              </w:rPr>
            </w:pPr>
            <w:r w:rsidRPr="008210E6">
              <w:rPr>
                <w:rFonts w:cs="Arial"/>
                <w:b/>
                <w:bCs/>
                <w:sz w:val="20"/>
                <w:szCs w:val="20"/>
              </w:rPr>
              <w:t>Costo Unitario</w:t>
            </w:r>
          </w:p>
        </w:tc>
        <w:tc>
          <w:tcPr>
            <w:tcW w:w="1307" w:type="dxa"/>
            <w:tcBorders>
              <w:top w:val="single" w:sz="8" w:space="0" w:color="auto"/>
              <w:left w:val="nil"/>
              <w:bottom w:val="single" w:sz="8" w:space="0" w:color="auto"/>
              <w:right w:val="single" w:sz="8" w:space="0" w:color="auto"/>
            </w:tcBorders>
            <w:shd w:val="clear" w:color="000000" w:fill="BFBFBF"/>
            <w:vAlign w:val="center"/>
            <w:hideMark/>
          </w:tcPr>
          <w:p w14:paraId="0C82D30C" w14:textId="77777777" w:rsidR="008210E6" w:rsidRPr="008210E6" w:rsidRDefault="008210E6" w:rsidP="002C1437">
            <w:pPr>
              <w:rPr>
                <w:rFonts w:cs="Arial"/>
                <w:b/>
                <w:bCs/>
                <w:sz w:val="20"/>
                <w:szCs w:val="20"/>
              </w:rPr>
            </w:pPr>
            <w:r w:rsidRPr="008210E6">
              <w:rPr>
                <w:rFonts w:cs="Arial"/>
                <w:b/>
                <w:bCs/>
                <w:sz w:val="20"/>
                <w:szCs w:val="20"/>
              </w:rPr>
              <w:t xml:space="preserve"> Costo Finale </w:t>
            </w:r>
          </w:p>
        </w:tc>
      </w:tr>
      <w:tr w:rsidR="008210E6" w:rsidRPr="008A35CB" w14:paraId="22CEBDD5" w14:textId="77777777" w:rsidTr="00361211">
        <w:trPr>
          <w:trHeight w:val="1032"/>
        </w:trPr>
        <w:tc>
          <w:tcPr>
            <w:tcW w:w="2563" w:type="dxa"/>
            <w:vMerge w:val="restart"/>
            <w:tcBorders>
              <w:top w:val="nil"/>
              <w:left w:val="single" w:sz="8" w:space="0" w:color="auto"/>
              <w:right w:val="single" w:sz="8" w:space="0" w:color="auto"/>
            </w:tcBorders>
            <w:vAlign w:val="center"/>
            <w:hideMark/>
          </w:tcPr>
          <w:p w14:paraId="605F6F38" w14:textId="77777777" w:rsidR="008210E6" w:rsidRPr="008210E6" w:rsidRDefault="008210E6" w:rsidP="002C1437">
            <w:pPr>
              <w:jc w:val="left"/>
              <w:rPr>
                <w:rFonts w:cs="Arial"/>
                <w:b/>
                <w:bCs/>
                <w:sz w:val="20"/>
                <w:szCs w:val="20"/>
              </w:rPr>
            </w:pPr>
            <w:r w:rsidRPr="008210E6">
              <w:rPr>
                <w:rFonts w:cs="Arial"/>
                <w:b/>
                <w:bCs/>
                <w:sz w:val="20"/>
                <w:szCs w:val="20"/>
              </w:rPr>
              <w:t>Opere provvisionali finalizzate alla delimitazione delle aree di lavoro</w:t>
            </w:r>
            <w:r w:rsidRPr="008210E6">
              <w:t xml:space="preserve"> </w:t>
            </w:r>
          </w:p>
          <w:p w14:paraId="483AAC4E" w14:textId="77777777" w:rsidR="008210E6" w:rsidRPr="008210E6" w:rsidRDefault="008210E6" w:rsidP="002C1437">
            <w:pPr>
              <w:jc w:val="left"/>
              <w:rPr>
                <w:rFonts w:cs="Arial"/>
                <w:b/>
                <w:bCs/>
                <w:sz w:val="20"/>
                <w:szCs w:val="20"/>
              </w:rPr>
            </w:pPr>
          </w:p>
        </w:tc>
        <w:tc>
          <w:tcPr>
            <w:tcW w:w="2179" w:type="dxa"/>
            <w:tcBorders>
              <w:top w:val="nil"/>
              <w:left w:val="nil"/>
              <w:bottom w:val="single" w:sz="4" w:space="0" w:color="auto"/>
              <w:right w:val="single" w:sz="8" w:space="0" w:color="auto"/>
            </w:tcBorders>
            <w:vAlign w:val="center"/>
          </w:tcPr>
          <w:p w14:paraId="0DF11AEF" w14:textId="0D9878CC" w:rsidR="008210E6" w:rsidRPr="008210E6" w:rsidRDefault="008210E6" w:rsidP="002C1437">
            <w:pPr>
              <w:jc w:val="left"/>
              <w:rPr>
                <w:rFonts w:cs="Arial"/>
                <w:sz w:val="20"/>
                <w:szCs w:val="20"/>
              </w:rPr>
            </w:pPr>
            <w:r w:rsidRPr="008210E6">
              <w:rPr>
                <w:rFonts w:cs="Arial"/>
                <w:sz w:val="20"/>
                <w:szCs w:val="20"/>
              </w:rPr>
              <w:t>Nastro segnaletico</w:t>
            </w:r>
          </w:p>
        </w:tc>
        <w:tc>
          <w:tcPr>
            <w:tcW w:w="906" w:type="dxa"/>
            <w:tcBorders>
              <w:top w:val="nil"/>
              <w:left w:val="nil"/>
              <w:bottom w:val="single" w:sz="4" w:space="0" w:color="auto"/>
              <w:right w:val="single" w:sz="8" w:space="0" w:color="auto"/>
            </w:tcBorders>
            <w:vAlign w:val="center"/>
          </w:tcPr>
          <w:p w14:paraId="75A2FA31" w14:textId="4B77C44B" w:rsidR="008210E6" w:rsidRPr="008210E6" w:rsidRDefault="00981D22" w:rsidP="002C1437">
            <w:pPr>
              <w:jc w:val="center"/>
              <w:rPr>
                <w:rFonts w:cs="Arial"/>
                <w:sz w:val="20"/>
                <w:szCs w:val="20"/>
              </w:rPr>
            </w:pPr>
            <w:r>
              <w:rPr>
                <w:rFonts w:cs="Arial"/>
                <w:sz w:val="20"/>
                <w:szCs w:val="20"/>
              </w:rPr>
              <w:t>m</w:t>
            </w:r>
          </w:p>
        </w:tc>
        <w:tc>
          <w:tcPr>
            <w:tcW w:w="902" w:type="dxa"/>
            <w:tcBorders>
              <w:top w:val="nil"/>
              <w:left w:val="nil"/>
              <w:bottom w:val="single" w:sz="4" w:space="0" w:color="auto"/>
              <w:right w:val="single" w:sz="8" w:space="0" w:color="auto"/>
            </w:tcBorders>
            <w:vAlign w:val="center"/>
          </w:tcPr>
          <w:p w14:paraId="086532EC" w14:textId="0BF8473C" w:rsidR="008210E6" w:rsidRPr="008210E6" w:rsidRDefault="00466437" w:rsidP="002C1437">
            <w:pPr>
              <w:jc w:val="center"/>
              <w:rPr>
                <w:rFonts w:cs="Arial"/>
                <w:sz w:val="20"/>
                <w:szCs w:val="20"/>
              </w:rPr>
            </w:pPr>
            <w:r>
              <w:rPr>
                <w:rFonts w:cs="Arial"/>
                <w:sz w:val="20"/>
                <w:szCs w:val="20"/>
              </w:rPr>
              <w:t>2</w:t>
            </w:r>
            <w:r w:rsidR="00712525">
              <w:rPr>
                <w:rFonts w:cs="Arial"/>
                <w:sz w:val="20"/>
                <w:szCs w:val="20"/>
              </w:rPr>
              <w:t>1</w:t>
            </w:r>
            <w:r>
              <w:rPr>
                <w:rFonts w:cs="Arial"/>
                <w:sz w:val="20"/>
                <w:szCs w:val="20"/>
              </w:rPr>
              <w:t>0</w:t>
            </w:r>
          </w:p>
        </w:tc>
        <w:tc>
          <w:tcPr>
            <w:tcW w:w="956" w:type="dxa"/>
            <w:tcBorders>
              <w:top w:val="nil"/>
              <w:left w:val="nil"/>
              <w:bottom w:val="single" w:sz="4" w:space="0" w:color="auto"/>
              <w:right w:val="single" w:sz="8" w:space="0" w:color="auto"/>
            </w:tcBorders>
            <w:vAlign w:val="center"/>
          </w:tcPr>
          <w:p w14:paraId="2D5F4ACC" w14:textId="28808137" w:rsidR="008210E6" w:rsidRPr="008210E6" w:rsidRDefault="002F7A72" w:rsidP="002C1437">
            <w:pPr>
              <w:jc w:val="center"/>
              <w:rPr>
                <w:rFonts w:cs="Arial"/>
                <w:sz w:val="20"/>
                <w:szCs w:val="20"/>
              </w:rPr>
            </w:pPr>
            <w:r>
              <w:rPr>
                <w:rFonts w:cs="Arial"/>
                <w:sz w:val="20"/>
                <w:szCs w:val="20"/>
              </w:rPr>
              <w:t>0,</w:t>
            </w:r>
            <w:r w:rsidR="00466437">
              <w:rPr>
                <w:rFonts w:cs="Arial"/>
                <w:sz w:val="20"/>
                <w:szCs w:val="20"/>
              </w:rPr>
              <w:t>5</w:t>
            </w:r>
            <w:r>
              <w:rPr>
                <w:rFonts w:cs="Arial"/>
                <w:sz w:val="20"/>
                <w:szCs w:val="20"/>
              </w:rPr>
              <w:t>0</w:t>
            </w:r>
          </w:p>
        </w:tc>
        <w:tc>
          <w:tcPr>
            <w:tcW w:w="1307" w:type="dxa"/>
            <w:tcBorders>
              <w:top w:val="nil"/>
              <w:left w:val="nil"/>
              <w:bottom w:val="single" w:sz="4" w:space="0" w:color="auto"/>
              <w:right w:val="single" w:sz="8" w:space="0" w:color="auto"/>
            </w:tcBorders>
            <w:vAlign w:val="center"/>
          </w:tcPr>
          <w:p w14:paraId="3BC53D64" w14:textId="5471486C" w:rsidR="008210E6" w:rsidRPr="008210E6" w:rsidRDefault="00466437" w:rsidP="002C1437">
            <w:pPr>
              <w:jc w:val="center"/>
              <w:rPr>
                <w:rFonts w:cs="Arial"/>
                <w:sz w:val="20"/>
                <w:szCs w:val="20"/>
              </w:rPr>
            </w:pPr>
            <w:r>
              <w:rPr>
                <w:rFonts w:cs="Arial"/>
                <w:sz w:val="20"/>
                <w:szCs w:val="20"/>
              </w:rPr>
              <w:t>10</w:t>
            </w:r>
            <w:r w:rsidR="00712525">
              <w:rPr>
                <w:rFonts w:cs="Arial"/>
                <w:sz w:val="20"/>
                <w:szCs w:val="20"/>
              </w:rPr>
              <w:t>5</w:t>
            </w:r>
            <w:r>
              <w:rPr>
                <w:rFonts w:cs="Arial"/>
                <w:sz w:val="20"/>
                <w:szCs w:val="20"/>
              </w:rPr>
              <w:t>,00 €</w:t>
            </w:r>
          </w:p>
        </w:tc>
      </w:tr>
      <w:tr w:rsidR="008210E6" w:rsidRPr="008A35CB" w14:paraId="604E9BF5" w14:textId="77777777" w:rsidTr="00361211">
        <w:trPr>
          <w:trHeight w:val="949"/>
        </w:trPr>
        <w:tc>
          <w:tcPr>
            <w:tcW w:w="2563" w:type="dxa"/>
            <w:vMerge/>
            <w:tcBorders>
              <w:top w:val="nil"/>
              <w:left w:val="single" w:sz="8" w:space="0" w:color="auto"/>
              <w:right w:val="single" w:sz="8" w:space="0" w:color="auto"/>
            </w:tcBorders>
            <w:vAlign w:val="center"/>
          </w:tcPr>
          <w:p w14:paraId="70555C88" w14:textId="77777777" w:rsidR="008210E6" w:rsidRPr="008210E6" w:rsidRDefault="008210E6" w:rsidP="002C1437">
            <w:pPr>
              <w:jc w:val="left"/>
              <w:rPr>
                <w:rFonts w:cs="Arial"/>
                <w:b/>
                <w:bCs/>
                <w:sz w:val="20"/>
                <w:szCs w:val="20"/>
              </w:rPr>
            </w:pPr>
          </w:p>
        </w:tc>
        <w:tc>
          <w:tcPr>
            <w:tcW w:w="2179" w:type="dxa"/>
            <w:tcBorders>
              <w:top w:val="single" w:sz="4" w:space="0" w:color="auto"/>
              <w:left w:val="nil"/>
              <w:bottom w:val="single" w:sz="8" w:space="0" w:color="auto"/>
              <w:right w:val="single" w:sz="8" w:space="0" w:color="auto"/>
            </w:tcBorders>
            <w:vAlign w:val="center"/>
          </w:tcPr>
          <w:p w14:paraId="15CBCA8A" w14:textId="01288C8F" w:rsidR="008210E6" w:rsidRPr="008210E6" w:rsidRDefault="006B7CF1" w:rsidP="002C1437">
            <w:pPr>
              <w:jc w:val="left"/>
              <w:rPr>
                <w:rFonts w:cs="Arial"/>
                <w:sz w:val="20"/>
                <w:szCs w:val="20"/>
              </w:rPr>
            </w:pPr>
            <w:r>
              <w:rPr>
                <w:rFonts w:cs="Arial"/>
                <w:sz w:val="20"/>
                <w:szCs w:val="20"/>
              </w:rPr>
              <w:t>Cartelli segnaletici</w:t>
            </w:r>
          </w:p>
        </w:tc>
        <w:tc>
          <w:tcPr>
            <w:tcW w:w="906" w:type="dxa"/>
            <w:tcBorders>
              <w:top w:val="single" w:sz="4" w:space="0" w:color="auto"/>
              <w:left w:val="nil"/>
              <w:bottom w:val="single" w:sz="8" w:space="0" w:color="auto"/>
              <w:right w:val="single" w:sz="8" w:space="0" w:color="auto"/>
            </w:tcBorders>
            <w:vAlign w:val="center"/>
          </w:tcPr>
          <w:p w14:paraId="4625D0CC" w14:textId="78D6EFCA" w:rsidR="008210E6" w:rsidRPr="008210E6" w:rsidRDefault="002F7A72" w:rsidP="002C1437">
            <w:pPr>
              <w:jc w:val="center"/>
              <w:rPr>
                <w:rFonts w:cs="Arial"/>
                <w:sz w:val="20"/>
                <w:szCs w:val="20"/>
              </w:rPr>
            </w:pPr>
            <w:r>
              <w:rPr>
                <w:rFonts w:cs="Arial"/>
                <w:sz w:val="20"/>
                <w:szCs w:val="20"/>
              </w:rPr>
              <w:t>cad</w:t>
            </w:r>
          </w:p>
        </w:tc>
        <w:tc>
          <w:tcPr>
            <w:tcW w:w="902" w:type="dxa"/>
            <w:tcBorders>
              <w:top w:val="single" w:sz="4" w:space="0" w:color="auto"/>
              <w:left w:val="nil"/>
              <w:bottom w:val="single" w:sz="8" w:space="0" w:color="auto"/>
              <w:right w:val="single" w:sz="8" w:space="0" w:color="auto"/>
            </w:tcBorders>
            <w:vAlign w:val="center"/>
          </w:tcPr>
          <w:p w14:paraId="33C7F295" w14:textId="5465296D" w:rsidR="008210E6" w:rsidRPr="008210E6" w:rsidRDefault="00466437" w:rsidP="002C1437">
            <w:pPr>
              <w:jc w:val="center"/>
              <w:rPr>
                <w:rFonts w:cs="Arial"/>
                <w:sz w:val="20"/>
                <w:szCs w:val="20"/>
              </w:rPr>
            </w:pPr>
            <w:r>
              <w:rPr>
                <w:rFonts w:cs="Arial"/>
                <w:sz w:val="20"/>
                <w:szCs w:val="20"/>
              </w:rPr>
              <w:t>150</w:t>
            </w:r>
          </w:p>
        </w:tc>
        <w:tc>
          <w:tcPr>
            <w:tcW w:w="956" w:type="dxa"/>
            <w:tcBorders>
              <w:top w:val="single" w:sz="4" w:space="0" w:color="auto"/>
              <w:left w:val="nil"/>
              <w:bottom w:val="single" w:sz="8" w:space="0" w:color="auto"/>
              <w:right w:val="single" w:sz="8" w:space="0" w:color="auto"/>
            </w:tcBorders>
            <w:vAlign w:val="center"/>
          </w:tcPr>
          <w:p w14:paraId="18B21B1E" w14:textId="1F0C0B83" w:rsidR="008210E6" w:rsidRPr="008210E6" w:rsidRDefault="009E43C1" w:rsidP="002C1437">
            <w:pPr>
              <w:jc w:val="center"/>
              <w:rPr>
                <w:rFonts w:cs="Arial"/>
                <w:sz w:val="20"/>
                <w:szCs w:val="20"/>
              </w:rPr>
            </w:pPr>
            <w:r>
              <w:rPr>
                <w:rFonts w:cs="Arial"/>
                <w:sz w:val="20"/>
                <w:szCs w:val="20"/>
              </w:rPr>
              <w:t>2</w:t>
            </w:r>
            <w:r w:rsidR="00EF0161">
              <w:rPr>
                <w:rFonts w:cs="Arial"/>
                <w:sz w:val="20"/>
                <w:szCs w:val="20"/>
              </w:rPr>
              <w:t>,</w:t>
            </w:r>
            <w:r w:rsidR="00466437">
              <w:rPr>
                <w:rFonts w:cs="Arial"/>
                <w:sz w:val="20"/>
                <w:szCs w:val="20"/>
              </w:rPr>
              <w:t>5</w:t>
            </w:r>
            <w:r w:rsidR="00EF0161">
              <w:rPr>
                <w:rFonts w:cs="Arial"/>
                <w:sz w:val="20"/>
                <w:szCs w:val="20"/>
              </w:rPr>
              <w:t>0</w:t>
            </w:r>
          </w:p>
        </w:tc>
        <w:tc>
          <w:tcPr>
            <w:tcW w:w="1307" w:type="dxa"/>
            <w:tcBorders>
              <w:top w:val="single" w:sz="4" w:space="0" w:color="auto"/>
              <w:left w:val="nil"/>
              <w:bottom w:val="single" w:sz="8" w:space="0" w:color="auto"/>
              <w:right w:val="single" w:sz="8" w:space="0" w:color="auto"/>
            </w:tcBorders>
            <w:vAlign w:val="center"/>
          </w:tcPr>
          <w:p w14:paraId="03C71157" w14:textId="1328D67E" w:rsidR="008210E6" w:rsidRPr="008210E6" w:rsidRDefault="00466437" w:rsidP="002C1437">
            <w:pPr>
              <w:jc w:val="center"/>
              <w:rPr>
                <w:rFonts w:cs="Arial"/>
                <w:sz w:val="20"/>
                <w:szCs w:val="20"/>
              </w:rPr>
            </w:pPr>
            <w:r>
              <w:rPr>
                <w:rFonts w:cs="Arial"/>
                <w:sz w:val="20"/>
                <w:szCs w:val="20"/>
              </w:rPr>
              <w:t>375</w:t>
            </w:r>
            <w:r w:rsidR="00EF0161">
              <w:rPr>
                <w:rFonts w:cs="Arial"/>
                <w:sz w:val="20"/>
                <w:szCs w:val="20"/>
              </w:rPr>
              <w:t>,00</w:t>
            </w:r>
            <w:r>
              <w:rPr>
                <w:rFonts w:cs="Arial"/>
                <w:sz w:val="20"/>
                <w:szCs w:val="20"/>
              </w:rPr>
              <w:t xml:space="preserve"> €</w:t>
            </w:r>
          </w:p>
        </w:tc>
      </w:tr>
      <w:tr w:rsidR="008210E6" w:rsidRPr="008A35CB" w14:paraId="1C04CFD8" w14:textId="77777777" w:rsidTr="00361211">
        <w:trPr>
          <w:trHeight w:val="1290"/>
        </w:trPr>
        <w:tc>
          <w:tcPr>
            <w:tcW w:w="2563" w:type="dxa"/>
            <w:tcBorders>
              <w:top w:val="single" w:sz="4" w:space="0" w:color="auto"/>
              <w:left w:val="single" w:sz="8" w:space="0" w:color="auto"/>
              <w:right w:val="single" w:sz="8" w:space="0" w:color="auto"/>
            </w:tcBorders>
            <w:vAlign w:val="center"/>
            <w:hideMark/>
          </w:tcPr>
          <w:p w14:paraId="595C0EF4" w14:textId="77777777" w:rsidR="008210E6" w:rsidRPr="008210E6" w:rsidRDefault="008210E6" w:rsidP="002C1437">
            <w:pPr>
              <w:pStyle w:val="Nessunaspaziatura"/>
              <w:rPr>
                <w:b/>
                <w:bCs/>
              </w:rPr>
            </w:pPr>
            <w:r w:rsidRPr="008210E6">
              <w:rPr>
                <w:b/>
                <w:bCs/>
                <w:sz w:val="20"/>
                <w:szCs w:val="22"/>
              </w:rPr>
              <w:lastRenderedPageBreak/>
              <w:t>Mezzi e servizi DPC o DPI</w:t>
            </w:r>
          </w:p>
        </w:tc>
        <w:tc>
          <w:tcPr>
            <w:tcW w:w="2179" w:type="dxa"/>
            <w:tcBorders>
              <w:top w:val="nil"/>
              <w:left w:val="nil"/>
              <w:bottom w:val="single" w:sz="8" w:space="0" w:color="auto"/>
              <w:right w:val="single" w:sz="8" w:space="0" w:color="auto"/>
            </w:tcBorders>
            <w:vAlign w:val="center"/>
          </w:tcPr>
          <w:p w14:paraId="3BB6861A" w14:textId="4179888B" w:rsidR="008210E6" w:rsidRPr="008210E6" w:rsidRDefault="008210E6" w:rsidP="002C1437">
            <w:pPr>
              <w:jc w:val="left"/>
              <w:rPr>
                <w:rFonts w:cs="Arial"/>
                <w:sz w:val="20"/>
                <w:szCs w:val="20"/>
              </w:rPr>
            </w:pPr>
            <w:r w:rsidRPr="008210E6">
              <w:rPr>
                <w:rFonts w:cs="Arial"/>
                <w:sz w:val="20"/>
                <w:szCs w:val="20"/>
              </w:rPr>
              <w:t>Sensori gas</w:t>
            </w:r>
            <w:r w:rsidR="009E43C1">
              <w:rPr>
                <w:rFonts w:cs="Arial"/>
                <w:sz w:val="20"/>
                <w:szCs w:val="20"/>
              </w:rPr>
              <w:t xml:space="preserve"> (verifica e m</w:t>
            </w:r>
            <w:r w:rsidR="00B7082C">
              <w:rPr>
                <w:rFonts w:cs="Arial"/>
                <w:sz w:val="20"/>
                <w:szCs w:val="20"/>
              </w:rPr>
              <w:t>a</w:t>
            </w:r>
            <w:r w:rsidR="009E43C1">
              <w:rPr>
                <w:rFonts w:cs="Arial"/>
                <w:sz w:val="20"/>
                <w:szCs w:val="20"/>
              </w:rPr>
              <w:t>nutenzione)</w:t>
            </w:r>
          </w:p>
        </w:tc>
        <w:tc>
          <w:tcPr>
            <w:tcW w:w="906" w:type="dxa"/>
            <w:tcBorders>
              <w:top w:val="nil"/>
              <w:left w:val="nil"/>
              <w:bottom w:val="single" w:sz="8" w:space="0" w:color="auto"/>
              <w:right w:val="single" w:sz="8" w:space="0" w:color="auto"/>
            </w:tcBorders>
            <w:vAlign w:val="center"/>
          </w:tcPr>
          <w:p w14:paraId="644356A7" w14:textId="39FE44CD" w:rsidR="008210E6" w:rsidRPr="008210E6" w:rsidRDefault="009E43C1" w:rsidP="002C1437">
            <w:pPr>
              <w:jc w:val="center"/>
              <w:rPr>
                <w:rFonts w:cs="Arial"/>
                <w:sz w:val="20"/>
                <w:szCs w:val="20"/>
              </w:rPr>
            </w:pPr>
            <w:r>
              <w:rPr>
                <w:rFonts w:cs="Arial"/>
                <w:sz w:val="20"/>
                <w:szCs w:val="20"/>
              </w:rPr>
              <w:t>cad</w:t>
            </w:r>
          </w:p>
        </w:tc>
        <w:tc>
          <w:tcPr>
            <w:tcW w:w="902" w:type="dxa"/>
            <w:tcBorders>
              <w:top w:val="nil"/>
              <w:left w:val="nil"/>
              <w:bottom w:val="single" w:sz="8" w:space="0" w:color="auto"/>
              <w:right w:val="single" w:sz="8" w:space="0" w:color="auto"/>
            </w:tcBorders>
            <w:vAlign w:val="center"/>
          </w:tcPr>
          <w:p w14:paraId="06604240" w14:textId="6AA244F6" w:rsidR="008210E6" w:rsidRPr="008210E6" w:rsidRDefault="009E43C1" w:rsidP="002C1437">
            <w:pPr>
              <w:jc w:val="center"/>
              <w:rPr>
                <w:rFonts w:cs="Arial"/>
                <w:sz w:val="20"/>
                <w:szCs w:val="20"/>
              </w:rPr>
            </w:pPr>
            <w:r>
              <w:rPr>
                <w:rFonts w:cs="Arial"/>
                <w:sz w:val="20"/>
                <w:szCs w:val="20"/>
              </w:rPr>
              <w:t>2</w:t>
            </w:r>
          </w:p>
        </w:tc>
        <w:tc>
          <w:tcPr>
            <w:tcW w:w="956" w:type="dxa"/>
            <w:tcBorders>
              <w:top w:val="nil"/>
              <w:left w:val="nil"/>
              <w:bottom w:val="single" w:sz="8" w:space="0" w:color="auto"/>
              <w:right w:val="single" w:sz="8" w:space="0" w:color="auto"/>
            </w:tcBorders>
            <w:vAlign w:val="center"/>
          </w:tcPr>
          <w:p w14:paraId="35DA5536" w14:textId="6EA0D99F" w:rsidR="008210E6" w:rsidRPr="008210E6" w:rsidRDefault="00466437" w:rsidP="002C1437">
            <w:pPr>
              <w:jc w:val="center"/>
              <w:rPr>
                <w:rFonts w:cs="Arial"/>
                <w:sz w:val="20"/>
                <w:szCs w:val="20"/>
              </w:rPr>
            </w:pPr>
            <w:r>
              <w:rPr>
                <w:rFonts w:cs="Arial"/>
                <w:sz w:val="20"/>
                <w:szCs w:val="20"/>
              </w:rPr>
              <w:t>6</w:t>
            </w:r>
            <w:r w:rsidR="009E43C1">
              <w:rPr>
                <w:rFonts w:cs="Arial"/>
                <w:sz w:val="20"/>
                <w:szCs w:val="20"/>
              </w:rPr>
              <w:t>0</w:t>
            </w:r>
            <w:r w:rsidR="00EF0161">
              <w:rPr>
                <w:rFonts w:cs="Arial"/>
                <w:sz w:val="20"/>
                <w:szCs w:val="20"/>
              </w:rPr>
              <w:t>,00</w:t>
            </w:r>
          </w:p>
        </w:tc>
        <w:tc>
          <w:tcPr>
            <w:tcW w:w="1307" w:type="dxa"/>
            <w:tcBorders>
              <w:top w:val="nil"/>
              <w:left w:val="nil"/>
              <w:bottom w:val="single" w:sz="8" w:space="0" w:color="auto"/>
              <w:right w:val="single" w:sz="8" w:space="0" w:color="auto"/>
            </w:tcBorders>
            <w:vAlign w:val="center"/>
          </w:tcPr>
          <w:p w14:paraId="1403C8CB" w14:textId="3CB77178" w:rsidR="008210E6" w:rsidRPr="008210E6" w:rsidRDefault="00466437" w:rsidP="002C1437">
            <w:pPr>
              <w:jc w:val="center"/>
              <w:rPr>
                <w:rFonts w:cs="Arial"/>
                <w:sz w:val="20"/>
                <w:szCs w:val="20"/>
              </w:rPr>
            </w:pPr>
            <w:r>
              <w:rPr>
                <w:rFonts w:cs="Arial"/>
                <w:sz w:val="20"/>
                <w:szCs w:val="20"/>
              </w:rPr>
              <w:t>12</w:t>
            </w:r>
            <w:r w:rsidR="00EF0161">
              <w:rPr>
                <w:rFonts w:cs="Arial"/>
                <w:sz w:val="20"/>
                <w:szCs w:val="20"/>
              </w:rPr>
              <w:t>0,00</w:t>
            </w:r>
            <w:r>
              <w:rPr>
                <w:rFonts w:cs="Arial"/>
                <w:sz w:val="20"/>
                <w:szCs w:val="20"/>
              </w:rPr>
              <w:t xml:space="preserve"> €</w:t>
            </w:r>
          </w:p>
        </w:tc>
      </w:tr>
      <w:tr w:rsidR="008210E6" w:rsidRPr="008A35CB" w14:paraId="2B0F1E13" w14:textId="77777777" w:rsidTr="00361211">
        <w:trPr>
          <w:trHeight w:val="780"/>
        </w:trPr>
        <w:tc>
          <w:tcPr>
            <w:tcW w:w="2563" w:type="dxa"/>
            <w:tcBorders>
              <w:top w:val="single" w:sz="8" w:space="0" w:color="auto"/>
              <w:left w:val="single" w:sz="8" w:space="0" w:color="auto"/>
              <w:bottom w:val="nil"/>
              <w:right w:val="single" w:sz="8" w:space="0" w:color="auto"/>
            </w:tcBorders>
            <w:vAlign w:val="center"/>
          </w:tcPr>
          <w:p w14:paraId="61BFC9DF" w14:textId="06BC42AD" w:rsidR="008210E6" w:rsidRPr="008210E6" w:rsidRDefault="008210E6" w:rsidP="00147B35">
            <w:pPr>
              <w:rPr>
                <w:rFonts w:cs="Arial"/>
                <w:b/>
                <w:bCs/>
                <w:sz w:val="20"/>
                <w:szCs w:val="20"/>
              </w:rPr>
            </w:pPr>
            <w:r w:rsidRPr="008210E6">
              <w:rPr>
                <w:rFonts w:cs="Arial"/>
                <w:b/>
                <w:bCs/>
                <w:sz w:val="20"/>
                <w:szCs w:val="20"/>
              </w:rPr>
              <w:t xml:space="preserve">Procedure di sicurezza </w:t>
            </w:r>
            <w:proofErr w:type="gramStart"/>
            <w:r w:rsidRPr="008210E6">
              <w:rPr>
                <w:rFonts w:cs="Arial"/>
                <w:b/>
                <w:bCs/>
                <w:sz w:val="20"/>
                <w:szCs w:val="20"/>
              </w:rPr>
              <w:t>e  informazione</w:t>
            </w:r>
            <w:proofErr w:type="gramEnd"/>
            <w:r w:rsidRPr="008210E6">
              <w:rPr>
                <w:rFonts w:cs="Arial"/>
                <w:b/>
                <w:bCs/>
                <w:sz w:val="20"/>
                <w:szCs w:val="20"/>
              </w:rPr>
              <w:t xml:space="preserve"> </w:t>
            </w:r>
          </w:p>
        </w:tc>
        <w:tc>
          <w:tcPr>
            <w:tcW w:w="2179" w:type="dxa"/>
            <w:tcBorders>
              <w:top w:val="nil"/>
              <w:left w:val="nil"/>
              <w:bottom w:val="single" w:sz="8" w:space="0" w:color="auto"/>
              <w:right w:val="single" w:sz="8" w:space="0" w:color="auto"/>
            </w:tcBorders>
            <w:vAlign w:val="center"/>
          </w:tcPr>
          <w:p w14:paraId="15B049A1" w14:textId="1AA8E5E4" w:rsidR="008210E6" w:rsidRPr="008210E6" w:rsidRDefault="008210E6" w:rsidP="00147B35">
            <w:pPr>
              <w:jc w:val="left"/>
              <w:rPr>
                <w:rFonts w:cs="Arial"/>
                <w:sz w:val="20"/>
                <w:szCs w:val="20"/>
              </w:rPr>
            </w:pPr>
            <w:r w:rsidRPr="008210E6">
              <w:rPr>
                <w:rFonts w:cs="Arial"/>
                <w:sz w:val="20"/>
                <w:szCs w:val="20"/>
              </w:rPr>
              <w:t>Procedure e informativa per l’accesso in sicurezza alle zone di lavoro/permessi di lavoro</w:t>
            </w:r>
          </w:p>
        </w:tc>
        <w:tc>
          <w:tcPr>
            <w:tcW w:w="906" w:type="dxa"/>
            <w:tcBorders>
              <w:top w:val="nil"/>
              <w:left w:val="nil"/>
              <w:bottom w:val="single" w:sz="8" w:space="0" w:color="auto"/>
              <w:right w:val="single" w:sz="8" w:space="0" w:color="auto"/>
            </w:tcBorders>
            <w:vAlign w:val="center"/>
          </w:tcPr>
          <w:p w14:paraId="27056242" w14:textId="282DD5AE" w:rsidR="008210E6" w:rsidRPr="008210E6" w:rsidRDefault="00B7082C" w:rsidP="00147B35">
            <w:pPr>
              <w:jc w:val="center"/>
              <w:rPr>
                <w:rFonts w:cs="Arial"/>
                <w:sz w:val="20"/>
                <w:szCs w:val="20"/>
              </w:rPr>
            </w:pPr>
            <w:r>
              <w:rPr>
                <w:rFonts w:cs="Arial"/>
                <w:sz w:val="20"/>
                <w:szCs w:val="20"/>
              </w:rPr>
              <w:t>ora</w:t>
            </w:r>
          </w:p>
        </w:tc>
        <w:tc>
          <w:tcPr>
            <w:tcW w:w="902" w:type="dxa"/>
            <w:tcBorders>
              <w:top w:val="nil"/>
              <w:left w:val="nil"/>
              <w:bottom w:val="single" w:sz="8" w:space="0" w:color="auto"/>
              <w:right w:val="single" w:sz="8" w:space="0" w:color="auto"/>
            </w:tcBorders>
            <w:vAlign w:val="center"/>
          </w:tcPr>
          <w:p w14:paraId="14973D5E" w14:textId="3ACCDC1E" w:rsidR="008210E6" w:rsidRPr="008210E6" w:rsidRDefault="00466437" w:rsidP="00147B35">
            <w:pPr>
              <w:jc w:val="center"/>
              <w:rPr>
                <w:rFonts w:cs="Arial"/>
                <w:sz w:val="20"/>
                <w:szCs w:val="20"/>
              </w:rPr>
            </w:pPr>
            <w:r>
              <w:rPr>
                <w:rFonts w:cs="Arial"/>
                <w:sz w:val="20"/>
                <w:szCs w:val="20"/>
              </w:rPr>
              <w:t>40</w:t>
            </w:r>
          </w:p>
        </w:tc>
        <w:tc>
          <w:tcPr>
            <w:tcW w:w="956" w:type="dxa"/>
            <w:tcBorders>
              <w:top w:val="nil"/>
              <w:left w:val="nil"/>
              <w:bottom w:val="single" w:sz="8" w:space="0" w:color="auto"/>
              <w:right w:val="single" w:sz="8" w:space="0" w:color="auto"/>
            </w:tcBorders>
            <w:vAlign w:val="center"/>
          </w:tcPr>
          <w:p w14:paraId="091A0C41" w14:textId="5EF26614" w:rsidR="008210E6" w:rsidRPr="008210E6" w:rsidRDefault="00466437" w:rsidP="00147B35">
            <w:pPr>
              <w:jc w:val="center"/>
              <w:rPr>
                <w:rFonts w:cs="Arial"/>
                <w:sz w:val="20"/>
                <w:szCs w:val="20"/>
              </w:rPr>
            </w:pPr>
            <w:r>
              <w:rPr>
                <w:rFonts w:cs="Arial"/>
                <w:sz w:val="20"/>
                <w:szCs w:val="20"/>
              </w:rPr>
              <w:t>55</w:t>
            </w:r>
            <w:r w:rsidR="00EF0161">
              <w:rPr>
                <w:rFonts w:cs="Arial"/>
                <w:sz w:val="20"/>
                <w:szCs w:val="20"/>
              </w:rPr>
              <w:t>,00</w:t>
            </w:r>
          </w:p>
        </w:tc>
        <w:tc>
          <w:tcPr>
            <w:tcW w:w="1307" w:type="dxa"/>
            <w:tcBorders>
              <w:top w:val="nil"/>
              <w:left w:val="nil"/>
              <w:bottom w:val="single" w:sz="8" w:space="0" w:color="auto"/>
              <w:right w:val="single" w:sz="8" w:space="0" w:color="auto"/>
            </w:tcBorders>
            <w:vAlign w:val="center"/>
          </w:tcPr>
          <w:p w14:paraId="4754C991" w14:textId="49EE7703" w:rsidR="008210E6" w:rsidRPr="008210E6" w:rsidRDefault="00466437" w:rsidP="00147B35">
            <w:pPr>
              <w:jc w:val="center"/>
              <w:rPr>
                <w:rFonts w:cs="Arial"/>
                <w:sz w:val="20"/>
                <w:szCs w:val="20"/>
              </w:rPr>
            </w:pPr>
            <w:r>
              <w:rPr>
                <w:rFonts w:cs="Arial"/>
                <w:sz w:val="20"/>
                <w:szCs w:val="20"/>
              </w:rPr>
              <w:t>2200</w:t>
            </w:r>
            <w:r w:rsidR="002D755F">
              <w:rPr>
                <w:rFonts w:cs="Arial"/>
                <w:sz w:val="20"/>
                <w:szCs w:val="20"/>
              </w:rPr>
              <w:t>,00</w:t>
            </w:r>
            <w:r>
              <w:rPr>
                <w:rFonts w:cs="Arial"/>
                <w:sz w:val="20"/>
                <w:szCs w:val="20"/>
              </w:rPr>
              <w:t xml:space="preserve"> €</w:t>
            </w:r>
          </w:p>
        </w:tc>
      </w:tr>
      <w:tr w:rsidR="00466437" w:rsidRPr="008A35CB" w14:paraId="11A5391A" w14:textId="77777777" w:rsidTr="00361211">
        <w:trPr>
          <w:trHeight w:val="780"/>
        </w:trPr>
        <w:tc>
          <w:tcPr>
            <w:tcW w:w="2563" w:type="dxa"/>
            <w:tcBorders>
              <w:top w:val="single" w:sz="8" w:space="0" w:color="auto"/>
              <w:left w:val="single" w:sz="8" w:space="0" w:color="auto"/>
              <w:bottom w:val="nil"/>
              <w:right w:val="single" w:sz="8" w:space="0" w:color="auto"/>
            </w:tcBorders>
            <w:vAlign w:val="center"/>
          </w:tcPr>
          <w:p w14:paraId="7438562E" w14:textId="08AC32E8" w:rsidR="00466437" w:rsidRPr="00F963F4" w:rsidRDefault="00466437" w:rsidP="00466437">
            <w:pPr>
              <w:rPr>
                <w:rFonts w:cs="Arial"/>
                <w:b/>
                <w:bCs/>
                <w:sz w:val="20"/>
                <w:szCs w:val="20"/>
              </w:rPr>
            </w:pPr>
            <w:r w:rsidRPr="00F963F4">
              <w:rPr>
                <w:rFonts w:cs="Arial"/>
                <w:b/>
                <w:bCs/>
                <w:sz w:val="20"/>
                <w:szCs w:val="20"/>
              </w:rPr>
              <w:t>Messa in sicurezza delle cappe e delle zone di lavoro</w:t>
            </w:r>
          </w:p>
        </w:tc>
        <w:tc>
          <w:tcPr>
            <w:tcW w:w="2179" w:type="dxa"/>
            <w:tcBorders>
              <w:top w:val="nil"/>
              <w:left w:val="nil"/>
              <w:bottom w:val="single" w:sz="8" w:space="0" w:color="auto"/>
              <w:right w:val="single" w:sz="8" w:space="0" w:color="auto"/>
            </w:tcBorders>
            <w:vAlign w:val="center"/>
          </w:tcPr>
          <w:p w14:paraId="304F1474" w14:textId="3E9D5A38" w:rsidR="00466437" w:rsidRPr="008210E6" w:rsidRDefault="00466437" w:rsidP="00466437">
            <w:pPr>
              <w:jc w:val="left"/>
              <w:rPr>
                <w:rFonts w:cs="Arial"/>
                <w:sz w:val="20"/>
                <w:szCs w:val="20"/>
              </w:rPr>
            </w:pPr>
            <w:r>
              <w:rPr>
                <w:rFonts w:cs="Arial"/>
                <w:sz w:val="20"/>
                <w:szCs w:val="20"/>
              </w:rPr>
              <w:t>Fermo attività, rimozione apparecchiature e sostanze pericolose</w:t>
            </w:r>
          </w:p>
        </w:tc>
        <w:tc>
          <w:tcPr>
            <w:tcW w:w="906" w:type="dxa"/>
            <w:tcBorders>
              <w:top w:val="nil"/>
              <w:left w:val="nil"/>
              <w:bottom w:val="single" w:sz="8" w:space="0" w:color="auto"/>
              <w:right w:val="single" w:sz="8" w:space="0" w:color="auto"/>
            </w:tcBorders>
            <w:vAlign w:val="center"/>
          </w:tcPr>
          <w:p w14:paraId="64D075CA" w14:textId="544FF64E" w:rsidR="00466437" w:rsidRPr="008210E6" w:rsidRDefault="00466437" w:rsidP="00466437">
            <w:pPr>
              <w:jc w:val="center"/>
              <w:rPr>
                <w:rFonts w:cs="Arial"/>
                <w:sz w:val="20"/>
                <w:szCs w:val="20"/>
              </w:rPr>
            </w:pPr>
            <w:r>
              <w:rPr>
                <w:rFonts w:cs="Arial"/>
                <w:sz w:val="20"/>
                <w:szCs w:val="20"/>
              </w:rPr>
              <w:t>ora</w:t>
            </w:r>
          </w:p>
        </w:tc>
        <w:tc>
          <w:tcPr>
            <w:tcW w:w="902" w:type="dxa"/>
            <w:tcBorders>
              <w:top w:val="nil"/>
              <w:left w:val="nil"/>
              <w:bottom w:val="single" w:sz="8" w:space="0" w:color="auto"/>
              <w:right w:val="single" w:sz="8" w:space="0" w:color="auto"/>
            </w:tcBorders>
            <w:vAlign w:val="center"/>
          </w:tcPr>
          <w:p w14:paraId="2C43A372" w14:textId="64702754" w:rsidR="00466437" w:rsidRPr="008210E6" w:rsidRDefault="00466437" w:rsidP="00466437">
            <w:pPr>
              <w:jc w:val="center"/>
              <w:rPr>
                <w:rFonts w:cs="Arial"/>
                <w:sz w:val="20"/>
                <w:szCs w:val="20"/>
              </w:rPr>
            </w:pPr>
            <w:r>
              <w:rPr>
                <w:rFonts w:cs="Arial"/>
                <w:sz w:val="20"/>
                <w:szCs w:val="20"/>
              </w:rPr>
              <w:t>40</w:t>
            </w:r>
          </w:p>
        </w:tc>
        <w:tc>
          <w:tcPr>
            <w:tcW w:w="956" w:type="dxa"/>
            <w:tcBorders>
              <w:top w:val="nil"/>
              <w:left w:val="nil"/>
              <w:bottom w:val="single" w:sz="8" w:space="0" w:color="auto"/>
              <w:right w:val="single" w:sz="8" w:space="0" w:color="auto"/>
            </w:tcBorders>
            <w:vAlign w:val="center"/>
          </w:tcPr>
          <w:p w14:paraId="39E216D2" w14:textId="125DE41C" w:rsidR="00466437" w:rsidRPr="008210E6" w:rsidRDefault="00466437" w:rsidP="00466437">
            <w:pPr>
              <w:jc w:val="center"/>
              <w:rPr>
                <w:rFonts w:cs="Arial"/>
                <w:sz w:val="20"/>
                <w:szCs w:val="20"/>
              </w:rPr>
            </w:pPr>
            <w:r>
              <w:rPr>
                <w:rFonts w:cs="Arial"/>
                <w:sz w:val="20"/>
                <w:szCs w:val="20"/>
              </w:rPr>
              <w:t>55,00</w:t>
            </w:r>
          </w:p>
        </w:tc>
        <w:tc>
          <w:tcPr>
            <w:tcW w:w="1307" w:type="dxa"/>
            <w:tcBorders>
              <w:top w:val="nil"/>
              <w:left w:val="nil"/>
              <w:bottom w:val="single" w:sz="8" w:space="0" w:color="auto"/>
              <w:right w:val="single" w:sz="8" w:space="0" w:color="auto"/>
            </w:tcBorders>
            <w:vAlign w:val="center"/>
          </w:tcPr>
          <w:p w14:paraId="319237ED" w14:textId="4D29B2B3" w:rsidR="00466437" w:rsidRPr="008210E6" w:rsidRDefault="00466437" w:rsidP="00466437">
            <w:pPr>
              <w:jc w:val="center"/>
              <w:rPr>
                <w:rFonts w:cs="Arial"/>
                <w:sz w:val="20"/>
                <w:szCs w:val="20"/>
              </w:rPr>
            </w:pPr>
            <w:r>
              <w:rPr>
                <w:rFonts w:cs="Arial"/>
                <w:sz w:val="20"/>
                <w:szCs w:val="20"/>
              </w:rPr>
              <w:t>2200,00 €</w:t>
            </w:r>
          </w:p>
        </w:tc>
      </w:tr>
      <w:tr w:rsidR="008210E6" w:rsidRPr="008A35CB" w14:paraId="014AC54A" w14:textId="77777777" w:rsidTr="00361211">
        <w:trPr>
          <w:trHeight w:val="780"/>
        </w:trPr>
        <w:tc>
          <w:tcPr>
            <w:tcW w:w="2563" w:type="dxa"/>
            <w:tcBorders>
              <w:top w:val="single" w:sz="8" w:space="0" w:color="auto"/>
              <w:left w:val="single" w:sz="8" w:space="0" w:color="auto"/>
              <w:bottom w:val="nil"/>
              <w:right w:val="single" w:sz="8" w:space="0" w:color="auto"/>
            </w:tcBorders>
            <w:vAlign w:val="center"/>
          </w:tcPr>
          <w:p w14:paraId="14488D1F" w14:textId="53FE7E6D" w:rsidR="008210E6" w:rsidRPr="008210E6" w:rsidRDefault="008210E6" w:rsidP="00147B35">
            <w:pPr>
              <w:rPr>
                <w:rFonts w:cs="Arial"/>
                <w:b/>
                <w:bCs/>
                <w:sz w:val="20"/>
                <w:szCs w:val="20"/>
              </w:rPr>
            </w:pPr>
            <w:r w:rsidRPr="008210E6">
              <w:rPr>
                <w:rFonts w:cs="Arial"/>
                <w:b/>
                <w:bCs/>
                <w:sz w:val="20"/>
                <w:szCs w:val="20"/>
              </w:rPr>
              <w:t>Altro</w:t>
            </w:r>
          </w:p>
        </w:tc>
        <w:tc>
          <w:tcPr>
            <w:tcW w:w="2179" w:type="dxa"/>
            <w:tcBorders>
              <w:top w:val="nil"/>
              <w:left w:val="nil"/>
              <w:bottom w:val="single" w:sz="8" w:space="0" w:color="auto"/>
              <w:right w:val="single" w:sz="8" w:space="0" w:color="auto"/>
            </w:tcBorders>
            <w:vAlign w:val="center"/>
          </w:tcPr>
          <w:p w14:paraId="3E5AA9CA" w14:textId="77777777" w:rsidR="008210E6" w:rsidRPr="008210E6" w:rsidRDefault="008210E6" w:rsidP="00147B35">
            <w:pPr>
              <w:jc w:val="left"/>
              <w:rPr>
                <w:rFonts w:cs="Arial"/>
                <w:sz w:val="20"/>
                <w:szCs w:val="20"/>
              </w:rPr>
            </w:pPr>
          </w:p>
        </w:tc>
        <w:tc>
          <w:tcPr>
            <w:tcW w:w="906" w:type="dxa"/>
            <w:tcBorders>
              <w:top w:val="nil"/>
              <w:left w:val="nil"/>
              <w:bottom w:val="single" w:sz="8" w:space="0" w:color="auto"/>
              <w:right w:val="single" w:sz="8" w:space="0" w:color="auto"/>
            </w:tcBorders>
            <w:vAlign w:val="center"/>
          </w:tcPr>
          <w:p w14:paraId="373087D2" w14:textId="77777777" w:rsidR="008210E6" w:rsidRPr="008210E6" w:rsidRDefault="008210E6" w:rsidP="00147B35">
            <w:pPr>
              <w:jc w:val="center"/>
              <w:rPr>
                <w:rFonts w:cs="Arial"/>
                <w:sz w:val="20"/>
                <w:szCs w:val="20"/>
              </w:rPr>
            </w:pPr>
          </w:p>
        </w:tc>
        <w:tc>
          <w:tcPr>
            <w:tcW w:w="902" w:type="dxa"/>
            <w:tcBorders>
              <w:top w:val="nil"/>
              <w:left w:val="nil"/>
              <w:bottom w:val="single" w:sz="8" w:space="0" w:color="auto"/>
              <w:right w:val="single" w:sz="8" w:space="0" w:color="auto"/>
            </w:tcBorders>
            <w:vAlign w:val="center"/>
          </w:tcPr>
          <w:p w14:paraId="5BD74A2B" w14:textId="77777777" w:rsidR="008210E6" w:rsidRPr="008210E6" w:rsidRDefault="008210E6" w:rsidP="00147B35">
            <w:pPr>
              <w:jc w:val="center"/>
              <w:rPr>
                <w:rFonts w:cs="Arial"/>
                <w:sz w:val="20"/>
                <w:szCs w:val="20"/>
              </w:rPr>
            </w:pPr>
          </w:p>
        </w:tc>
        <w:tc>
          <w:tcPr>
            <w:tcW w:w="956" w:type="dxa"/>
            <w:tcBorders>
              <w:top w:val="nil"/>
              <w:left w:val="nil"/>
              <w:bottom w:val="single" w:sz="8" w:space="0" w:color="auto"/>
              <w:right w:val="single" w:sz="8" w:space="0" w:color="auto"/>
            </w:tcBorders>
            <w:vAlign w:val="center"/>
          </w:tcPr>
          <w:p w14:paraId="6D454D61" w14:textId="77777777" w:rsidR="008210E6" w:rsidRPr="008210E6" w:rsidRDefault="008210E6" w:rsidP="00147B35">
            <w:pPr>
              <w:jc w:val="center"/>
              <w:rPr>
                <w:rFonts w:cs="Arial"/>
                <w:sz w:val="20"/>
                <w:szCs w:val="20"/>
              </w:rPr>
            </w:pPr>
          </w:p>
        </w:tc>
        <w:tc>
          <w:tcPr>
            <w:tcW w:w="1307" w:type="dxa"/>
            <w:tcBorders>
              <w:top w:val="nil"/>
              <w:left w:val="nil"/>
              <w:bottom w:val="single" w:sz="8" w:space="0" w:color="auto"/>
              <w:right w:val="single" w:sz="8" w:space="0" w:color="auto"/>
            </w:tcBorders>
            <w:vAlign w:val="center"/>
          </w:tcPr>
          <w:p w14:paraId="16B66273" w14:textId="77777777" w:rsidR="008210E6" w:rsidRPr="008210E6" w:rsidRDefault="008210E6" w:rsidP="00147B35">
            <w:pPr>
              <w:jc w:val="center"/>
              <w:rPr>
                <w:rFonts w:cs="Arial"/>
                <w:sz w:val="20"/>
                <w:szCs w:val="20"/>
              </w:rPr>
            </w:pPr>
          </w:p>
        </w:tc>
      </w:tr>
      <w:tr w:rsidR="008210E6" w:rsidRPr="008A35CB" w14:paraId="00843873" w14:textId="77777777" w:rsidTr="00361211">
        <w:trPr>
          <w:trHeight w:val="270"/>
        </w:trPr>
        <w:tc>
          <w:tcPr>
            <w:tcW w:w="7506"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1A9E9262" w14:textId="77777777" w:rsidR="008210E6" w:rsidRPr="008210E6" w:rsidRDefault="008210E6" w:rsidP="00147B35">
            <w:pPr>
              <w:rPr>
                <w:rFonts w:cs="Arial"/>
                <w:b/>
                <w:bCs/>
                <w:sz w:val="20"/>
                <w:szCs w:val="20"/>
              </w:rPr>
            </w:pPr>
            <w:r w:rsidRPr="008210E6">
              <w:rPr>
                <w:rFonts w:cs="Arial"/>
                <w:b/>
                <w:bCs/>
                <w:sz w:val="20"/>
                <w:szCs w:val="20"/>
              </w:rPr>
              <w:t>Totale oneri sicurezza</w:t>
            </w:r>
          </w:p>
        </w:tc>
        <w:tc>
          <w:tcPr>
            <w:tcW w:w="1307" w:type="dxa"/>
            <w:tcBorders>
              <w:top w:val="nil"/>
              <w:left w:val="nil"/>
              <w:bottom w:val="single" w:sz="8" w:space="0" w:color="auto"/>
              <w:right w:val="single" w:sz="8" w:space="0" w:color="auto"/>
            </w:tcBorders>
            <w:shd w:val="clear" w:color="000000" w:fill="BFBFBF"/>
            <w:vAlign w:val="center"/>
            <w:hideMark/>
          </w:tcPr>
          <w:p w14:paraId="5062847E" w14:textId="176CE5EB" w:rsidR="008210E6" w:rsidRPr="008210E6" w:rsidRDefault="008210E6" w:rsidP="00147B35">
            <w:pPr>
              <w:rPr>
                <w:rFonts w:cs="Arial"/>
                <w:b/>
                <w:bCs/>
                <w:sz w:val="20"/>
                <w:szCs w:val="20"/>
              </w:rPr>
            </w:pPr>
            <w:r w:rsidRPr="008210E6">
              <w:rPr>
                <w:rFonts w:cs="Arial"/>
                <w:b/>
                <w:bCs/>
                <w:sz w:val="20"/>
                <w:szCs w:val="20"/>
              </w:rPr>
              <w:t xml:space="preserve">   € </w:t>
            </w:r>
            <w:r w:rsidR="00712525">
              <w:rPr>
                <w:rFonts w:cs="Arial"/>
                <w:b/>
                <w:bCs/>
                <w:sz w:val="20"/>
                <w:szCs w:val="20"/>
              </w:rPr>
              <w:t>5.00</w:t>
            </w:r>
            <w:r w:rsidR="002D755F">
              <w:rPr>
                <w:rFonts w:cs="Arial"/>
                <w:b/>
                <w:bCs/>
                <w:sz w:val="20"/>
                <w:szCs w:val="20"/>
              </w:rPr>
              <w:t>0,00</w:t>
            </w:r>
          </w:p>
        </w:tc>
      </w:tr>
    </w:tbl>
    <w:p w14:paraId="62A429BF" w14:textId="77777777" w:rsidR="00E83F44" w:rsidRPr="00795CE5" w:rsidRDefault="00E83F44" w:rsidP="004471B7">
      <w:pPr>
        <w:spacing w:line="360" w:lineRule="auto"/>
        <w:rPr>
          <w:rFonts w:cs="Arial"/>
          <w:sz w:val="20"/>
          <w:szCs w:val="20"/>
        </w:rPr>
      </w:pPr>
    </w:p>
    <w:p w14:paraId="19CFE2F4" w14:textId="77777777" w:rsidR="00A445BB" w:rsidRPr="00795CE5" w:rsidRDefault="00A445BB" w:rsidP="00937E44">
      <w:pPr>
        <w:rPr>
          <w:rFonts w:cs="Arial"/>
          <w:sz w:val="20"/>
          <w:szCs w:val="20"/>
        </w:rPr>
      </w:pPr>
    </w:p>
    <w:p w14:paraId="7EA396F3" w14:textId="04C6FD61" w:rsidR="00CD4FD5" w:rsidRPr="00795CE5" w:rsidRDefault="008F456F" w:rsidP="003D0CA6">
      <w:pPr>
        <w:pStyle w:val="TITOLO10"/>
      </w:pPr>
      <w:bookmarkStart w:id="25" w:name="_Toc215064372"/>
      <w:r>
        <w:t>4</w:t>
      </w:r>
      <w:r w:rsidR="00FD6234" w:rsidRPr="00795CE5">
        <w:t xml:space="preserve"> - DISPOSIZIONI PER </w:t>
      </w:r>
      <w:r w:rsidR="00E83F44">
        <w:t>LA GESTIONE DELLE EM</w:t>
      </w:r>
      <w:r w:rsidR="00E66036">
        <w:t>E</w:t>
      </w:r>
      <w:r w:rsidR="00E83F44">
        <w:t>RGENZE</w:t>
      </w:r>
      <w:bookmarkEnd w:id="25"/>
    </w:p>
    <w:p w14:paraId="05B0EB2D" w14:textId="691D849E" w:rsidR="00053C20" w:rsidRPr="00795CE5" w:rsidRDefault="008F456F" w:rsidP="003D0CA6">
      <w:pPr>
        <w:pStyle w:val="TITOLO10"/>
      </w:pPr>
      <w:bookmarkStart w:id="26" w:name="_Toc215064373"/>
      <w:r>
        <w:t>4</w:t>
      </w:r>
      <w:r w:rsidR="00FD6234" w:rsidRPr="00795CE5">
        <w:t xml:space="preserve">.1 </w:t>
      </w:r>
      <w:r w:rsidR="00053C20" w:rsidRPr="00795CE5">
        <w:t>DISPOSIZIONI GENERALI</w:t>
      </w:r>
      <w:bookmarkEnd w:id="26"/>
    </w:p>
    <w:p w14:paraId="6F3AC954" w14:textId="5160B242" w:rsidR="00053C20" w:rsidRPr="00795CE5" w:rsidRDefault="00E66036" w:rsidP="004471B7">
      <w:pPr>
        <w:tabs>
          <w:tab w:val="left" w:pos="4395"/>
        </w:tabs>
        <w:spacing w:line="360" w:lineRule="auto"/>
        <w:rPr>
          <w:rFonts w:cs="Arial"/>
          <w:sz w:val="20"/>
          <w:szCs w:val="20"/>
        </w:rPr>
      </w:pPr>
      <w:r>
        <w:rPr>
          <w:rFonts w:cs="Arial"/>
          <w:sz w:val="20"/>
          <w:szCs w:val="20"/>
        </w:rPr>
        <w:t>Il fornitore,</w:t>
      </w:r>
      <w:r w:rsidR="00053C20" w:rsidRPr="00795CE5">
        <w:rPr>
          <w:rFonts w:cs="Arial"/>
          <w:sz w:val="20"/>
          <w:szCs w:val="20"/>
        </w:rPr>
        <w:t xml:space="preserve">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18D4B0E2" w:rsidR="00053C20" w:rsidRPr="00795CE5" w:rsidRDefault="00053C20" w:rsidP="004471B7">
      <w:pPr>
        <w:tabs>
          <w:tab w:val="left" w:pos="426"/>
        </w:tabs>
        <w:spacing w:line="360" w:lineRule="auto"/>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27" w:name="OLE_LINK1"/>
      <w:bookmarkStart w:id="28" w:name="OLE_LINK2"/>
      <w:r w:rsidR="00E66036">
        <w:rPr>
          <w:rFonts w:cs="Arial"/>
          <w:sz w:val="20"/>
          <w:szCs w:val="20"/>
          <w:u w:val="single"/>
        </w:rPr>
        <w:t>il</w:t>
      </w:r>
      <w:r w:rsidRPr="00795CE5">
        <w:rPr>
          <w:rFonts w:cs="Arial"/>
          <w:sz w:val="20"/>
          <w:szCs w:val="20"/>
          <w:u w:val="single"/>
        </w:rPr>
        <w:t xml:space="preserve"> </w:t>
      </w:r>
      <w:r w:rsidR="00E66036">
        <w:rPr>
          <w:rFonts w:cs="Arial"/>
          <w:sz w:val="20"/>
          <w:szCs w:val="20"/>
          <w:u w:val="single"/>
        </w:rPr>
        <w:t>C</w:t>
      </w:r>
      <w:r w:rsidRPr="00795CE5">
        <w:rPr>
          <w:rFonts w:cs="Arial"/>
          <w:sz w:val="20"/>
          <w:szCs w:val="20"/>
          <w:u w:val="single"/>
        </w:rPr>
        <w:t>ommittente</w:t>
      </w:r>
      <w:bookmarkEnd w:id="27"/>
      <w:bookmarkEnd w:id="28"/>
      <w:r w:rsidRPr="00795CE5">
        <w:rPr>
          <w:rFonts w:cs="Arial"/>
          <w:sz w:val="20"/>
          <w:szCs w:val="20"/>
        </w:rPr>
        <w:t>. In particolare</w:t>
      </w:r>
      <w:r w:rsidR="00A714A5">
        <w:rPr>
          <w:rFonts w:cs="Arial"/>
          <w:sz w:val="20"/>
          <w:szCs w:val="20"/>
        </w:rPr>
        <w:t>,</w:t>
      </w:r>
      <w:r w:rsidRPr="00795CE5">
        <w:rPr>
          <w:rFonts w:cs="Arial"/>
          <w:sz w:val="20"/>
          <w:szCs w:val="20"/>
        </w:rPr>
        <w:t xml:space="preserve"> </w:t>
      </w:r>
      <w:r w:rsidR="00005383" w:rsidRPr="006A2FBD">
        <w:rPr>
          <w:rFonts w:cs="Arial"/>
          <w:sz w:val="20"/>
          <w:szCs w:val="20"/>
          <w:highlight w:val="yellow"/>
        </w:rPr>
        <w:t>XXXXX</w:t>
      </w:r>
      <w:r w:rsidR="00E66036">
        <w:rPr>
          <w:rFonts w:cs="Arial"/>
          <w:sz w:val="20"/>
          <w:szCs w:val="20"/>
        </w:rPr>
        <w:t xml:space="preserve"> </w:t>
      </w:r>
      <w:r w:rsidRPr="00795CE5">
        <w:rPr>
          <w:rFonts w:cs="Arial"/>
          <w:sz w:val="20"/>
          <w:szCs w:val="20"/>
        </w:rPr>
        <w:t>dovrà, prima di iniziare qualsiasi operazione, verificare se l’intervento possa incidere sulla normale attività del Politecnico;</w:t>
      </w:r>
    </w:p>
    <w:p w14:paraId="7019EC9F" w14:textId="6942D6E3" w:rsidR="00053C20" w:rsidRPr="00795CE5" w:rsidRDefault="00053C20" w:rsidP="004471B7">
      <w:pPr>
        <w:numPr>
          <w:ilvl w:val="0"/>
          <w:numId w:val="3"/>
        </w:numPr>
        <w:spacing w:line="360" w:lineRule="auto"/>
        <w:ind w:left="0" w:firstLine="0"/>
        <w:rPr>
          <w:rFonts w:cs="Arial"/>
          <w:sz w:val="20"/>
          <w:szCs w:val="20"/>
        </w:rPr>
      </w:pPr>
      <w:r w:rsidRPr="00795CE5">
        <w:rPr>
          <w:rFonts w:cs="Arial"/>
          <w:sz w:val="20"/>
          <w:szCs w:val="20"/>
        </w:rPr>
        <w:t xml:space="preserve">a </w:t>
      </w:r>
      <w:r w:rsidRPr="00795CE5">
        <w:rPr>
          <w:rFonts w:cs="Arial"/>
          <w:sz w:val="20"/>
          <w:szCs w:val="20"/>
          <w:u w:val="single"/>
        </w:rPr>
        <w:t>fornire al</w:t>
      </w:r>
      <w:r w:rsidR="00E66036">
        <w:rPr>
          <w:rFonts w:cs="Arial"/>
          <w:sz w:val="20"/>
          <w:szCs w:val="20"/>
          <w:u w:val="single"/>
        </w:rPr>
        <w:t xml:space="preserve"> Politecnico di Milano</w:t>
      </w:r>
      <w:r w:rsidRPr="00795CE5">
        <w:rPr>
          <w:rFonts w:cs="Arial"/>
          <w:sz w:val="20"/>
          <w:szCs w:val="20"/>
          <w:u w:val="single"/>
        </w:rPr>
        <w:t xml:space="preserve"> un elenco dei nominativi dei propri dipendenti</w:t>
      </w:r>
      <w:r w:rsidRPr="00795CE5">
        <w:rPr>
          <w:rFonts w:cs="Arial"/>
          <w:sz w:val="20"/>
          <w:szCs w:val="20"/>
        </w:rPr>
        <w:t xml:space="preserve"> e incaricati che lavoreranno nelle aree di proprietà del Politecnico di Milano</w:t>
      </w:r>
      <w:r w:rsidR="00C47F0B">
        <w:rPr>
          <w:rFonts w:cs="Arial"/>
          <w:sz w:val="20"/>
          <w:szCs w:val="20"/>
        </w:rPr>
        <w:t>, dotati di tesserino di riconoscimento</w:t>
      </w:r>
      <w:r w:rsidRPr="00795CE5">
        <w:rPr>
          <w:rFonts w:cs="Arial"/>
          <w:sz w:val="20"/>
          <w:szCs w:val="20"/>
        </w:rPr>
        <w:t xml:space="preserve"> (tra le persone elencate, che dovranno essere regolarmente assicurate a cura </w:t>
      </w:r>
      <w:r w:rsidR="00FA3813">
        <w:rPr>
          <w:rFonts w:cs="Arial"/>
          <w:sz w:val="20"/>
          <w:szCs w:val="20"/>
        </w:rPr>
        <w:t xml:space="preserve">di </w:t>
      </w:r>
      <w:r w:rsidR="00005383" w:rsidRPr="006A2FBD">
        <w:rPr>
          <w:rFonts w:cs="Arial"/>
          <w:sz w:val="20"/>
          <w:szCs w:val="20"/>
          <w:highlight w:val="yellow"/>
        </w:rPr>
        <w:t>XXXX</w:t>
      </w:r>
      <w:r w:rsidRPr="00795CE5">
        <w:rPr>
          <w:rFonts w:cs="Arial"/>
          <w:sz w:val="20"/>
          <w:szCs w:val="20"/>
        </w:rPr>
        <w:t xml:space="preserve"> per tutti i rischi anche specifici, dovrà essere segnalato anche il responsabile del cantiere in oggetto</w:t>
      </w:r>
      <w:r w:rsidR="000D5072">
        <w:rPr>
          <w:rFonts w:cs="Arial"/>
          <w:sz w:val="20"/>
          <w:szCs w:val="20"/>
        </w:rPr>
        <w:t xml:space="preserve"> e il preposto</w:t>
      </w:r>
      <w:r w:rsidRPr="00795CE5">
        <w:rPr>
          <w:rFonts w:cs="Arial"/>
          <w:sz w:val="20"/>
          <w:szCs w:val="20"/>
        </w:rPr>
        <w:t>);</w:t>
      </w:r>
    </w:p>
    <w:p w14:paraId="2D979330" w14:textId="77777777" w:rsidR="00053C20" w:rsidRPr="00795CE5" w:rsidRDefault="00053C20" w:rsidP="004471B7">
      <w:pPr>
        <w:numPr>
          <w:ilvl w:val="0"/>
          <w:numId w:val="3"/>
        </w:numPr>
        <w:spacing w:line="360" w:lineRule="auto"/>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37BBFB30"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w:t>
      </w:r>
      <w:r w:rsidR="0042270B">
        <w:rPr>
          <w:rFonts w:cs="Arial"/>
          <w:sz w:val="20"/>
          <w:szCs w:val="20"/>
        </w:rPr>
        <w:t>ssan</w:t>
      </w:r>
      <w:r w:rsidRPr="00795CE5">
        <w:rPr>
          <w:rFonts w:cs="Arial"/>
          <w:sz w:val="20"/>
          <w:szCs w:val="20"/>
        </w:rPr>
        <w:t>o verificarsi durante i lavori di sua competenza e pertanto a predisporre e attuare tutte le misure e cautele richieste dalla natura del lavoro commesso, nonché ad osservare tutte le norme di legge sulla Prevenzione degli infortuni sul lavoro, di Igiene del lavoro e quelle che lo stesso Politecnico di Milano o il responsabile della sicurezza designato, ritenesse opportuno di stabilire.</w:t>
      </w:r>
    </w:p>
    <w:p w14:paraId="494079D9"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lastRenderedPageBreak/>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1EEAB0" w:rsidR="00053C20" w:rsidRDefault="00053C20">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781E521A" w14:textId="04EA3322" w:rsidR="000D5072" w:rsidRDefault="000D5072">
      <w:pPr>
        <w:numPr>
          <w:ilvl w:val="0"/>
          <w:numId w:val="3"/>
        </w:numPr>
        <w:tabs>
          <w:tab w:val="left" w:pos="4395"/>
        </w:tabs>
        <w:spacing w:line="360" w:lineRule="auto"/>
        <w:ind w:left="0" w:firstLine="0"/>
        <w:rPr>
          <w:rFonts w:cs="Arial"/>
          <w:sz w:val="20"/>
          <w:szCs w:val="20"/>
        </w:rPr>
      </w:pPr>
      <w:r>
        <w:rPr>
          <w:rFonts w:cs="Arial"/>
          <w:sz w:val="20"/>
          <w:szCs w:val="20"/>
        </w:rPr>
        <w:t>Ad utilizzare personale con idoneità lavorativa, formazione/informazione e addestramento adeguati ai rischi connessi all’attività oggetto del contratto.</w:t>
      </w:r>
    </w:p>
    <w:p w14:paraId="530BBDE5" w14:textId="4FE45BDD" w:rsidR="00FA3813" w:rsidRPr="00795CE5" w:rsidRDefault="00FA3813" w:rsidP="004471B7">
      <w:pPr>
        <w:numPr>
          <w:ilvl w:val="0"/>
          <w:numId w:val="3"/>
        </w:numPr>
        <w:tabs>
          <w:tab w:val="left" w:pos="4395"/>
        </w:tabs>
        <w:spacing w:line="360" w:lineRule="auto"/>
        <w:ind w:left="0" w:firstLine="0"/>
        <w:rPr>
          <w:rFonts w:cs="Arial"/>
          <w:sz w:val="20"/>
          <w:szCs w:val="20"/>
        </w:rPr>
      </w:pPr>
      <w:r>
        <w:rPr>
          <w:rFonts w:cs="Arial"/>
          <w:sz w:val="20"/>
          <w:szCs w:val="20"/>
        </w:rPr>
        <w:t xml:space="preserve">ad </w:t>
      </w:r>
      <w:r w:rsidRPr="004471B7">
        <w:rPr>
          <w:rFonts w:cs="Arial"/>
          <w:sz w:val="20"/>
          <w:szCs w:val="20"/>
          <w:u w:val="single"/>
        </w:rPr>
        <w:t xml:space="preserve">impiegare personale formato da </w:t>
      </w:r>
      <w:r w:rsidR="00326349" w:rsidRPr="00C95387">
        <w:rPr>
          <w:rFonts w:cs="Arial"/>
          <w:sz w:val="20"/>
          <w:szCs w:val="20"/>
          <w:highlight w:val="yellow"/>
          <w:u w:val="single"/>
        </w:rPr>
        <w:t>XXXX</w:t>
      </w:r>
      <w:r w:rsidRPr="004471B7">
        <w:rPr>
          <w:rFonts w:cs="Arial"/>
          <w:sz w:val="20"/>
          <w:szCs w:val="20"/>
          <w:u w:val="single"/>
        </w:rPr>
        <w:t xml:space="preserve"> per la gestione delle emergenze</w:t>
      </w:r>
      <w:r w:rsidR="00C4629B">
        <w:rPr>
          <w:rFonts w:cs="Arial"/>
          <w:sz w:val="20"/>
          <w:szCs w:val="20"/>
          <w:u w:val="single"/>
        </w:rPr>
        <w:t xml:space="preserve">, incendi </w:t>
      </w:r>
      <w:r>
        <w:rPr>
          <w:rFonts w:cs="Arial"/>
          <w:sz w:val="20"/>
          <w:szCs w:val="20"/>
          <w:u w:val="single"/>
        </w:rPr>
        <w:t>e primo soccorso;</w:t>
      </w:r>
    </w:p>
    <w:p w14:paraId="27B68C64"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3E794FC9" w14:textId="10984CDD" w:rsidR="00FA3813" w:rsidRPr="00FA3813" w:rsidRDefault="00053C20" w:rsidP="004471B7">
      <w:pPr>
        <w:numPr>
          <w:ilvl w:val="0"/>
          <w:numId w:val="3"/>
        </w:numPr>
        <w:tabs>
          <w:tab w:val="left" w:pos="4395"/>
        </w:tabs>
        <w:spacing w:line="360" w:lineRule="auto"/>
        <w:ind w:left="0" w:firstLine="0"/>
        <w:rPr>
          <w:rFonts w:cs="Arial"/>
          <w:sz w:val="20"/>
          <w:szCs w:val="20"/>
        </w:rPr>
      </w:pPr>
      <w:r w:rsidRPr="00795CE5">
        <w:rPr>
          <w:rFonts w:cs="Arial"/>
          <w:sz w:val="20"/>
          <w:szCs w:val="20"/>
        </w:rPr>
        <w:t xml:space="preserve">ad </w:t>
      </w:r>
      <w:r w:rsidRPr="00795CE5">
        <w:rPr>
          <w:rFonts w:cs="Arial"/>
          <w:sz w:val="20"/>
          <w:szCs w:val="20"/>
          <w:u w:val="single"/>
        </w:rPr>
        <w:t>adottare tutte le cautele e gli accorgimenti tecnici adatti ad evitare infortuni</w:t>
      </w:r>
      <w:r w:rsidRPr="00795CE5">
        <w:rPr>
          <w:rFonts w:cs="Arial"/>
          <w:sz w:val="20"/>
          <w:szCs w:val="20"/>
        </w:rPr>
        <w:t>, anche se non menzionati specificamente nella esemplificazione che precede;</w:t>
      </w:r>
    </w:p>
    <w:p w14:paraId="4D1C6C52" w14:textId="64AFCD9B" w:rsidR="00053C20" w:rsidRPr="004471B7" w:rsidRDefault="00053C20" w:rsidP="004471B7">
      <w:pPr>
        <w:numPr>
          <w:ilvl w:val="0"/>
          <w:numId w:val="3"/>
        </w:numPr>
        <w:tabs>
          <w:tab w:val="left" w:pos="4395"/>
        </w:tabs>
        <w:spacing w:line="360" w:lineRule="auto"/>
        <w:ind w:left="0" w:firstLine="0"/>
        <w:rPr>
          <w:rFonts w:cs="Arial"/>
          <w:sz w:val="20"/>
          <w:szCs w:val="20"/>
          <w:u w:val="single"/>
        </w:rPr>
      </w:pPr>
      <w:r w:rsidRPr="00795CE5">
        <w:rPr>
          <w:rFonts w:cs="Arial"/>
          <w:sz w:val="20"/>
          <w:szCs w:val="20"/>
        </w:rPr>
        <w:t xml:space="preserve">ad </w:t>
      </w:r>
      <w:r w:rsidRPr="00795CE5">
        <w:rPr>
          <w:rFonts w:cs="Arial"/>
          <w:sz w:val="20"/>
          <w:szCs w:val="20"/>
          <w:u w:val="single"/>
        </w:rPr>
        <w:t xml:space="preserve">evitare la dispersione di sostanze di qualunque natura sul suolo o nella rete </w:t>
      </w:r>
      <w:r w:rsidRPr="00FA3813">
        <w:rPr>
          <w:rFonts w:cs="Arial"/>
          <w:sz w:val="20"/>
          <w:szCs w:val="20"/>
          <w:u w:val="single"/>
        </w:rPr>
        <w:t>fognaria</w:t>
      </w:r>
      <w:r w:rsidRPr="004471B7">
        <w:rPr>
          <w:rFonts w:cs="Arial"/>
          <w:sz w:val="20"/>
          <w:szCs w:val="20"/>
          <w:u w:val="single"/>
        </w:rPr>
        <w:t xml:space="preserve"> </w:t>
      </w:r>
      <w:r w:rsidR="00FA3813" w:rsidRPr="004471B7">
        <w:rPr>
          <w:rFonts w:cs="Arial"/>
          <w:sz w:val="20"/>
          <w:szCs w:val="20"/>
          <w:u w:val="single"/>
        </w:rPr>
        <w:t>dell’Ateneo</w:t>
      </w:r>
      <w:r w:rsidRPr="004471B7">
        <w:rPr>
          <w:rFonts w:cs="Arial"/>
          <w:sz w:val="20"/>
          <w:szCs w:val="20"/>
          <w:u w:val="single"/>
        </w:rPr>
        <w:t xml:space="preserve"> o nell’atmosfera.</w:t>
      </w:r>
    </w:p>
    <w:p w14:paraId="5674585C" w14:textId="0762DA70" w:rsidR="00053C20" w:rsidRPr="00795CE5" w:rsidRDefault="00FA3813" w:rsidP="004471B7">
      <w:pPr>
        <w:tabs>
          <w:tab w:val="left" w:pos="4395"/>
        </w:tabs>
        <w:spacing w:line="360" w:lineRule="auto"/>
        <w:rPr>
          <w:rFonts w:cs="Arial"/>
          <w:sz w:val="20"/>
          <w:szCs w:val="20"/>
        </w:rPr>
      </w:pPr>
      <w:r>
        <w:rPr>
          <w:rFonts w:cs="Arial"/>
          <w:sz w:val="20"/>
          <w:szCs w:val="20"/>
        </w:rPr>
        <w:t xml:space="preserve">Il fornitore </w:t>
      </w:r>
      <w:r w:rsidR="00053C20" w:rsidRPr="00795CE5">
        <w:rPr>
          <w:rFonts w:cs="Arial"/>
          <w:sz w:val="20"/>
          <w:szCs w:val="20"/>
        </w:rPr>
        <w:t xml:space="preserve">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w:t>
      </w:r>
      <w:r>
        <w:rPr>
          <w:rFonts w:cs="Arial"/>
          <w:sz w:val="20"/>
          <w:szCs w:val="20"/>
        </w:rPr>
        <w:t xml:space="preserve">di </w:t>
      </w:r>
      <w:proofErr w:type="gramStart"/>
      <w:r w:rsidR="00326349">
        <w:rPr>
          <w:rFonts w:cs="Arial"/>
          <w:sz w:val="20"/>
          <w:szCs w:val="20"/>
        </w:rPr>
        <w:t xml:space="preserve">XXXX </w:t>
      </w:r>
      <w:r>
        <w:rPr>
          <w:rFonts w:cs="Arial"/>
          <w:sz w:val="20"/>
          <w:szCs w:val="20"/>
        </w:rPr>
        <w:t xml:space="preserve"> </w:t>
      </w:r>
      <w:r w:rsidR="00053C20" w:rsidRPr="00795CE5">
        <w:rPr>
          <w:rFonts w:cs="Arial"/>
          <w:sz w:val="20"/>
          <w:szCs w:val="20"/>
        </w:rPr>
        <w:t>e</w:t>
      </w:r>
      <w:proofErr w:type="gramEnd"/>
      <w:r w:rsidR="00053C20" w:rsidRPr="00795CE5">
        <w:rPr>
          <w:rFonts w:cs="Arial"/>
          <w:sz w:val="20"/>
          <w:szCs w:val="20"/>
        </w:rPr>
        <w:t xml:space="preserve">, occorrendo, di far sospendere il lavoro in corso ove questo non si svolga con la necessaria sicurezza. </w:t>
      </w:r>
      <w:r>
        <w:rPr>
          <w:rFonts w:cs="Arial"/>
          <w:sz w:val="20"/>
          <w:szCs w:val="20"/>
        </w:rPr>
        <w:t>Il fornitore</w:t>
      </w:r>
      <w:r w:rsidRPr="00795CE5">
        <w:rPr>
          <w:rFonts w:cs="Arial"/>
          <w:sz w:val="20"/>
          <w:szCs w:val="20"/>
        </w:rPr>
        <w:t xml:space="preserve"> </w:t>
      </w:r>
      <w:r w:rsidR="00053C20" w:rsidRPr="00795CE5">
        <w:rPr>
          <w:rFonts w:cs="Arial"/>
          <w:sz w:val="20"/>
          <w:szCs w:val="20"/>
        </w:rPr>
        <w:t>si impegna pertanto all’osservanza di quanto precede con i propri dirigenti, preposti e operai, che renderà edotti delle precedenti prescrizioni e dell’obbligo di osservarle.</w:t>
      </w:r>
    </w:p>
    <w:p w14:paraId="57DA4048" w14:textId="6AE0F5C0" w:rsidR="008C47A7" w:rsidRDefault="008C47A7" w:rsidP="0063076B">
      <w:pPr>
        <w:jc w:val="left"/>
        <w:rPr>
          <w:rFonts w:cs="Arial"/>
          <w:sz w:val="20"/>
          <w:szCs w:val="20"/>
        </w:rPr>
      </w:pPr>
    </w:p>
    <w:p w14:paraId="6DA2B5FD" w14:textId="4D4B2083" w:rsidR="0063158D" w:rsidRPr="00795CE5" w:rsidRDefault="008F456F" w:rsidP="003D0CA6">
      <w:pPr>
        <w:pStyle w:val="TITOLO10"/>
      </w:pPr>
      <w:bookmarkStart w:id="29" w:name="_Toc215064374"/>
      <w:r>
        <w:t>4</w:t>
      </w:r>
      <w:r w:rsidR="0063158D" w:rsidRPr="00795CE5">
        <w:t>.2 - GESTIONE DELLE EMERGENZE, COMPITI E PROCEDURE GENERALI</w:t>
      </w:r>
      <w:bookmarkEnd w:id="29"/>
      <w:r w:rsidR="0063158D" w:rsidRPr="00795CE5">
        <w:t xml:space="preserve"> </w:t>
      </w:r>
    </w:p>
    <w:p w14:paraId="416FA41F" w14:textId="7E8B83D3" w:rsidR="00C74826" w:rsidRDefault="00C74826">
      <w:pPr>
        <w:spacing w:line="360" w:lineRule="auto"/>
        <w:rPr>
          <w:rFonts w:cs="Arial"/>
          <w:sz w:val="20"/>
          <w:szCs w:val="20"/>
        </w:rPr>
      </w:pPr>
      <w:r w:rsidRPr="00795CE5">
        <w:rPr>
          <w:rFonts w:cs="Arial"/>
          <w:sz w:val="20"/>
          <w:szCs w:val="20"/>
        </w:rPr>
        <w:t xml:space="preserve">L’azienda presente all’interno degli spazi dell’Ateneo è tenuta a comunicare tempestivamente </w:t>
      </w:r>
      <w:r w:rsidRPr="004471B7">
        <w:rPr>
          <w:rFonts w:cs="Arial"/>
          <w:b/>
          <w:bCs/>
          <w:sz w:val="20"/>
          <w:szCs w:val="20"/>
        </w:rPr>
        <w:t xml:space="preserve">al </w:t>
      </w:r>
      <w:r w:rsidR="00FA3813" w:rsidRPr="004471B7">
        <w:rPr>
          <w:rFonts w:cs="Arial"/>
          <w:b/>
          <w:bCs/>
          <w:sz w:val="20"/>
          <w:szCs w:val="20"/>
        </w:rPr>
        <w:t>C</w:t>
      </w:r>
      <w:r w:rsidR="00735DB1">
        <w:rPr>
          <w:rFonts w:cs="Arial"/>
          <w:b/>
          <w:bCs/>
          <w:sz w:val="20"/>
          <w:szCs w:val="20"/>
        </w:rPr>
        <w:t>ontact</w:t>
      </w:r>
      <w:r w:rsidRPr="004471B7">
        <w:rPr>
          <w:rFonts w:cs="Arial"/>
          <w:b/>
          <w:bCs/>
          <w:sz w:val="20"/>
          <w:szCs w:val="20"/>
        </w:rPr>
        <w:t xml:space="preserve"> </w:t>
      </w:r>
      <w:r w:rsidR="00FA3813" w:rsidRPr="004471B7">
        <w:rPr>
          <w:rFonts w:cs="Arial"/>
          <w:b/>
          <w:bCs/>
          <w:sz w:val="20"/>
          <w:szCs w:val="20"/>
        </w:rPr>
        <w:t>C</w:t>
      </w:r>
      <w:r w:rsidRPr="004471B7">
        <w:rPr>
          <w:rFonts w:cs="Arial"/>
          <w:b/>
          <w:bCs/>
          <w:sz w:val="20"/>
          <w:szCs w:val="20"/>
        </w:rPr>
        <w:t>enter di Ateneo (n.</w:t>
      </w:r>
      <w:r w:rsidR="00FA3813" w:rsidRPr="004471B7">
        <w:rPr>
          <w:rFonts w:cs="Arial"/>
          <w:b/>
          <w:bCs/>
          <w:sz w:val="20"/>
          <w:szCs w:val="20"/>
        </w:rPr>
        <w:t xml:space="preserve"> </w:t>
      </w:r>
      <w:r w:rsidRPr="004471B7">
        <w:rPr>
          <w:rFonts w:cs="Arial"/>
          <w:b/>
          <w:bCs/>
          <w:sz w:val="20"/>
          <w:szCs w:val="20"/>
        </w:rPr>
        <w:t>verde 800 02 2399</w:t>
      </w:r>
      <w:r w:rsidRPr="00795CE5">
        <w:rPr>
          <w:rFonts w:cs="Arial"/>
          <w:sz w:val="20"/>
          <w:szCs w:val="20"/>
        </w:rPr>
        <w:t>) le eventuali emergenze emerse durante il servizio svolto</w:t>
      </w:r>
      <w:r w:rsidR="00FA3813">
        <w:rPr>
          <w:rFonts w:cs="Arial"/>
          <w:sz w:val="20"/>
          <w:szCs w:val="20"/>
        </w:rPr>
        <w:t>.</w:t>
      </w:r>
      <w:r w:rsidR="008C4BF5">
        <w:rPr>
          <w:rFonts w:cs="Arial"/>
          <w:sz w:val="20"/>
          <w:szCs w:val="20"/>
        </w:rPr>
        <w:t xml:space="preserve"> </w:t>
      </w:r>
    </w:p>
    <w:p w14:paraId="72BDFF5D" w14:textId="1C30F547" w:rsidR="00FA3813" w:rsidRDefault="00C74826">
      <w:pPr>
        <w:spacing w:line="360" w:lineRule="auto"/>
        <w:rPr>
          <w:rFonts w:cs="Arial"/>
          <w:sz w:val="20"/>
          <w:szCs w:val="20"/>
        </w:rPr>
      </w:pPr>
      <w:r w:rsidRPr="00795CE5">
        <w:rPr>
          <w:rFonts w:cs="Arial"/>
          <w:sz w:val="20"/>
          <w:szCs w:val="20"/>
        </w:rPr>
        <w:lastRenderedPageBreak/>
        <w:t>In particolare</w:t>
      </w:r>
      <w:r w:rsidR="001760A7">
        <w:rPr>
          <w:rFonts w:cs="Arial"/>
          <w:sz w:val="20"/>
          <w:szCs w:val="20"/>
        </w:rPr>
        <w:t>,</w:t>
      </w:r>
      <w:r w:rsidRPr="00795CE5">
        <w:rPr>
          <w:rFonts w:cs="Arial"/>
          <w:sz w:val="20"/>
          <w:szCs w:val="20"/>
        </w:rPr>
        <w:t xml:space="preserve"> in situazioni di emergenza (incendio, infortunio, calamità) il </w:t>
      </w:r>
      <w:r w:rsidR="003D42C4" w:rsidRPr="004471B7">
        <w:rPr>
          <w:rFonts w:cs="Arial"/>
          <w:sz w:val="20"/>
          <w:szCs w:val="20"/>
          <w:u w:val="single"/>
        </w:rPr>
        <w:t>personale d</w:t>
      </w:r>
      <w:r w:rsidR="00FA3813" w:rsidRPr="004471B7">
        <w:rPr>
          <w:rFonts w:cs="Arial"/>
          <w:sz w:val="20"/>
          <w:szCs w:val="20"/>
          <w:u w:val="single"/>
        </w:rPr>
        <w:t xml:space="preserve">i </w:t>
      </w:r>
      <w:r w:rsidR="00D731D4" w:rsidRPr="001F5706">
        <w:rPr>
          <w:rFonts w:cs="Arial"/>
          <w:sz w:val="20"/>
          <w:szCs w:val="20"/>
          <w:highlight w:val="yellow"/>
          <w:u w:val="single"/>
        </w:rPr>
        <w:t>XXXXXX</w:t>
      </w:r>
      <w:r w:rsidR="003D42C4" w:rsidRPr="004471B7">
        <w:rPr>
          <w:rFonts w:cs="Arial"/>
          <w:sz w:val="20"/>
          <w:szCs w:val="20"/>
          <w:u w:val="single"/>
        </w:rPr>
        <w:t xml:space="preserve">, oltre a far fronte alle emergenze generate dalla propria attività, </w:t>
      </w:r>
      <w:r w:rsidRPr="004471B7">
        <w:rPr>
          <w:rFonts w:cs="Arial"/>
          <w:sz w:val="20"/>
          <w:szCs w:val="20"/>
          <w:u w:val="single"/>
        </w:rPr>
        <w:t xml:space="preserve">dovrà contattare sia il </w:t>
      </w:r>
      <w:r w:rsidR="00735DB1" w:rsidRPr="004471B7">
        <w:rPr>
          <w:rFonts w:cs="Arial"/>
          <w:sz w:val="20"/>
          <w:szCs w:val="20"/>
          <w:u w:val="single"/>
        </w:rPr>
        <w:t>Contact C</w:t>
      </w:r>
      <w:r w:rsidRPr="004471B7">
        <w:rPr>
          <w:rFonts w:cs="Arial"/>
          <w:sz w:val="20"/>
          <w:szCs w:val="20"/>
          <w:u w:val="single"/>
        </w:rPr>
        <w:t xml:space="preserve">enter, </w:t>
      </w:r>
      <w:r w:rsidRPr="00735DB1">
        <w:rPr>
          <w:rFonts w:cs="Arial"/>
          <w:sz w:val="20"/>
          <w:szCs w:val="20"/>
        </w:rPr>
        <w:t xml:space="preserve">che provvederà a chiamare </w:t>
      </w:r>
      <w:r w:rsidR="00B71EAD">
        <w:rPr>
          <w:rFonts w:cs="Arial"/>
          <w:sz w:val="20"/>
          <w:szCs w:val="20"/>
        </w:rPr>
        <w:t xml:space="preserve">sia </w:t>
      </w:r>
      <w:r w:rsidRPr="00735DB1">
        <w:rPr>
          <w:rFonts w:cs="Arial"/>
          <w:sz w:val="20"/>
          <w:szCs w:val="20"/>
        </w:rPr>
        <w:t>l’addetto all’emergenza del Politecnico</w:t>
      </w:r>
      <w:r w:rsidRPr="004471B7">
        <w:rPr>
          <w:rFonts w:cs="Arial"/>
          <w:sz w:val="20"/>
          <w:szCs w:val="20"/>
          <w:u w:val="single"/>
        </w:rPr>
        <w:t>, sia i soccorsi</w:t>
      </w:r>
      <w:r w:rsidRPr="00795CE5">
        <w:rPr>
          <w:rFonts w:cs="Arial"/>
          <w:sz w:val="20"/>
          <w:szCs w:val="20"/>
        </w:rPr>
        <w:t xml:space="preserve">. </w:t>
      </w:r>
    </w:p>
    <w:p w14:paraId="72F80FE0" w14:textId="1B345D1B" w:rsidR="00C74826" w:rsidRDefault="00C74826">
      <w:pPr>
        <w:spacing w:line="360" w:lineRule="auto"/>
        <w:rPr>
          <w:rFonts w:cs="Arial"/>
          <w:sz w:val="20"/>
          <w:szCs w:val="20"/>
        </w:rPr>
      </w:pPr>
      <w:r w:rsidRPr="00795CE5">
        <w:rPr>
          <w:rFonts w:cs="Arial"/>
          <w:sz w:val="20"/>
          <w:szCs w:val="20"/>
        </w:rPr>
        <w:t>Successivamente</w:t>
      </w:r>
      <w:r w:rsidR="00FA3813">
        <w:rPr>
          <w:rFonts w:cs="Arial"/>
          <w:sz w:val="20"/>
          <w:szCs w:val="20"/>
        </w:rPr>
        <w:t>,</w:t>
      </w:r>
      <w:r w:rsidRPr="00795CE5">
        <w:rPr>
          <w:rFonts w:cs="Arial"/>
          <w:sz w:val="20"/>
          <w:szCs w:val="20"/>
        </w:rPr>
        <w:t xml:space="preserve"> </w:t>
      </w:r>
      <w:r w:rsidR="0069322F">
        <w:rPr>
          <w:rFonts w:cs="Arial"/>
          <w:sz w:val="20"/>
          <w:szCs w:val="20"/>
        </w:rPr>
        <w:t>d</w:t>
      </w:r>
      <w:r w:rsidRPr="00795CE5">
        <w:rPr>
          <w:rFonts w:cs="Arial"/>
          <w:sz w:val="20"/>
          <w:szCs w:val="20"/>
        </w:rPr>
        <w:t>ovr</w:t>
      </w:r>
      <w:r w:rsidR="0069322F">
        <w:rPr>
          <w:rFonts w:cs="Arial"/>
          <w:sz w:val="20"/>
          <w:szCs w:val="20"/>
        </w:rPr>
        <w:t>anno</w:t>
      </w:r>
      <w:r w:rsidRPr="00795CE5">
        <w:rPr>
          <w:rFonts w:cs="Arial"/>
          <w:sz w:val="20"/>
          <w:szCs w:val="20"/>
        </w:rPr>
        <w:t xml:space="preserve"> </w:t>
      </w:r>
      <w:r w:rsidR="0069322F">
        <w:rPr>
          <w:rFonts w:cs="Arial"/>
          <w:sz w:val="20"/>
          <w:szCs w:val="20"/>
        </w:rPr>
        <w:t xml:space="preserve">essere </w:t>
      </w:r>
      <w:r w:rsidRPr="00795CE5">
        <w:rPr>
          <w:rFonts w:cs="Arial"/>
          <w:sz w:val="20"/>
          <w:szCs w:val="20"/>
        </w:rPr>
        <w:t>fornire tutte le informazioni necessarie alla gestione</w:t>
      </w:r>
      <w:r w:rsidR="00201EB6" w:rsidRPr="00795CE5">
        <w:rPr>
          <w:rFonts w:cs="Arial"/>
          <w:sz w:val="20"/>
          <w:szCs w:val="20"/>
        </w:rPr>
        <w:t xml:space="preserve"> (personale tutti)</w:t>
      </w:r>
      <w:r w:rsidR="00FA3813">
        <w:rPr>
          <w:rFonts w:cs="Arial"/>
          <w:sz w:val="20"/>
          <w:szCs w:val="20"/>
        </w:rPr>
        <w:t>.</w:t>
      </w:r>
    </w:p>
    <w:p w14:paraId="25A7108F" w14:textId="44878E30" w:rsidR="00FA3813" w:rsidRDefault="008C56A2" w:rsidP="004471B7">
      <w:pPr>
        <w:spacing w:line="360" w:lineRule="auto"/>
        <w:rPr>
          <w:rFonts w:cs="Arial"/>
          <w:sz w:val="20"/>
          <w:szCs w:val="20"/>
        </w:rPr>
      </w:pPr>
      <w:r>
        <w:rPr>
          <w:rFonts w:cs="Arial"/>
          <w:sz w:val="20"/>
          <w:szCs w:val="20"/>
        </w:rPr>
        <w:t>L’Azienda deve altresì assicurarsi di fornire ai propri operatori tutte le informazioni relative alla gestione delle emergenze contenute in questo documento verificandone la loro comprensione</w:t>
      </w:r>
    </w:p>
    <w:p w14:paraId="404E6691" w14:textId="77777777" w:rsidR="008C56A2" w:rsidRPr="00795CE5" w:rsidRDefault="008C56A2" w:rsidP="004471B7">
      <w:pPr>
        <w:spacing w:line="360" w:lineRule="auto"/>
        <w:rPr>
          <w:rFonts w:cs="Arial"/>
          <w:sz w:val="20"/>
          <w:szCs w:val="20"/>
        </w:rPr>
      </w:pPr>
    </w:p>
    <w:p w14:paraId="318603AE" w14:textId="7B62F3A1" w:rsidR="00C74826" w:rsidRPr="00795CE5" w:rsidRDefault="00C74826" w:rsidP="004471B7">
      <w:pPr>
        <w:spacing w:line="360" w:lineRule="auto"/>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4471B7" w:rsidRDefault="001A4BAF" w:rsidP="004471B7">
      <w:pPr>
        <w:numPr>
          <w:ilvl w:val="0"/>
          <w:numId w:val="1"/>
        </w:numPr>
        <w:spacing w:line="360" w:lineRule="auto"/>
        <w:rPr>
          <w:rFonts w:cs="Arial"/>
          <w:sz w:val="20"/>
          <w:szCs w:val="20"/>
          <w:u w:val="single"/>
        </w:rPr>
      </w:pPr>
      <w:r w:rsidRPr="004471B7">
        <w:rPr>
          <w:rFonts w:cs="Arial"/>
          <w:sz w:val="20"/>
          <w:szCs w:val="20"/>
          <w:u w:val="single"/>
        </w:rPr>
        <w:t>personale ditta:</w:t>
      </w:r>
    </w:p>
    <w:p w14:paraId="1C706313" w14:textId="1C839BF3" w:rsidR="00201EB6" w:rsidRPr="00795CE5" w:rsidRDefault="00201EB6" w:rsidP="004471B7">
      <w:pPr>
        <w:numPr>
          <w:ilvl w:val="1"/>
          <w:numId w:val="1"/>
        </w:numPr>
        <w:spacing w:line="360" w:lineRule="auto"/>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69C326CA" w:rsidR="00C74826" w:rsidRPr="00795CE5" w:rsidRDefault="00201EB6" w:rsidP="004471B7">
      <w:pPr>
        <w:numPr>
          <w:ilvl w:val="1"/>
          <w:numId w:val="1"/>
        </w:numPr>
        <w:spacing w:line="360" w:lineRule="auto"/>
        <w:rPr>
          <w:rFonts w:cs="Arial"/>
          <w:sz w:val="20"/>
          <w:szCs w:val="20"/>
        </w:rPr>
      </w:pPr>
      <w:r w:rsidRPr="00795CE5">
        <w:rPr>
          <w:rFonts w:cs="Arial"/>
          <w:sz w:val="20"/>
          <w:szCs w:val="20"/>
          <w:u w:val="single"/>
        </w:rPr>
        <w:t>informare</w:t>
      </w:r>
      <w:r w:rsidRPr="00795CE5">
        <w:rPr>
          <w:rFonts w:cs="Arial"/>
          <w:sz w:val="20"/>
          <w:szCs w:val="20"/>
        </w:rPr>
        <w:t xml:space="preserve"> il contact center (</w:t>
      </w:r>
      <w:r w:rsidRPr="004471B7">
        <w:rPr>
          <w:rFonts w:cs="Arial"/>
          <w:b/>
          <w:bCs/>
          <w:sz w:val="20"/>
          <w:szCs w:val="20"/>
        </w:rPr>
        <w:t xml:space="preserve">800022399 </w:t>
      </w:r>
      <w:r w:rsidR="00FA3813" w:rsidRPr="004471B7">
        <w:rPr>
          <w:rFonts w:cs="Arial"/>
          <w:b/>
          <w:bCs/>
          <w:sz w:val="20"/>
          <w:szCs w:val="20"/>
        </w:rPr>
        <w:t>oppure 02 2399 9380</w:t>
      </w:r>
      <w:r w:rsidRPr="00795CE5">
        <w:rPr>
          <w:rFonts w:cs="Arial"/>
          <w:sz w:val="20"/>
          <w:szCs w:val="20"/>
        </w:rPr>
        <w:t>)</w:t>
      </w:r>
      <w:r w:rsidR="00C74826" w:rsidRPr="00795CE5">
        <w:rPr>
          <w:rFonts w:cs="Arial"/>
          <w:sz w:val="20"/>
          <w:szCs w:val="20"/>
        </w:rPr>
        <w:t xml:space="preserve"> per ricevere informazioni dettagliate sulla sua localizzazione per informare l’addetto emergenze</w:t>
      </w:r>
    </w:p>
    <w:p w14:paraId="78183966" w14:textId="518DE782" w:rsidR="001A4BAF" w:rsidRPr="00795CE5" w:rsidRDefault="001A4BAF" w:rsidP="004471B7">
      <w:pPr>
        <w:numPr>
          <w:ilvl w:val="1"/>
          <w:numId w:val="1"/>
        </w:numPr>
        <w:spacing w:line="360" w:lineRule="auto"/>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contenere l’incendio utilizza</w:t>
      </w:r>
      <w:r w:rsidR="005E5A1F">
        <w:rPr>
          <w:rFonts w:cs="Arial"/>
          <w:sz w:val="20"/>
          <w:szCs w:val="20"/>
        </w:rPr>
        <w:t>ndo</w:t>
      </w:r>
      <w:r w:rsidRPr="00795CE5">
        <w:rPr>
          <w:rFonts w:cs="Arial"/>
          <w:sz w:val="20"/>
          <w:szCs w:val="20"/>
        </w:rPr>
        <w:t xml:space="preserve"> i dispositivi esistenti (</w:t>
      </w:r>
      <w:r w:rsidR="00CF7874">
        <w:rPr>
          <w:rFonts w:cs="Arial"/>
          <w:sz w:val="20"/>
          <w:szCs w:val="20"/>
        </w:rPr>
        <w:t xml:space="preserve">AD ES. </w:t>
      </w:r>
      <w:r w:rsidRPr="00795CE5">
        <w:rPr>
          <w:rFonts w:cs="Arial"/>
          <w:sz w:val="20"/>
          <w:szCs w:val="20"/>
        </w:rPr>
        <w:t>estintore)</w:t>
      </w:r>
    </w:p>
    <w:p w14:paraId="545EE322" w14:textId="77777777" w:rsidR="001A4BAF" w:rsidRDefault="001A4BAF">
      <w:pPr>
        <w:numPr>
          <w:ilvl w:val="1"/>
          <w:numId w:val="1"/>
        </w:numPr>
        <w:spacing w:line="360" w:lineRule="auto"/>
        <w:rPr>
          <w:rFonts w:cs="Arial"/>
          <w:sz w:val="20"/>
          <w:szCs w:val="20"/>
        </w:rPr>
      </w:pPr>
      <w:r w:rsidRPr="00795CE5">
        <w:rPr>
          <w:rFonts w:cs="Arial"/>
          <w:sz w:val="20"/>
          <w:szCs w:val="20"/>
        </w:rPr>
        <w:t>attendere soccorsi</w:t>
      </w:r>
    </w:p>
    <w:p w14:paraId="710F49EA" w14:textId="7586E657" w:rsidR="00201EB6" w:rsidRPr="00795CE5" w:rsidRDefault="00201EB6" w:rsidP="004471B7">
      <w:pPr>
        <w:numPr>
          <w:ilvl w:val="0"/>
          <w:numId w:val="1"/>
        </w:numPr>
        <w:spacing w:line="360" w:lineRule="auto"/>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90AD59F" w:rsidR="00201EB6" w:rsidRPr="00795CE5" w:rsidRDefault="00201EB6" w:rsidP="004471B7">
      <w:pPr>
        <w:numPr>
          <w:ilvl w:val="1"/>
          <w:numId w:val="1"/>
        </w:numPr>
        <w:spacing w:line="360" w:lineRule="auto"/>
        <w:rPr>
          <w:rFonts w:cs="Arial"/>
          <w:sz w:val="20"/>
          <w:szCs w:val="20"/>
        </w:rPr>
      </w:pPr>
      <w:r w:rsidRPr="00795CE5">
        <w:rPr>
          <w:rFonts w:cs="Arial"/>
          <w:sz w:val="20"/>
          <w:szCs w:val="20"/>
        </w:rPr>
        <w:t xml:space="preserve">Contattato dal CC a seguito di un allarme, si reca in loco, accede </w:t>
      </w:r>
      <w:r w:rsidR="004D3702">
        <w:rPr>
          <w:rFonts w:cs="Arial"/>
          <w:sz w:val="20"/>
          <w:szCs w:val="20"/>
        </w:rPr>
        <w:t xml:space="preserve">agli </w:t>
      </w:r>
      <w:r w:rsidRPr="00795CE5">
        <w:rPr>
          <w:rFonts w:cs="Arial"/>
          <w:sz w:val="20"/>
          <w:szCs w:val="20"/>
        </w:rPr>
        <w:t>spazi e verifica</w:t>
      </w:r>
      <w:r w:rsidR="004D3702">
        <w:rPr>
          <w:rFonts w:cs="Arial"/>
          <w:sz w:val="20"/>
          <w:szCs w:val="20"/>
        </w:rPr>
        <w:t xml:space="preserve"> l’</w:t>
      </w:r>
      <w:r w:rsidRPr="00795CE5">
        <w:rPr>
          <w:rFonts w:cs="Arial"/>
          <w:sz w:val="20"/>
          <w:szCs w:val="20"/>
        </w:rPr>
        <w:t>allarme</w:t>
      </w:r>
    </w:p>
    <w:p w14:paraId="2C9F7D76" w14:textId="7A2563F0" w:rsidR="00201EB6" w:rsidRPr="00795CE5" w:rsidRDefault="00201EB6" w:rsidP="004471B7">
      <w:pPr>
        <w:numPr>
          <w:ilvl w:val="1"/>
          <w:numId w:val="1"/>
        </w:numPr>
        <w:spacing w:line="360" w:lineRule="auto"/>
        <w:rPr>
          <w:rFonts w:cs="Arial"/>
          <w:sz w:val="20"/>
          <w:szCs w:val="20"/>
        </w:rPr>
      </w:pPr>
      <w:r w:rsidRPr="00795CE5">
        <w:rPr>
          <w:rFonts w:cs="Arial"/>
          <w:sz w:val="20"/>
          <w:szCs w:val="20"/>
        </w:rPr>
        <w:t>Chiama</w:t>
      </w:r>
      <w:r w:rsidR="007F1576">
        <w:rPr>
          <w:rFonts w:cs="Arial"/>
          <w:sz w:val="20"/>
          <w:szCs w:val="20"/>
        </w:rPr>
        <w:t>re</w:t>
      </w:r>
      <w:r w:rsidRPr="00795CE5">
        <w:rPr>
          <w:rFonts w:cs="Arial"/>
          <w:sz w:val="20"/>
          <w:szCs w:val="20"/>
        </w:rPr>
        <w:t xml:space="preserve"> il 112 (numero unico delle emergenze)</w:t>
      </w:r>
      <w:r w:rsidR="000D23DA">
        <w:rPr>
          <w:rFonts w:cs="Arial"/>
          <w:sz w:val="20"/>
          <w:szCs w:val="20"/>
        </w:rPr>
        <w:t xml:space="preserve">, </w:t>
      </w:r>
      <w:r w:rsidRPr="00795CE5">
        <w:rPr>
          <w:rFonts w:cs="Arial"/>
          <w:sz w:val="20"/>
          <w:szCs w:val="20"/>
        </w:rPr>
        <w:t>risponde</w:t>
      </w:r>
      <w:r w:rsidR="007F1576">
        <w:rPr>
          <w:rFonts w:cs="Arial"/>
          <w:sz w:val="20"/>
          <w:szCs w:val="20"/>
        </w:rPr>
        <w:t>re</w:t>
      </w:r>
      <w:r w:rsidRPr="00795CE5">
        <w:rPr>
          <w:rFonts w:cs="Arial"/>
          <w:sz w:val="20"/>
          <w:szCs w:val="20"/>
        </w:rPr>
        <w:t xml:space="preserve"> con calma alle domande dell’operatore e successivamente accoglie</w:t>
      </w:r>
      <w:r w:rsidR="007F1576">
        <w:rPr>
          <w:rFonts w:cs="Arial"/>
          <w:sz w:val="20"/>
          <w:szCs w:val="20"/>
        </w:rPr>
        <w:t>re</w:t>
      </w:r>
      <w:r w:rsidRPr="00795CE5">
        <w:rPr>
          <w:rFonts w:cs="Arial"/>
          <w:sz w:val="20"/>
          <w:szCs w:val="20"/>
        </w:rPr>
        <w:t xml:space="preserve"> i soccorsi fornendo le opportune informazioni</w:t>
      </w:r>
    </w:p>
    <w:p w14:paraId="573C6A8A" w14:textId="23BB892E" w:rsidR="001A4BAF" w:rsidRPr="00795CE5" w:rsidRDefault="001A4BAF" w:rsidP="004471B7">
      <w:pPr>
        <w:numPr>
          <w:ilvl w:val="1"/>
          <w:numId w:val="1"/>
        </w:numPr>
        <w:spacing w:line="360" w:lineRule="auto"/>
        <w:rPr>
          <w:rFonts w:cs="Arial"/>
          <w:sz w:val="20"/>
          <w:szCs w:val="20"/>
        </w:rPr>
      </w:pPr>
      <w:r w:rsidRPr="00795CE5">
        <w:rPr>
          <w:rFonts w:cs="Arial"/>
          <w:sz w:val="20"/>
          <w:szCs w:val="20"/>
        </w:rPr>
        <w:t>se è possibile contenere l’incendio utilizza</w:t>
      </w:r>
      <w:r w:rsidR="009D1425">
        <w:rPr>
          <w:rFonts w:cs="Arial"/>
          <w:sz w:val="20"/>
          <w:szCs w:val="20"/>
        </w:rPr>
        <w:t>ndo</w:t>
      </w:r>
      <w:r w:rsidRPr="00795CE5">
        <w:rPr>
          <w:rFonts w:cs="Arial"/>
          <w:sz w:val="20"/>
          <w:szCs w:val="20"/>
        </w:rPr>
        <w:t xml:space="preserve"> i dispositivi esistenti (estintore etc)</w:t>
      </w:r>
    </w:p>
    <w:p w14:paraId="43D00C25" w14:textId="2A23C046" w:rsidR="001A4BAF" w:rsidRDefault="001A4BAF">
      <w:pPr>
        <w:numPr>
          <w:ilvl w:val="1"/>
          <w:numId w:val="1"/>
        </w:numPr>
        <w:spacing w:line="360" w:lineRule="auto"/>
        <w:rPr>
          <w:rFonts w:cs="Arial"/>
          <w:sz w:val="20"/>
          <w:szCs w:val="20"/>
        </w:rPr>
      </w:pPr>
      <w:r w:rsidRPr="00795CE5">
        <w:rPr>
          <w:rFonts w:cs="Arial"/>
          <w:sz w:val="20"/>
          <w:szCs w:val="20"/>
        </w:rPr>
        <w:t>attendere soccorsi</w:t>
      </w:r>
      <w:r w:rsidR="00735DB1">
        <w:rPr>
          <w:rFonts w:cs="Arial"/>
          <w:sz w:val="20"/>
          <w:szCs w:val="20"/>
        </w:rPr>
        <w:t>.</w:t>
      </w:r>
    </w:p>
    <w:p w14:paraId="7A549746" w14:textId="77777777" w:rsidR="003B6D48" w:rsidRPr="00795CE5" w:rsidRDefault="003B6D48" w:rsidP="004471B7">
      <w:pPr>
        <w:spacing w:line="360" w:lineRule="auto"/>
        <w:ind w:left="720"/>
        <w:rPr>
          <w:rFonts w:cs="Arial"/>
          <w:sz w:val="20"/>
          <w:szCs w:val="20"/>
        </w:rPr>
      </w:pPr>
    </w:p>
    <w:p w14:paraId="50C56A71" w14:textId="7AB288A9" w:rsidR="00C74826" w:rsidRPr="00795CE5" w:rsidRDefault="00C74826" w:rsidP="004471B7">
      <w:pPr>
        <w:spacing w:line="360" w:lineRule="auto"/>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6BA175C9" w:rsidR="00C74826" w:rsidRPr="00795CE5" w:rsidRDefault="00C74826" w:rsidP="004471B7">
      <w:pPr>
        <w:numPr>
          <w:ilvl w:val="0"/>
          <w:numId w:val="1"/>
        </w:numPr>
        <w:spacing w:line="360" w:lineRule="auto"/>
        <w:rPr>
          <w:rFonts w:cs="Arial"/>
          <w:sz w:val="20"/>
          <w:szCs w:val="20"/>
        </w:rPr>
      </w:pPr>
      <w:r w:rsidRPr="00795CE5">
        <w:rPr>
          <w:rFonts w:cs="Arial"/>
          <w:sz w:val="20"/>
          <w:szCs w:val="20"/>
        </w:rPr>
        <w:t xml:space="preserve">chiamare </w:t>
      </w:r>
      <w:r w:rsidR="007F1576">
        <w:rPr>
          <w:rFonts w:cs="Arial"/>
          <w:sz w:val="20"/>
          <w:szCs w:val="20"/>
        </w:rPr>
        <w:t xml:space="preserve">il </w:t>
      </w:r>
      <w:r w:rsidR="00735DB1">
        <w:rPr>
          <w:rFonts w:cs="Arial"/>
          <w:sz w:val="20"/>
          <w:szCs w:val="20"/>
        </w:rPr>
        <w:t>Contact C</w:t>
      </w:r>
      <w:r w:rsidRPr="00795CE5">
        <w:rPr>
          <w:rFonts w:cs="Arial"/>
          <w:sz w:val="20"/>
          <w:szCs w:val="20"/>
        </w:rPr>
        <w:t>enter per ricevere informazioni dettagliate sulla sua localizzazione e per informare l’addetto emergenze</w:t>
      </w:r>
    </w:p>
    <w:p w14:paraId="774A3534" w14:textId="7D163A32" w:rsidR="001A4BAF" w:rsidRPr="00795CE5" w:rsidRDefault="001A4BAF" w:rsidP="004471B7">
      <w:pPr>
        <w:numPr>
          <w:ilvl w:val="0"/>
          <w:numId w:val="1"/>
        </w:numPr>
        <w:spacing w:line="360" w:lineRule="auto"/>
        <w:rPr>
          <w:rFonts w:cs="Arial"/>
          <w:sz w:val="20"/>
          <w:szCs w:val="20"/>
        </w:rPr>
      </w:pPr>
      <w:r w:rsidRPr="00795CE5">
        <w:rPr>
          <w:rFonts w:cs="Arial"/>
          <w:sz w:val="20"/>
          <w:szCs w:val="20"/>
        </w:rPr>
        <w:t>chiamare 112 (numero unico delle emergenze)</w:t>
      </w:r>
      <w:r w:rsidR="007F1576">
        <w:rPr>
          <w:rFonts w:cs="Arial"/>
          <w:sz w:val="20"/>
          <w:szCs w:val="20"/>
        </w:rPr>
        <w:t xml:space="preserve">, </w:t>
      </w:r>
      <w:r w:rsidRPr="00795CE5">
        <w:rPr>
          <w:rFonts w:cs="Arial"/>
          <w:sz w:val="20"/>
          <w:szCs w:val="20"/>
        </w:rPr>
        <w:t>rispondere con calma alle domande dell’operatore e successivamente accogliere i soccorsi fornendo le opportune informazioni</w:t>
      </w:r>
    </w:p>
    <w:p w14:paraId="5704FCF6" w14:textId="77777777" w:rsidR="00C74826" w:rsidRPr="00795CE5" w:rsidRDefault="00C74826" w:rsidP="004471B7">
      <w:pPr>
        <w:numPr>
          <w:ilvl w:val="0"/>
          <w:numId w:val="1"/>
        </w:numPr>
        <w:spacing w:line="360" w:lineRule="auto"/>
        <w:rPr>
          <w:rFonts w:cs="Arial"/>
          <w:sz w:val="20"/>
          <w:szCs w:val="20"/>
        </w:rPr>
      </w:pPr>
      <w:r w:rsidRPr="00795CE5">
        <w:rPr>
          <w:rFonts w:cs="Arial"/>
          <w:sz w:val="20"/>
          <w:szCs w:val="20"/>
        </w:rPr>
        <w:t>in caso di necessità presso le portinerie è presente DAE</w:t>
      </w:r>
    </w:p>
    <w:p w14:paraId="75694048" w14:textId="050807C3" w:rsidR="00C74826" w:rsidRDefault="00C74826">
      <w:pPr>
        <w:numPr>
          <w:ilvl w:val="0"/>
          <w:numId w:val="1"/>
        </w:numPr>
        <w:spacing w:line="360" w:lineRule="auto"/>
        <w:rPr>
          <w:rFonts w:cs="Arial"/>
          <w:sz w:val="20"/>
          <w:szCs w:val="20"/>
        </w:rPr>
      </w:pPr>
      <w:r w:rsidRPr="00795CE5">
        <w:rPr>
          <w:rFonts w:cs="Arial"/>
          <w:sz w:val="20"/>
          <w:szCs w:val="20"/>
        </w:rPr>
        <w:t>attendere soccorsi</w:t>
      </w:r>
    </w:p>
    <w:p w14:paraId="1CDFE9D6" w14:textId="77777777" w:rsidR="00735DB1" w:rsidRPr="00795CE5" w:rsidRDefault="00735DB1" w:rsidP="004471B7">
      <w:pPr>
        <w:spacing w:line="360" w:lineRule="auto"/>
        <w:ind w:left="720"/>
        <w:rPr>
          <w:rFonts w:cs="Arial"/>
          <w:sz w:val="20"/>
          <w:szCs w:val="20"/>
        </w:rPr>
      </w:pPr>
    </w:p>
    <w:p w14:paraId="61D3FEF8" w14:textId="6A044D81" w:rsidR="00C74826" w:rsidRPr="00795CE5" w:rsidRDefault="00C74826" w:rsidP="004471B7">
      <w:pPr>
        <w:spacing w:line="360" w:lineRule="auto"/>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4EEFDA85" w:rsidR="00201EB6" w:rsidRPr="00795CE5" w:rsidRDefault="00201EB6" w:rsidP="004471B7">
      <w:pPr>
        <w:numPr>
          <w:ilvl w:val="0"/>
          <w:numId w:val="1"/>
        </w:numPr>
        <w:spacing w:line="360" w:lineRule="auto"/>
        <w:rPr>
          <w:rFonts w:cs="Arial"/>
          <w:sz w:val="20"/>
          <w:szCs w:val="20"/>
        </w:rPr>
      </w:pPr>
      <w:r w:rsidRPr="00795CE5">
        <w:rPr>
          <w:rFonts w:cs="Arial"/>
          <w:sz w:val="20"/>
          <w:szCs w:val="20"/>
        </w:rPr>
        <w:t>chiamare 112 (numero unico delle emergenze)</w:t>
      </w:r>
      <w:r w:rsidR="00A9040E">
        <w:rPr>
          <w:rFonts w:cs="Arial"/>
          <w:sz w:val="20"/>
          <w:szCs w:val="20"/>
        </w:rPr>
        <w:t xml:space="preserve">, </w:t>
      </w:r>
      <w:r w:rsidRPr="00795CE5">
        <w:rPr>
          <w:rFonts w:cs="Arial"/>
          <w:sz w:val="20"/>
          <w:szCs w:val="20"/>
        </w:rPr>
        <w:t>rispondere con calma alle domande dell’operatore e successivamente accogliere i soccorsi fornendo le opportune informazioni</w:t>
      </w:r>
    </w:p>
    <w:p w14:paraId="1CE950D4" w14:textId="46E5D299" w:rsidR="00C74826" w:rsidRPr="00795CE5" w:rsidRDefault="00C74826" w:rsidP="004471B7">
      <w:pPr>
        <w:numPr>
          <w:ilvl w:val="0"/>
          <w:numId w:val="1"/>
        </w:numPr>
        <w:spacing w:line="360" w:lineRule="auto"/>
        <w:rPr>
          <w:rFonts w:cs="Arial"/>
          <w:sz w:val="20"/>
          <w:szCs w:val="20"/>
        </w:rPr>
      </w:pPr>
      <w:r w:rsidRPr="00795CE5">
        <w:rPr>
          <w:rFonts w:cs="Arial"/>
          <w:sz w:val="20"/>
          <w:szCs w:val="20"/>
        </w:rPr>
        <w:t xml:space="preserve">chiamare </w:t>
      </w:r>
      <w:r w:rsidR="00735DB1">
        <w:rPr>
          <w:rFonts w:cs="Arial"/>
          <w:sz w:val="20"/>
          <w:szCs w:val="20"/>
        </w:rPr>
        <w:t>Contact C</w:t>
      </w:r>
      <w:r w:rsidRPr="00795CE5">
        <w:rPr>
          <w:rFonts w:cs="Arial"/>
          <w:sz w:val="20"/>
          <w:szCs w:val="20"/>
        </w:rPr>
        <w:t xml:space="preserve">enter </w:t>
      </w:r>
      <w:r w:rsidR="00201EB6" w:rsidRPr="00795CE5">
        <w:rPr>
          <w:rFonts w:cs="Arial"/>
          <w:sz w:val="20"/>
          <w:szCs w:val="20"/>
        </w:rPr>
        <w:t>800.02.2399 op</w:t>
      </w:r>
      <w:r w:rsidR="00735DB1">
        <w:rPr>
          <w:rFonts w:cs="Arial"/>
          <w:sz w:val="20"/>
          <w:szCs w:val="20"/>
        </w:rPr>
        <w:t xml:space="preserve">pure </w:t>
      </w:r>
      <w:r w:rsidR="00201EB6" w:rsidRPr="00795CE5">
        <w:rPr>
          <w:rFonts w:cs="Arial"/>
          <w:sz w:val="20"/>
          <w:szCs w:val="20"/>
        </w:rPr>
        <w:t>02</w:t>
      </w:r>
      <w:r w:rsidR="00735DB1">
        <w:rPr>
          <w:rFonts w:cs="Arial"/>
          <w:sz w:val="20"/>
          <w:szCs w:val="20"/>
        </w:rPr>
        <w:t xml:space="preserve"> </w:t>
      </w:r>
      <w:r w:rsidR="00201EB6" w:rsidRPr="00795CE5">
        <w:rPr>
          <w:rFonts w:cs="Arial"/>
          <w:sz w:val="20"/>
          <w:szCs w:val="20"/>
        </w:rPr>
        <w:t>2399</w:t>
      </w:r>
      <w:r w:rsidR="00735DB1">
        <w:rPr>
          <w:rFonts w:cs="Arial"/>
          <w:sz w:val="20"/>
          <w:szCs w:val="20"/>
        </w:rPr>
        <w:t xml:space="preserve"> </w:t>
      </w:r>
      <w:r w:rsidR="00201EB6" w:rsidRPr="00795CE5">
        <w:rPr>
          <w:rFonts w:cs="Arial"/>
          <w:sz w:val="20"/>
          <w:szCs w:val="20"/>
        </w:rPr>
        <w:t>9300</w:t>
      </w:r>
      <w:r w:rsidR="00735DB1">
        <w:rPr>
          <w:rFonts w:cs="Arial"/>
          <w:sz w:val="20"/>
          <w:szCs w:val="20"/>
        </w:rPr>
        <w:t xml:space="preserve"> oppure 02 2399 9380</w:t>
      </w:r>
    </w:p>
    <w:p w14:paraId="3DCE9B99" w14:textId="77777777" w:rsidR="00C74826" w:rsidRPr="00795CE5" w:rsidRDefault="00C74826" w:rsidP="004471B7">
      <w:pPr>
        <w:numPr>
          <w:ilvl w:val="0"/>
          <w:numId w:val="1"/>
        </w:numPr>
        <w:spacing w:line="360" w:lineRule="auto"/>
        <w:rPr>
          <w:rFonts w:cs="Arial"/>
          <w:sz w:val="20"/>
          <w:szCs w:val="20"/>
        </w:rPr>
      </w:pPr>
      <w:r w:rsidRPr="00795CE5">
        <w:rPr>
          <w:rFonts w:cs="Arial"/>
          <w:sz w:val="20"/>
          <w:szCs w:val="20"/>
        </w:rPr>
        <w:lastRenderedPageBreak/>
        <w:t xml:space="preserve">delimitare area o impedire in transito </w:t>
      </w:r>
    </w:p>
    <w:p w14:paraId="3A341A78" w14:textId="77777777" w:rsidR="00C74826" w:rsidRPr="00795CE5" w:rsidRDefault="00C74826" w:rsidP="004471B7">
      <w:pPr>
        <w:numPr>
          <w:ilvl w:val="0"/>
          <w:numId w:val="1"/>
        </w:numPr>
        <w:spacing w:line="360" w:lineRule="auto"/>
        <w:rPr>
          <w:rFonts w:cs="Arial"/>
          <w:sz w:val="20"/>
          <w:szCs w:val="20"/>
        </w:rPr>
      </w:pPr>
      <w:r w:rsidRPr="00795CE5">
        <w:rPr>
          <w:rFonts w:cs="Arial"/>
          <w:sz w:val="20"/>
          <w:szCs w:val="20"/>
        </w:rPr>
        <w:t>attendere addetto emergenze e collaborare nella gestione evento</w:t>
      </w:r>
    </w:p>
    <w:p w14:paraId="1E79DD3A" w14:textId="6CE2C6F4" w:rsidR="00B033C7" w:rsidRPr="00B033C7" w:rsidRDefault="00C74826" w:rsidP="00B033C7">
      <w:pPr>
        <w:numPr>
          <w:ilvl w:val="0"/>
          <w:numId w:val="1"/>
        </w:numPr>
        <w:spacing w:line="360" w:lineRule="auto"/>
        <w:rPr>
          <w:rFonts w:cs="Arial"/>
          <w:sz w:val="20"/>
          <w:szCs w:val="20"/>
        </w:rPr>
      </w:pPr>
      <w:r w:rsidRPr="00795CE5">
        <w:rPr>
          <w:rFonts w:cs="Arial"/>
          <w:sz w:val="20"/>
          <w:szCs w:val="20"/>
        </w:rPr>
        <w:t>se vi sono feriti provvedere come indicato nei punti precedenti</w:t>
      </w:r>
    </w:p>
    <w:p w14:paraId="6D7E607C" w14:textId="2448642B" w:rsidR="008A35CB" w:rsidRDefault="008A35CB" w:rsidP="00C74826">
      <w:pPr>
        <w:rPr>
          <w:rFonts w:cs="Arial"/>
          <w:sz w:val="20"/>
          <w:szCs w:val="20"/>
        </w:rPr>
      </w:pPr>
    </w:p>
    <w:p w14:paraId="192BA14C" w14:textId="13515CD5" w:rsidR="001760A7" w:rsidRDefault="001760A7">
      <w:pPr>
        <w:spacing w:after="160" w:line="259" w:lineRule="auto"/>
        <w:jc w:val="left"/>
        <w:rPr>
          <w:rFonts w:cs="Arial"/>
          <w:sz w:val="20"/>
          <w:szCs w:val="20"/>
        </w:rPr>
      </w:pPr>
      <w:r>
        <w:rPr>
          <w:rFonts w:cs="Arial"/>
          <w:sz w:val="20"/>
          <w:szCs w:val="20"/>
        </w:rPr>
        <w:br w:type="page"/>
      </w:r>
    </w:p>
    <w:p w14:paraId="52F775ED" w14:textId="58CE662C" w:rsidR="00B033C7" w:rsidRDefault="00B033C7" w:rsidP="00B033C7">
      <w:pPr>
        <w:pStyle w:val="TITOLO10"/>
      </w:pPr>
      <w:bookmarkStart w:id="30" w:name="_Toc215064375"/>
      <w:r>
        <w:lastRenderedPageBreak/>
        <w:t xml:space="preserve">5 </w:t>
      </w:r>
      <w:r w:rsidR="009243C8">
        <w:t>–</w:t>
      </w:r>
      <w:r>
        <w:t xml:space="preserve"> </w:t>
      </w:r>
      <w:r w:rsidR="009243C8">
        <w:t>ATTIVITA’ SVOLTA DALL’OPERATORE ECONOMICO</w:t>
      </w:r>
      <w:bookmarkEnd w:id="30"/>
    </w:p>
    <w:p w14:paraId="0E98B6B0" w14:textId="48972CA6" w:rsidR="00AB29C4" w:rsidRPr="00AB29C4" w:rsidRDefault="00AB29C4" w:rsidP="00AB29C4">
      <w:pPr>
        <w:spacing w:line="360" w:lineRule="auto"/>
        <w:rPr>
          <w:rFonts w:cs="Arial"/>
          <w:i/>
          <w:iCs/>
          <w:sz w:val="20"/>
          <w:szCs w:val="20"/>
        </w:rPr>
      </w:pPr>
      <w:r w:rsidRPr="00AB29C4">
        <w:rPr>
          <w:rFonts w:cs="Arial"/>
          <w:i/>
          <w:iCs/>
          <w:sz w:val="20"/>
          <w:szCs w:val="20"/>
        </w:rPr>
        <w:t>Da compilarsi a cura dell’impresa affidataria</w:t>
      </w:r>
    </w:p>
    <w:p w14:paraId="13A52B46" w14:textId="77777777" w:rsidR="00AB29C4" w:rsidRPr="004471B7" w:rsidRDefault="00AB29C4" w:rsidP="00AB29C4">
      <w:pPr>
        <w:spacing w:line="360" w:lineRule="auto"/>
        <w:rPr>
          <w:rFonts w:cs="Arial"/>
          <w:sz w:val="20"/>
          <w:szCs w:val="20"/>
          <w:u w:val="single"/>
        </w:rPr>
      </w:pPr>
      <w:r w:rsidRPr="004471B7">
        <w:rPr>
          <w:rFonts w:cs="Arial"/>
          <w:b/>
          <w:sz w:val="20"/>
          <w:szCs w:val="20"/>
          <w:highlight w:val="yellow"/>
          <w:u w:val="single"/>
        </w:rPr>
        <w:t>FORNITORE</w:t>
      </w:r>
      <w:r w:rsidRPr="004471B7">
        <w:rPr>
          <w:rFonts w:cs="Arial"/>
          <w:b/>
          <w:sz w:val="20"/>
          <w:szCs w:val="20"/>
          <w:u w:val="single"/>
        </w:rPr>
        <w:t xml:space="preserve"> (</w:t>
      </w:r>
      <w:r w:rsidRPr="004471B7">
        <w:rPr>
          <w:rFonts w:cs="Arial"/>
          <w:sz w:val="20"/>
          <w:szCs w:val="20"/>
          <w:highlight w:val="yellow"/>
          <w:u w:val="single"/>
        </w:rPr>
        <w:t>DATI DA VERIFICARE E INTEGRARE</w:t>
      </w:r>
      <w:r w:rsidRPr="004471B7">
        <w:rPr>
          <w:rFonts w:cs="Arial"/>
          <w:b/>
          <w:sz w:val="20"/>
          <w:szCs w:val="20"/>
          <w:u w:val="single"/>
        </w:rPr>
        <w:t>)</w:t>
      </w:r>
    </w:p>
    <w:tbl>
      <w:tblPr>
        <w:tblStyle w:val="Grigliatabella"/>
        <w:tblW w:w="0" w:type="auto"/>
        <w:tblLook w:val="04A0" w:firstRow="1" w:lastRow="0" w:firstColumn="1" w:lastColumn="0" w:noHBand="0" w:noVBand="1"/>
      </w:tblPr>
      <w:tblGrid>
        <w:gridCol w:w="4812"/>
        <w:gridCol w:w="4816"/>
      </w:tblGrid>
      <w:tr w:rsidR="00AB29C4" w:rsidRPr="002311F6" w14:paraId="558BB011" w14:textId="77777777" w:rsidTr="006E0B8A">
        <w:tc>
          <w:tcPr>
            <w:tcW w:w="9628" w:type="dxa"/>
            <w:gridSpan w:val="2"/>
            <w:shd w:val="clear" w:color="auto" w:fill="D9D9D9" w:themeFill="background1" w:themeFillShade="D9"/>
          </w:tcPr>
          <w:p w14:paraId="4279CBC9" w14:textId="77777777" w:rsidR="00AB29C4" w:rsidRPr="002311F6" w:rsidRDefault="00AB29C4" w:rsidP="006E0B8A">
            <w:pPr>
              <w:spacing w:line="360" w:lineRule="auto"/>
              <w:jc w:val="center"/>
              <w:rPr>
                <w:rFonts w:cs="Arial"/>
                <w:sz w:val="18"/>
                <w:szCs w:val="18"/>
              </w:rPr>
            </w:pPr>
            <w:r w:rsidRPr="002311F6">
              <w:rPr>
                <w:rFonts w:cs="Arial"/>
                <w:b/>
                <w:sz w:val="18"/>
                <w:szCs w:val="18"/>
              </w:rPr>
              <w:t>DATI GENERALI</w:t>
            </w:r>
          </w:p>
        </w:tc>
      </w:tr>
      <w:tr w:rsidR="00AB29C4" w:rsidRPr="00ED037B" w14:paraId="2CDF1DE3" w14:textId="77777777" w:rsidTr="006E0B8A">
        <w:tc>
          <w:tcPr>
            <w:tcW w:w="4812" w:type="dxa"/>
          </w:tcPr>
          <w:p w14:paraId="6AEE520B" w14:textId="77777777" w:rsidR="00AB29C4" w:rsidRPr="002311F6" w:rsidRDefault="00AB29C4" w:rsidP="006E0B8A">
            <w:pPr>
              <w:spacing w:before="40" w:after="40"/>
              <w:rPr>
                <w:rFonts w:cs="Arial"/>
                <w:sz w:val="18"/>
                <w:szCs w:val="18"/>
              </w:rPr>
            </w:pPr>
            <w:r w:rsidRPr="002311F6">
              <w:rPr>
                <w:rFonts w:cs="Arial"/>
                <w:sz w:val="18"/>
                <w:szCs w:val="18"/>
              </w:rPr>
              <w:t>RAGIONE SOCIALE</w:t>
            </w:r>
          </w:p>
        </w:tc>
        <w:tc>
          <w:tcPr>
            <w:tcW w:w="4816" w:type="dxa"/>
          </w:tcPr>
          <w:p w14:paraId="53CE4FFA" w14:textId="77777777" w:rsidR="00AB29C4" w:rsidRPr="00D4663C" w:rsidRDefault="00AB29C4" w:rsidP="006E0B8A">
            <w:pPr>
              <w:spacing w:before="40" w:after="40"/>
              <w:rPr>
                <w:rFonts w:cs="Arial"/>
                <w:sz w:val="18"/>
                <w:szCs w:val="18"/>
                <w:highlight w:val="yellow"/>
                <w:lang w:val="en-US"/>
              </w:rPr>
            </w:pPr>
          </w:p>
        </w:tc>
      </w:tr>
      <w:tr w:rsidR="00AB29C4" w:rsidRPr="002311F6" w14:paraId="6404FCDE" w14:textId="77777777" w:rsidTr="006E0B8A">
        <w:tc>
          <w:tcPr>
            <w:tcW w:w="4812" w:type="dxa"/>
          </w:tcPr>
          <w:p w14:paraId="068A4ECE" w14:textId="77777777" w:rsidR="00AB29C4" w:rsidRPr="002311F6" w:rsidRDefault="00AB29C4" w:rsidP="006E0B8A">
            <w:pPr>
              <w:spacing w:before="40" w:after="40"/>
              <w:rPr>
                <w:rFonts w:cs="Arial"/>
                <w:sz w:val="18"/>
                <w:szCs w:val="18"/>
              </w:rPr>
            </w:pPr>
            <w:r w:rsidRPr="002311F6">
              <w:rPr>
                <w:rFonts w:cs="Arial"/>
                <w:sz w:val="18"/>
                <w:szCs w:val="18"/>
              </w:rPr>
              <w:t>SEDE LEGALE</w:t>
            </w:r>
          </w:p>
        </w:tc>
        <w:tc>
          <w:tcPr>
            <w:tcW w:w="4816" w:type="dxa"/>
          </w:tcPr>
          <w:p w14:paraId="02FDF74D" w14:textId="77777777" w:rsidR="00AB29C4" w:rsidRPr="00D4663C" w:rsidRDefault="00AB29C4" w:rsidP="006E0B8A">
            <w:pPr>
              <w:spacing w:before="40" w:after="40"/>
              <w:rPr>
                <w:rFonts w:cs="Arial"/>
                <w:sz w:val="18"/>
                <w:szCs w:val="18"/>
                <w:highlight w:val="yellow"/>
              </w:rPr>
            </w:pPr>
          </w:p>
        </w:tc>
      </w:tr>
      <w:tr w:rsidR="00AB29C4" w:rsidRPr="002311F6" w14:paraId="1D31E21C" w14:textId="77777777" w:rsidTr="006E0B8A">
        <w:tc>
          <w:tcPr>
            <w:tcW w:w="4812" w:type="dxa"/>
          </w:tcPr>
          <w:p w14:paraId="2E65BDD3" w14:textId="77777777" w:rsidR="00AB29C4" w:rsidRPr="002311F6" w:rsidRDefault="00AB29C4" w:rsidP="006E0B8A">
            <w:pPr>
              <w:spacing w:before="40" w:after="40"/>
              <w:rPr>
                <w:rFonts w:cs="Arial"/>
                <w:sz w:val="18"/>
                <w:szCs w:val="18"/>
              </w:rPr>
            </w:pPr>
            <w:r w:rsidRPr="002311F6">
              <w:rPr>
                <w:rFonts w:cs="Arial"/>
                <w:sz w:val="18"/>
                <w:szCs w:val="18"/>
              </w:rPr>
              <w:t>SEDE OGGETTO DELL’ATTIVITA’</w:t>
            </w:r>
          </w:p>
        </w:tc>
        <w:tc>
          <w:tcPr>
            <w:tcW w:w="4816" w:type="dxa"/>
          </w:tcPr>
          <w:p w14:paraId="103004B9" w14:textId="77777777" w:rsidR="00AB29C4" w:rsidRPr="00D4663C" w:rsidRDefault="00AB29C4" w:rsidP="006E0B8A">
            <w:pPr>
              <w:spacing w:before="40" w:after="40"/>
              <w:rPr>
                <w:rFonts w:cs="Arial"/>
                <w:sz w:val="18"/>
                <w:szCs w:val="18"/>
                <w:highlight w:val="yellow"/>
              </w:rPr>
            </w:pPr>
          </w:p>
        </w:tc>
      </w:tr>
      <w:tr w:rsidR="00AB29C4" w:rsidRPr="002311F6" w14:paraId="02964AE0" w14:textId="77777777" w:rsidTr="006E0B8A">
        <w:tc>
          <w:tcPr>
            <w:tcW w:w="4812" w:type="dxa"/>
          </w:tcPr>
          <w:p w14:paraId="1DBC08CB" w14:textId="77777777" w:rsidR="00AB29C4" w:rsidRPr="002311F6" w:rsidRDefault="00AB29C4" w:rsidP="006E0B8A">
            <w:pPr>
              <w:spacing w:before="40" w:after="40"/>
              <w:rPr>
                <w:rFonts w:cs="Arial"/>
                <w:sz w:val="18"/>
                <w:szCs w:val="18"/>
              </w:rPr>
            </w:pPr>
            <w:r w:rsidRPr="002311F6">
              <w:rPr>
                <w:rFonts w:cs="Arial"/>
                <w:sz w:val="18"/>
                <w:szCs w:val="18"/>
              </w:rPr>
              <w:t>RECAPITI TELEFONICI E MAIL</w:t>
            </w:r>
          </w:p>
        </w:tc>
        <w:tc>
          <w:tcPr>
            <w:tcW w:w="4816" w:type="dxa"/>
          </w:tcPr>
          <w:p w14:paraId="51AA0533" w14:textId="77777777" w:rsidR="00AB29C4" w:rsidRPr="004475D0" w:rsidRDefault="00AB29C4" w:rsidP="006E0B8A">
            <w:pPr>
              <w:spacing w:before="40" w:after="40"/>
              <w:rPr>
                <w:rFonts w:cs="Arial"/>
                <w:sz w:val="18"/>
                <w:szCs w:val="18"/>
                <w:highlight w:val="yellow"/>
              </w:rPr>
            </w:pPr>
          </w:p>
        </w:tc>
      </w:tr>
      <w:tr w:rsidR="00AB29C4" w:rsidRPr="002311F6" w14:paraId="5DB58346" w14:textId="77777777" w:rsidTr="006E0B8A">
        <w:tc>
          <w:tcPr>
            <w:tcW w:w="4812" w:type="dxa"/>
          </w:tcPr>
          <w:p w14:paraId="5AC32294" w14:textId="77777777" w:rsidR="00AB29C4" w:rsidRPr="002311F6" w:rsidRDefault="00AB29C4" w:rsidP="006E0B8A">
            <w:pPr>
              <w:spacing w:before="40" w:after="40"/>
              <w:rPr>
                <w:rFonts w:cs="Arial"/>
                <w:sz w:val="18"/>
                <w:szCs w:val="18"/>
              </w:rPr>
            </w:pPr>
            <w:r w:rsidRPr="002311F6">
              <w:rPr>
                <w:rFonts w:cs="Arial"/>
                <w:sz w:val="18"/>
                <w:szCs w:val="18"/>
              </w:rPr>
              <w:t>CODICE FISCALE/PARTITA IVA</w:t>
            </w:r>
          </w:p>
        </w:tc>
        <w:tc>
          <w:tcPr>
            <w:tcW w:w="4816" w:type="dxa"/>
          </w:tcPr>
          <w:p w14:paraId="0B12723F" w14:textId="77777777" w:rsidR="00AB29C4" w:rsidRPr="00294184" w:rsidRDefault="00AB29C4" w:rsidP="006E0B8A">
            <w:pPr>
              <w:spacing w:before="40" w:after="40"/>
              <w:rPr>
                <w:rFonts w:cs="Arial"/>
                <w:sz w:val="18"/>
                <w:szCs w:val="18"/>
                <w:highlight w:val="yellow"/>
              </w:rPr>
            </w:pPr>
          </w:p>
        </w:tc>
      </w:tr>
      <w:tr w:rsidR="00AB29C4" w:rsidRPr="002311F6" w14:paraId="4C7A4D68" w14:textId="77777777" w:rsidTr="006E0B8A">
        <w:tc>
          <w:tcPr>
            <w:tcW w:w="4812" w:type="dxa"/>
          </w:tcPr>
          <w:p w14:paraId="1779EA9A" w14:textId="77777777" w:rsidR="00AB29C4" w:rsidRPr="002311F6" w:rsidRDefault="00AB29C4" w:rsidP="006E0B8A">
            <w:pPr>
              <w:spacing w:before="40" w:after="40"/>
              <w:rPr>
                <w:rFonts w:cs="Arial"/>
                <w:sz w:val="18"/>
                <w:szCs w:val="18"/>
              </w:rPr>
            </w:pPr>
            <w:r w:rsidRPr="002311F6">
              <w:rPr>
                <w:rFonts w:cs="Arial"/>
                <w:sz w:val="18"/>
                <w:szCs w:val="18"/>
              </w:rPr>
              <w:t>ISCRIZIONE CCIAA</w:t>
            </w:r>
          </w:p>
        </w:tc>
        <w:tc>
          <w:tcPr>
            <w:tcW w:w="4816" w:type="dxa"/>
          </w:tcPr>
          <w:p w14:paraId="3B29C513" w14:textId="77777777" w:rsidR="00AB29C4" w:rsidRPr="00294184" w:rsidRDefault="00AB29C4" w:rsidP="006E0B8A">
            <w:pPr>
              <w:spacing w:before="40" w:after="40"/>
              <w:rPr>
                <w:rFonts w:cs="Arial"/>
                <w:sz w:val="18"/>
                <w:szCs w:val="18"/>
                <w:highlight w:val="yellow"/>
              </w:rPr>
            </w:pPr>
          </w:p>
        </w:tc>
      </w:tr>
      <w:tr w:rsidR="00AB29C4" w:rsidRPr="002311F6" w14:paraId="408B6878" w14:textId="77777777" w:rsidTr="006E0B8A">
        <w:tc>
          <w:tcPr>
            <w:tcW w:w="4812" w:type="dxa"/>
          </w:tcPr>
          <w:p w14:paraId="0AF87104" w14:textId="77777777" w:rsidR="00AB29C4" w:rsidRPr="002311F6" w:rsidRDefault="00AB29C4" w:rsidP="006E0B8A">
            <w:pPr>
              <w:spacing w:before="40" w:after="40"/>
              <w:rPr>
                <w:rFonts w:cs="Arial"/>
                <w:sz w:val="18"/>
                <w:szCs w:val="18"/>
              </w:rPr>
            </w:pPr>
            <w:r w:rsidRPr="002311F6">
              <w:rPr>
                <w:rFonts w:cs="Arial"/>
                <w:sz w:val="18"/>
                <w:szCs w:val="18"/>
              </w:rPr>
              <w:t>CODICE ATECO</w:t>
            </w:r>
          </w:p>
        </w:tc>
        <w:tc>
          <w:tcPr>
            <w:tcW w:w="4816" w:type="dxa"/>
          </w:tcPr>
          <w:p w14:paraId="78145EF2" w14:textId="77777777" w:rsidR="00AB29C4" w:rsidRPr="00294184" w:rsidRDefault="00AB29C4" w:rsidP="006E0B8A">
            <w:pPr>
              <w:spacing w:before="40" w:after="40"/>
              <w:rPr>
                <w:rFonts w:cs="Arial"/>
                <w:sz w:val="18"/>
                <w:szCs w:val="18"/>
                <w:highlight w:val="yellow"/>
              </w:rPr>
            </w:pPr>
          </w:p>
        </w:tc>
      </w:tr>
      <w:tr w:rsidR="00AB29C4" w:rsidRPr="002311F6" w14:paraId="38FACAB5" w14:textId="77777777" w:rsidTr="006E0B8A">
        <w:tc>
          <w:tcPr>
            <w:tcW w:w="9628" w:type="dxa"/>
            <w:gridSpan w:val="2"/>
            <w:shd w:val="clear" w:color="auto" w:fill="D9D9D9" w:themeFill="background1" w:themeFillShade="D9"/>
          </w:tcPr>
          <w:p w14:paraId="3F33957E" w14:textId="77777777" w:rsidR="00AB29C4" w:rsidRPr="002311F6" w:rsidRDefault="00AB29C4" w:rsidP="006E0B8A">
            <w:pPr>
              <w:spacing w:before="40" w:after="40"/>
              <w:jc w:val="center"/>
              <w:rPr>
                <w:rFonts w:cs="Arial"/>
                <w:sz w:val="18"/>
                <w:szCs w:val="18"/>
              </w:rPr>
            </w:pPr>
            <w:r w:rsidRPr="002311F6">
              <w:rPr>
                <w:rFonts w:cs="Arial"/>
                <w:b/>
                <w:sz w:val="18"/>
                <w:szCs w:val="18"/>
              </w:rPr>
              <w:t>FIGURE AZIENDALI REFERENTI PER IL CONTRATTO</w:t>
            </w:r>
          </w:p>
        </w:tc>
      </w:tr>
      <w:tr w:rsidR="00AB29C4" w:rsidRPr="002311F6" w14:paraId="0C965235" w14:textId="77777777" w:rsidTr="006E0B8A">
        <w:tc>
          <w:tcPr>
            <w:tcW w:w="4812" w:type="dxa"/>
          </w:tcPr>
          <w:p w14:paraId="083F439F" w14:textId="77777777" w:rsidR="00AB29C4" w:rsidRPr="002311F6" w:rsidRDefault="00AB29C4" w:rsidP="006E0B8A">
            <w:pPr>
              <w:spacing w:before="40" w:after="40"/>
              <w:rPr>
                <w:rFonts w:cs="Arial"/>
                <w:sz w:val="18"/>
                <w:szCs w:val="18"/>
              </w:rPr>
            </w:pPr>
            <w:r w:rsidRPr="002311F6">
              <w:rPr>
                <w:rFonts w:cs="Arial"/>
                <w:sz w:val="18"/>
                <w:szCs w:val="18"/>
              </w:rPr>
              <w:t>LEGALE RAPPRESENTANTE</w:t>
            </w:r>
          </w:p>
        </w:tc>
        <w:tc>
          <w:tcPr>
            <w:tcW w:w="4816" w:type="dxa"/>
          </w:tcPr>
          <w:p w14:paraId="7E11D145" w14:textId="77777777" w:rsidR="00AB29C4" w:rsidRPr="004475D0" w:rsidRDefault="00AB29C4" w:rsidP="006E0B8A">
            <w:pPr>
              <w:spacing w:before="40" w:after="40"/>
              <w:rPr>
                <w:rFonts w:cs="Arial"/>
                <w:sz w:val="18"/>
                <w:szCs w:val="18"/>
                <w:highlight w:val="yellow"/>
              </w:rPr>
            </w:pPr>
          </w:p>
        </w:tc>
      </w:tr>
      <w:tr w:rsidR="00AB29C4" w:rsidRPr="002311F6" w14:paraId="4F0A288D" w14:textId="77777777" w:rsidTr="006E0B8A">
        <w:tc>
          <w:tcPr>
            <w:tcW w:w="4812" w:type="dxa"/>
          </w:tcPr>
          <w:p w14:paraId="7DDC84C1" w14:textId="77777777" w:rsidR="00AB29C4" w:rsidRPr="002311F6" w:rsidDel="003375CC" w:rsidRDefault="00AB29C4" w:rsidP="006E0B8A">
            <w:pPr>
              <w:spacing w:before="40" w:after="40"/>
              <w:rPr>
                <w:rFonts w:cs="Arial"/>
                <w:sz w:val="18"/>
                <w:szCs w:val="18"/>
              </w:rPr>
            </w:pPr>
            <w:r w:rsidRPr="002311F6">
              <w:rPr>
                <w:rFonts w:cs="Arial"/>
                <w:sz w:val="18"/>
                <w:szCs w:val="18"/>
              </w:rPr>
              <w:t>DATORE LAVORO</w:t>
            </w:r>
          </w:p>
        </w:tc>
        <w:tc>
          <w:tcPr>
            <w:tcW w:w="4816" w:type="dxa"/>
          </w:tcPr>
          <w:p w14:paraId="0FDDE796" w14:textId="77777777" w:rsidR="00AB29C4" w:rsidRPr="00D4663C" w:rsidDel="003375CC" w:rsidRDefault="00AB29C4" w:rsidP="006E0B8A">
            <w:pPr>
              <w:spacing w:before="40" w:after="40"/>
              <w:rPr>
                <w:rFonts w:cs="Arial"/>
                <w:sz w:val="18"/>
                <w:szCs w:val="18"/>
                <w:highlight w:val="yellow"/>
              </w:rPr>
            </w:pPr>
          </w:p>
        </w:tc>
      </w:tr>
      <w:tr w:rsidR="00AB29C4" w:rsidRPr="002311F6" w14:paraId="274AA29F" w14:textId="77777777" w:rsidTr="006E0B8A">
        <w:tc>
          <w:tcPr>
            <w:tcW w:w="4812" w:type="dxa"/>
          </w:tcPr>
          <w:p w14:paraId="53C298DD" w14:textId="77777777" w:rsidR="00AB29C4" w:rsidRPr="002311F6" w:rsidDel="003375CC" w:rsidRDefault="00AB29C4" w:rsidP="006E0B8A">
            <w:pPr>
              <w:spacing w:before="40" w:after="40"/>
              <w:rPr>
                <w:rFonts w:cs="Arial"/>
                <w:sz w:val="18"/>
                <w:szCs w:val="18"/>
              </w:rPr>
            </w:pPr>
            <w:r w:rsidRPr="002311F6">
              <w:rPr>
                <w:rFonts w:cs="Arial"/>
                <w:sz w:val="18"/>
                <w:szCs w:val="18"/>
              </w:rPr>
              <w:t>POSIZIONE INPS</w:t>
            </w:r>
          </w:p>
        </w:tc>
        <w:tc>
          <w:tcPr>
            <w:tcW w:w="4816" w:type="dxa"/>
          </w:tcPr>
          <w:p w14:paraId="6B6F48D9" w14:textId="77777777" w:rsidR="00AB29C4" w:rsidRPr="00D4663C" w:rsidDel="003375CC" w:rsidRDefault="00AB29C4" w:rsidP="006E0B8A">
            <w:pPr>
              <w:spacing w:before="40" w:after="40"/>
              <w:rPr>
                <w:rFonts w:cs="Arial"/>
                <w:sz w:val="18"/>
                <w:szCs w:val="18"/>
                <w:highlight w:val="yellow"/>
              </w:rPr>
            </w:pPr>
          </w:p>
        </w:tc>
      </w:tr>
      <w:tr w:rsidR="00AB29C4" w:rsidRPr="002311F6" w14:paraId="31CD18BE" w14:textId="77777777" w:rsidTr="006E0B8A">
        <w:tc>
          <w:tcPr>
            <w:tcW w:w="4812" w:type="dxa"/>
          </w:tcPr>
          <w:p w14:paraId="754D75EA" w14:textId="77777777" w:rsidR="00AB29C4" w:rsidRPr="002311F6" w:rsidDel="003375CC" w:rsidRDefault="00AB29C4" w:rsidP="006E0B8A">
            <w:pPr>
              <w:spacing w:before="40" w:after="40"/>
              <w:rPr>
                <w:rFonts w:cs="Arial"/>
                <w:sz w:val="18"/>
                <w:szCs w:val="18"/>
              </w:rPr>
            </w:pPr>
            <w:r w:rsidRPr="002311F6">
              <w:rPr>
                <w:rFonts w:cs="Arial"/>
                <w:sz w:val="18"/>
                <w:szCs w:val="18"/>
              </w:rPr>
              <w:t>POSIZIONE ASSICURATIVA</w:t>
            </w:r>
          </w:p>
        </w:tc>
        <w:tc>
          <w:tcPr>
            <w:tcW w:w="4816" w:type="dxa"/>
          </w:tcPr>
          <w:p w14:paraId="37B18F24" w14:textId="77777777" w:rsidR="00AB29C4" w:rsidRPr="00D4663C" w:rsidDel="003375CC" w:rsidRDefault="00AB29C4" w:rsidP="006E0B8A">
            <w:pPr>
              <w:spacing w:before="40" w:after="40"/>
              <w:rPr>
                <w:rFonts w:cs="Arial"/>
                <w:sz w:val="18"/>
                <w:szCs w:val="18"/>
                <w:highlight w:val="yellow"/>
              </w:rPr>
            </w:pPr>
          </w:p>
        </w:tc>
      </w:tr>
      <w:tr w:rsidR="00AB29C4" w:rsidRPr="002311F6" w14:paraId="72B6890F" w14:textId="77777777" w:rsidTr="006E0B8A">
        <w:tc>
          <w:tcPr>
            <w:tcW w:w="4812" w:type="dxa"/>
          </w:tcPr>
          <w:p w14:paraId="243B0180" w14:textId="77777777" w:rsidR="00AB29C4" w:rsidRPr="002311F6" w:rsidRDefault="00AB29C4" w:rsidP="006E0B8A">
            <w:pPr>
              <w:spacing w:before="40" w:after="40"/>
              <w:rPr>
                <w:rFonts w:cs="Arial"/>
                <w:sz w:val="18"/>
                <w:szCs w:val="18"/>
              </w:rPr>
            </w:pPr>
            <w:r w:rsidRPr="002311F6">
              <w:rPr>
                <w:rFonts w:cs="Arial"/>
                <w:sz w:val="18"/>
                <w:szCs w:val="18"/>
              </w:rPr>
              <w:t>UFFICIO CONTRATTI</w:t>
            </w:r>
          </w:p>
        </w:tc>
        <w:tc>
          <w:tcPr>
            <w:tcW w:w="4816" w:type="dxa"/>
          </w:tcPr>
          <w:p w14:paraId="06B54220" w14:textId="77777777" w:rsidR="00AB29C4" w:rsidRPr="004475D0" w:rsidRDefault="00AB29C4" w:rsidP="006E0B8A">
            <w:pPr>
              <w:spacing w:before="40" w:after="40"/>
              <w:rPr>
                <w:rFonts w:cs="Arial"/>
                <w:sz w:val="18"/>
                <w:szCs w:val="18"/>
                <w:highlight w:val="yellow"/>
              </w:rPr>
            </w:pPr>
          </w:p>
        </w:tc>
      </w:tr>
      <w:tr w:rsidR="00AB29C4" w:rsidRPr="002311F6" w14:paraId="3B7DEF13" w14:textId="77777777" w:rsidTr="006E0B8A">
        <w:tc>
          <w:tcPr>
            <w:tcW w:w="9628" w:type="dxa"/>
            <w:gridSpan w:val="2"/>
            <w:shd w:val="clear" w:color="auto" w:fill="D9D9D9" w:themeFill="background1" w:themeFillShade="D9"/>
            <w:vAlign w:val="bottom"/>
          </w:tcPr>
          <w:p w14:paraId="5FB4F092" w14:textId="77777777" w:rsidR="00AB29C4" w:rsidRPr="002311F6" w:rsidDel="003375CC" w:rsidRDefault="00AB29C4" w:rsidP="006E0B8A">
            <w:pPr>
              <w:spacing w:before="40" w:after="40"/>
              <w:jc w:val="center"/>
              <w:rPr>
                <w:rFonts w:cs="Arial"/>
                <w:sz w:val="18"/>
                <w:szCs w:val="18"/>
              </w:rPr>
            </w:pPr>
            <w:bookmarkStart w:id="31" w:name="_Hlk183431463"/>
            <w:r w:rsidRPr="002311F6">
              <w:rPr>
                <w:rFonts w:cs="Arial"/>
                <w:b/>
                <w:sz w:val="18"/>
                <w:szCs w:val="18"/>
              </w:rPr>
              <w:t xml:space="preserve">FUNZIONI AZIENDALI IN MATERIA </w:t>
            </w:r>
            <w:bookmarkEnd w:id="31"/>
            <w:r w:rsidRPr="002311F6">
              <w:rPr>
                <w:rFonts w:cs="Arial"/>
                <w:b/>
                <w:sz w:val="18"/>
                <w:szCs w:val="18"/>
              </w:rPr>
              <w:t>DI SALUTE E SICUREZZA</w:t>
            </w:r>
            <w:r>
              <w:rPr>
                <w:rFonts w:cs="Arial"/>
                <w:b/>
                <w:sz w:val="18"/>
                <w:szCs w:val="18"/>
              </w:rPr>
              <w:t xml:space="preserve"> OGGETTO DEL CONTRATTO</w:t>
            </w:r>
          </w:p>
        </w:tc>
      </w:tr>
      <w:tr w:rsidR="00AB29C4" w:rsidRPr="002311F6" w14:paraId="3B47255A" w14:textId="77777777" w:rsidTr="006E0B8A">
        <w:tc>
          <w:tcPr>
            <w:tcW w:w="4812" w:type="dxa"/>
            <w:vAlign w:val="bottom"/>
          </w:tcPr>
          <w:p w14:paraId="6949842A" w14:textId="77777777" w:rsidR="00AB29C4" w:rsidRPr="002311F6" w:rsidDel="003375CC" w:rsidRDefault="00AB29C4" w:rsidP="006E0B8A">
            <w:pPr>
              <w:spacing w:before="40" w:after="40"/>
              <w:rPr>
                <w:rFonts w:cs="Arial"/>
                <w:sz w:val="18"/>
                <w:szCs w:val="18"/>
              </w:rPr>
            </w:pPr>
            <w:r w:rsidRPr="002311F6">
              <w:rPr>
                <w:rFonts w:cs="Arial"/>
                <w:b/>
                <w:i/>
                <w:iCs/>
                <w:sz w:val="18"/>
                <w:szCs w:val="18"/>
              </w:rPr>
              <w:t>Funzione</w:t>
            </w:r>
          </w:p>
        </w:tc>
        <w:tc>
          <w:tcPr>
            <w:tcW w:w="4816" w:type="dxa"/>
            <w:vAlign w:val="bottom"/>
          </w:tcPr>
          <w:p w14:paraId="44603E69" w14:textId="77777777" w:rsidR="00AB29C4" w:rsidRPr="002311F6" w:rsidDel="003375CC" w:rsidRDefault="00AB29C4" w:rsidP="006E0B8A">
            <w:pPr>
              <w:spacing w:before="40" w:after="40"/>
              <w:rPr>
                <w:rFonts w:cs="Arial"/>
                <w:sz w:val="18"/>
                <w:szCs w:val="18"/>
              </w:rPr>
            </w:pPr>
            <w:r w:rsidRPr="002311F6">
              <w:rPr>
                <w:rFonts w:cs="Arial"/>
                <w:b/>
                <w:i/>
                <w:iCs/>
                <w:sz w:val="18"/>
                <w:szCs w:val="18"/>
              </w:rPr>
              <w:t>Nominativo</w:t>
            </w:r>
          </w:p>
        </w:tc>
      </w:tr>
      <w:tr w:rsidR="00AB29C4" w:rsidRPr="002311F6" w14:paraId="0964D0DF" w14:textId="77777777" w:rsidTr="006E0B8A">
        <w:tc>
          <w:tcPr>
            <w:tcW w:w="4812" w:type="dxa"/>
          </w:tcPr>
          <w:p w14:paraId="3370B40E" w14:textId="77777777" w:rsidR="00AB29C4" w:rsidRPr="002311F6" w:rsidDel="003375CC" w:rsidRDefault="00AB29C4" w:rsidP="006E0B8A">
            <w:pPr>
              <w:spacing w:before="40" w:after="40"/>
              <w:rPr>
                <w:rFonts w:cs="Arial"/>
                <w:sz w:val="18"/>
                <w:szCs w:val="18"/>
              </w:rPr>
            </w:pPr>
            <w:r w:rsidRPr="002311F6">
              <w:rPr>
                <w:rFonts w:cs="Arial"/>
                <w:sz w:val="18"/>
                <w:szCs w:val="18"/>
              </w:rPr>
              <w:t>RSPP</w:t>
            </w:r>
          </w:p>
        </w:tc>
        <w:tc>
          <w:tcPr>
            <w:tcW w:w="4816" w:type="dxa"/>
          </w:tcPr>
          <w:p w14:paraId="05B84612" w14:textId="77777777" w:rsidR="00AB29C4" w:rsidRPr="003750CB" w:rsidDel="003375CC" w:rsidRDefault="00AB29C4" w:rsidP="006E0B8A">
            <w:pPr>
              <w:spacing w:before="40" w:after="40"/>
              <w:rPr>
                <w:rFonts w:cs="Arial"/>
                <w:sz w:val="18"/>
                <w:szCs w:val="18"/>
                <w:highlight w:val="yellow"/>
              </w:rPr>
            </w:pPr>
          </w:p>
        </w:tc>
      </w:tr>
      <w:tr w:rsidR="00AB29C4" w:rsidRPr="002311F6" w14:paraId="2F8F573D" w14:textId="77777777" w:rsidTr="006E0B8A">
        <w:tc>
          <w:tcPr>
            <w:tcW w:w="4812" w:type="dxa"/>
          </w:tcPr>
          <w:p w14:paraId="7BADB48E" w14:textId="77777777" w:rsidR="00AB29C4" w:rsidRPr="002311F6" w:rsidRDefault="00AB29C4" w:rsidP="006E0B8A">
            <w:pPr>
              <w:spacing w:before="40" w:after="40"/>
              <w:rPr>
                <w:rFonts w:cs="Arial"/>
                <w:sz w:val="18"/>
                <w:szCs w:val="18"/>
              </w:rPr>
            </w:pPr>
            <w:r w:rsidRPr="002311F6">
              <w:rPr>
                <w:rFonts w:cs="Arial"/>
                <w:sz w:val="18"/>
                <w:szCs w:val="18"/>
              </w:rPr>
              <w:t>Coordinatore del Sistema di prevenzione e protezione del fornitore</w:t>
            </w:r>
          </w:p>
        </w:tc>
        <w:tc>
          <w:tcPr>
            <w:tcW w:w="4816" w:type="dxa"/>
          </w:tcPr>
          <w:p w14:paraId="51F4989B" w14:textId="77777777" w:rsidR="00AB29C4" w:rsidRPr="003750CB" w:rsidRDefault="00AB29C4" w:rsidP="006E0B8A">
            <w:pPr>
              <w:spacing w:before="40" w:after="40"/>
              <w:rPr>
                <w:rFonts w:cs="Arial"/>
                <w:sz w:val="18"/>
                <w:szCs w:val="18"/>
                <w:highlight w:val="yellow"/>
              </w:rPr>
            </w:pPr>
          </w:p>
        </w:tc>
      </w:tr>
      <w:tr w:rsidR="00AB29C4" w:rsidRPr="002311F6" w14:paraId="2AE7C65A" w14:textId="77777777" w:rsidTr="006E0B8A">
        <w:tc>
          <w:tcPr>
            <w:tcW w:w="4812" w:type="dxa"/>
          </w:tcPr>
          <w:p w14:paraId="29128C57" w14:textId="77777777" w:rsidR="00AB29C4" w:rsidRPr="002311F6" w:rsidRDefault="00AB29C4" w:rsidP="006E0B8A">
            <w:pPr>
              <w:spacing w:before="40" w:after="40"/>
              <w:rPr>
                <w:rFonts w:cs="Arial"/>
                <w:sz w:val="18"/>
                <w:szCs w:val="18"/>
              </w:rPr>
            </w:pPr>
            <w:r w:rsidRPr="002311F6">
              <w:rPr>
                <w:rFonts w:cs="Arial"/>
                <w:sz w:val="18"/>
                <w:szCs w:val="18"/>
              </w:rPr>
              <w:t xml:space="preserve">Preposto </w:t>
            </w:r>
          </w:p>
        </w:tc>
        <w:tc>
          <w:tcPr>
            <w:tcW w:w="4816" w:type="dxa"/>
          </w:tcPr>
          <w:p w14:paraId="479E9C87" w14:textId="77777777" w:rsidR="00AB29C4" w:rsidRPr="00D4663C" w:rsidRDefault="00AB29C4" w:rsidP="006E0B8A">
            <w:pPr>
              <w:spacing w:before="40" w:after="40"/>
              <w:rPr>
                <w:rFonts w:cs="Arial"/>
                <w:sz w:val="18"/>
                <w:szCs w:val="18"/>
                <w:highlight w:val="yellow"/>
              </w:rPr>
            </w:pPr>
          </w:p>
        </w:tc>
      </w:tr>
      <w:tr w:rsidR="00AB29C4" w:rsidRPr="002311F6" w14:paraId="3E6D6ED1" w14:textId="77777777" w:rsidTr="006E0B8A">
        <w:tc>
          <w:tcPr>
            <w:tcW w:w="4812" w:type="dxa"/>
          </w:tcPr>
          <w:p w14:paraId="18B14656" w14:textId="77777777" w:rsidR="00AB29C4" w:rsidRPr="002311F6" w:rsidRDefault="00AB29C4" w:rsidP="006E0B8A">
            <w:pPr>
              <w:spacing w:before="40" w:after="40"/>
              <w:rPr>
                <w:rFonts w:cs="Arial"/>
                <w:sz w:val="18"/>
                <w:szCs w:val="18"/>
              </w:rPr>
            </w:pPr>
            <w:r w:rsidRPr="002311F6">
              <w:rPr>
                <w:rFonts w:cs="Arial"/>
                <w:sz w:val="18"/>
                <w:szCs w:val="18"/>
              </w:rPr>
              <w:t>Medico competente</w:t>
            </w:r>
          </w:p>
        </w:tc>
        <w:tc>
          <w:tcPr>
            <w:tcW w:w="4816" w:type="dxa"/>
          </w:tcPr>
          <w:p w14:paraId="63E40A56" w14:textId="77777777" w:rsidR="00AB29C4" w:rsidRPr="00D4663C" w:rsidRDefault="00AB29C4" w:rsidP="006E0B8A">
            <w:pPr>
              <w:spacing w:before="40" w:after="40"/>
              <w:rPr>
                <w:rFonts w:cs="Arial"/>
                <w:sz w:val="18"/>
                <w:szCs w:val="18"/>
                <w:highlight w:val="yellow"/>
              </w:rPr>
            </w:pPr>
          </w:p>
        </w:tc>
      </w:tr>
      <w:tr w:rsidR="00AB29C4" w:rsidRPr="002311F6" w14:paraId="0F814998" w14:textId="77777777" w:rsidTr="006E0B8A">
        <w:tc>
          <w:tcPr>
            <w:tcW w:w="4812" w:type="dxa"/>
          </w:tcPr>
          <w:p w14:paraId="07411F25" w14:textId="77777777" w:rsidR="00AB29C4" w:rsidRPr="002311F6" w:rsidRDefault="00AB29C4" w:rsidP="006E0B8A">
            <w:pPr>
              <w:spacing w:before="40" w:after="40"/>
              <w:rPr>
                <w:rFonts w:cs="Arial"/>
                <w:sz w:val="18"/>
                <w:szCs w:val="18"/>
              </w:rPr>
            </w:pPr>
            <w:r w:rsidRPr="002311F6">
              <w:rPr>
                <w:rFonts w:cs="Arial"/>
                <w:sz w:val="18"/>
                <w:szCs w:val="18"/>
              </w:rPr>
              <w:t>Addetti antincendio</w:t>
            </w:r>
          </w:p>
        </w:tc>
        <w:tc>
          <w:tcPr>
            <w:tcW w:w="4816" w:type="dxa"/>
          </w:tcPr>
          <w:p w14:paraId="68549266" w14:textId="77777777" w:rsidR="00AB29C4" w:rsidRPr="00D4663C" w:rsidRDefault="00AB29C4" w:rsidP="006E0B8A">
            <w:pPr>
              <w:spacing w:before="40" w:after="40"/>
              <w:rPr>
                <w:rFonts w:cs="Arial"/>
                <w:sz w:val="18"/>
                <w:szCs w:val="18"/>
                <w:highlight w:val="yellow"/>
              </w:rPr>
            </w:pPr>
          </w:p>
        </w:tc>
      </w:tr>
      <w:tr w:rsidR="00AB29C4" w:rsidRPr="002311F6" w14:paraId="3AB101BC" w14:textId="77777777" w:rsidTr="006E0B8A">
        <w:tc>
          <w:tcPr>
            <w:tcW w:w="4812" w:type="dxa"/>
          </w:tcPr>
          <w:p w14:paraId="6DF10D54" w14:textId="77777777" w:rsidR="00AB29C4" w:rsidRPr="002311F6" w:rsidRDefault="00AB29C4" w:rsidP="006E0B8A">
            <w:pPr>
              <w:spacing w:before="40" w:after="40"/>
              <w:rPr>
                <w:rFonts w:cs="Arial"/>
                <w:sz w:val="18"/>
                <w:szCs w:val="18"/>
              </w:rPr>
            </w:pPr>
            <w:r w:rsidRPr="002311F6">
              <w:rPr>
                <w:rFonts w:cs="Arial"/>
                <w:sz w:val="18"/>
                <w:szCs w:val="18"/>
              </w:rPr>
              <w:t>Addetti al primo soccorso</w:t>
            </w:r>
          </w:p>
        </w:tc>
        <w:tc>
          <w:tcPr>
            <w:tcW w:w="4816" w:type="dxa"/>
          </w:tcPr>
          <w:p w14:paraId="539949CC" w14:textId="77777777" w:rsidR="00AB29C4" w:rsidRPr="00D4663C" w:rsidRDefault="00AB29C4" w:rsidP="006E0B8A">
            <w:pPr>
              <w:spacing w:before="40" w:after="40"/>
              <w:rPr>
                <w:rFonts w:cs="Arial"/>
                <w:sz w:val="18"/>
                <w:szCs w:val="18"/>
                <w:highlight w:val="yellow"/>
              </w:rPr>
            </w:pPr>
          </w:p>
        </w:tc>
      </w:tr>
    </w:tbl>
    <w:p w14:paraId="0B4A1D37" w14:textId="756E7912" w:rsidR="009243C8" w:rsidRPr="00795CE5" w:rsidRDefault="004435FC" w:rsidP="00B033C7">
      <w:pPr>
        <w:pStyle w:val="TITOLO10"/>
      </w:pPr>
      <w:bookmarkStart w:id="32" w:name="_Toc215064376"/>
      <w:r>
        <w:t>Altre informazioni</w:t>
      </w:r>
      <w:bookmarkEnd w:id="32"/>
    </w:p>
    <w:p w14:paraId="3363235B" w14:textId="48B7262E" w:rsidR="00374278" w:rsidRDefault="00293DD4" w:rsidP="00C74826">
      <w:pPr>
        <w:rPr>
          <w:rFonts w:cs="Arial"/>
          <w:i/>
          <w:iCs/>
          <w:sz w:val="20"/>
          <w:szCs w:val="20"/>
        </w:rPr>
      </w:pPr>
      <w:r>
        <w:rPr>
          <w:rFonts w:cs="Arial"/>
          <w:i/>
          <w:iCs/>
          <w:sz w:val="20"/>
          <w:szCs w:val="20"/>
        </w:rPr>
        <w:t xml:space="preserve">Inserire indicazioni specifiche sull’attività dell’impresa affidataria, </w:t>
      </w:r>
      <w:r w:rsidR="00126187">
        <w:rPr>
          <w:rFonts w:cs="Arial"/>
          <w:i/>
          <w:iCs/>
          <w:sz w:val="20"/>
          <w:szCs w:val="20"/>
        </w:rPr>
        <w:t>elenco e indicazioni su strumenti, attrezzature, prodotti, agenti chimici o quant’altro l’azienda affidataria porterà presso il Politecnico di Milano per lo svolgimento dell’attività oggetto del contratto, che hanno impatto significativo sui rischi</w:t>
      </w:r>
      <w:r w:rsidR="007365F4">
        <w:rPr>
          <w:rFonts w:cs="Arial"/>
          <w:i/>
          <w:iCs/>
          <w:sz w:val="20"/>
          <w:szCs w:val="20"/>
        </w:rPr>
        <w:t xml:space="preserve">. Indicare anche il tipo di formazione erogata al personale </w:t>
      </w:r>
      <w:r w:rsidR="00CD49FB">
        <w:rPr>
          <w:rFonts w:cs="Arial"/>
          <w:i/>
          <w:iCs/>
          <w:sz w:val="20"/>
          <w:szCs w:val="20"/>
        </w:rPr>
        <w:t>e il tipo di idoneità lavorativa, in riferimento alla mansione e ai rischi specifici</w:t>
      </w:r>
      <w:r w:rsidR="005B26B1">
        <w:rPr>
          <w:rFonts w:cs="Arial"/>
          <w:i/>
          <w:iCs/>
          <w:sz w:val="20"/>
          <w:szCs w:val="20"/>
        </w:rPr>
        <w:t xml:space="preserve">. Allegare schede tecniche dei prodotti, delle attrezzature </w:t>
      </w:r>
      <w:r w:rsidR="00350E87">
        <w:rPr>
          <w:rFonts w:cs="Arial"/>
          <w:i/>
          <w:iCs/>
          <w:sz w:val="20"/>
          <w:szCs w:val="20"/>
        </w:rPr>
        <w:t>e attestati di formazione in corso di validità</w:t>
      </w:r>
    </w:p>
    <w:p w14:paraId="05F5AA93" w14:textId="77777777" w:rsidR="00350E87" w:rsidRDefault="00350E87" w:rsidP="00C74826">
      <w:pPr>
        <w:rPr>
          <w:rFonts w:cs="Arial"/>
          <w:i/>
          <w:iCs/>
          <w:sz w:val="20"/>
          <w:szCs w:val="20"/>
        </w:rPr>
      </w:pPr>
    </w:p>
    <w:p w14:paraId="00AA16F7" w14:textId="2EBBD6CC" w:rsidR="00350E87" w:rsidRDefault="00350E87" w:rsidP="00C74826">
      <w:pPr>
        <w:rPr>
          <w:rFonts w:cs="Arial"/>
          <w:b/>
          <w:bCs/>
          <w:sz w:val="20"/>
          <w:szCs w:val="20"/>
        </w:rPr>
      </w:pPr>
      <w:r w:rsidRPr="003B4877">
        <w:rPr>
          <w:rFonts w:cs="Arial"/>
          <w:b/>
          <w:bCs/>
          <w:sz w:val="20"/>
          <w:szCs w:val="20"/>
        </w:rPr>
        <w:t xml:space="preserve">Ulteriori rischi </w:t>
      </w:r>
      <w:r w:rsidR="003B4877" w:rsidRPr="003B4877">
        <w:rPr>
          <w:rFonts w:cs="Arial"/>
          <w:b/>
          <w:bCs/>
          <w:sz w:val="20"/>
          <w:szCs w:val="20"/>
        </w:rPr>
        <w:t>particolari indotti nell’ambiente di lavoro del Committente</w:t>
      </w:r>
    </w:p>
    <w:p w14:paraId="4882B564" w14:textId="77777777" w:rsidR="004D0B78" w:rsidRDefault="004D0B78" w:rsidP="00C74826">
      <w:pPr>
        <w:rPr>
          <w:rFonts w:cs="Arial"/>
          <w:b/>
          <w:bCs/>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4D0B78" w:rsidRPr="002311F6" w14:paraId="456DC985" w14:textId="77777777" w:rsidTr="006E0B8A">
        <w:tc>
          <w:tcPr>
            <w:tcW w:w="814" w:type="dxa"/>
            <w:shd w:val="clear" w:color="auto" w:fill="BFBFBF" w:themeFill="background1" w:themeFillShade="BF"/>
          </w:tcPr>
          <w:p w14:paraId="66098FCF" w14:textId="77777777" w:rsidR="004D0B78" w:rsidRPr="002311F6" w:rsidRDefault="004D0B78" w:rsidP="006E0B8A">
            <w:pPr>
              <w:spacing w:line="360" w:lineRule="auto"/>
              <w:jc w:val="left"/>
              <w:rPr>
                <w:rFonts w:cs="Arial"/>
                <w:b/>
                <w:sz w:val="18"/>
                <w:szCs w:val="18"/>
              </w:rPr>
            </w:pPr>
            <w:r w:rsidRPr="002311F6">
              <w:rPr>
                <w:rFonts w:cs="Arial"/>
                <w:b/>
                <w:sz w:val="18"/>
                <w:szCs w:val="18"/>
              </w:rPr>
              <w:t>Si/no</w:t>
            </w:r>
          </w:p>
        </w:tc>
        <w:tc>
          <w:tcPr>
            <w:tcW w:w="3997" w:type="dxa"/>
            <w:shd w:val="clear" w:color="auto" w:fill="BFBFBF" w:themeFill="background1" w:themeFillShade="BF"/>
          </w:tcPr>
          <w:p w14:paraId="17DEEB11" w14:textId="77777777" w:rsidR="004D0B78" w:rsidRPr="002311F6" w:rsidRDefault="004D0B78" w:rsidP="006E0B8A">
            <w:pPr>
              <w:spacing w:line="360" w:lineRule="auto"/>
              <w:jc w:val="left"/>
              <w:rPr>
                <w:rFonts w:cs="Arial"/>
                <w:b/>
                <w:sz w:val="18"/>
                <w:szCs w:val="18"/>
              </w:rPr>
            </w:pPr>
            <w:r>
              <w:rPr>
                <w:rFonts w:cs="Arial"/>
                <w:b/>
                <w:sz w:val="18"/>
                <w:szCs w:val="18"/>
              </w:rPr>
              <w:t xml:space="preserve">FONTI DI RISCHIO (PERICOLI) </w:t>
            </w:r>
          </w:p>
        </w:tc>
        <w:tc>
          <w:tcPr>
            <w:tcW w:w="788" w:type="dxa"/>
            <w:shd w:val="clear" w:color="auto" w:fill="BFBFBF" w:themeFill="background1" w:themeFillShade="BF"/>
          </w:tcPr>
          <w:p w14:paraId="5DECB01C" w14:textId="77777777" w:rsidR="004D0B78" w:rsidRPr="002311F6" w:rsidRDefault="004D0B78" w:rsidP="006E0B8A">
            <w:pPr>
              <w:spacing w:line="360" w:lineRule="auto"/>
              <w:jc w:val="left"/>
              <w:rPr>
                <w:rFonts w:cs="Arial"/>
                <w:b/>
                <w:sz w:val="18"/>
                <w:szCs w:val="18"/>
              </w:rPr>
            </w:pPr>
            <w:r w:rsidRPr="002311F6">
              <w:rPr>
                <w:rFonts w:cs="Arial"/>
                <w:b/>
                <w:sz w:val="18"/>
                <w:szCs w:val="18"/>
              </w:rPr>
              <w:t>Si/no</w:t>
            </w:r>
          </w:p>
        </w:tc>
        <w:tc>
          <w:tcPr>
            <w:tcW w:w="4029" w:type="dxa"/>
            <w:shd w:val="clear" w:color="auto" w:fill="BFBFBF" w:themeFill="background1" w:themeFillShade="BF"/>
          </w:tcPr>
          <w:p w14:paraId="5C2D0035" w14:textId="77777777" w:rsidR="004D0B78" w:rsidRPr="002311F6" w:rsidRDefault="004D0B78" w:rsidP="006E0B8A">
            <w:pPr>
              <w:spacing w:line="360" w:lineRule="auto"/>
              <w:jc w:val="left"/>
              <w:rPr>
                <w:rFonts w:cs="Arial"/>
                <w:b/>
                <w:sz w:val="18"/>
                <w:szCs w:val="18"/>
              </w:rPr>
            </w:pPr>
            <w:r>
              <w:rPr>
                <w:rFonts w:cs="Arial"/>
                <w:b/>
                <w:sz w:val="18"/>
                <w:szCs w:val="18"/>
              </w:rPr>
              <w:t xml:space="preserve">FONTI DI </w:t>
            </w:r>
            <w:r w:rsidRPr="002311F6">
              <w:rPr>
                <w:rFonts w:cs="Arial"/>
                <w:b/>
                <w:sz w:val="18"/>
                <w:szCs w:val="18"/>
              </w:rPr>
              <w:t>RISCHI</w:t>
            </w:r>
            <w:r>
              <w:rPr>
                <w:rFonts w:cs="Arial"/>
                <w:b/>
                <w:sz w:val="18"/>
                <w:szCs w:val="18"/>
              </w:rPr>
              <w:t>O (PERICOLI)</w:t>
            </w:r>
          </w:p>
        </w:tc>
      </w:tr>
      <w:tr w:rsidR="004D0B78" w:rsidRPr="002311F6" w14:paraId="5B1B0B03" w14:textId="77777777" w:rsidTr="006E0B8A">
        <w:tc>
          <w:tcPr>
            <w:tcW w:w="9628" w:type="dxa"/>
            <w:gridSpan w:val="4"/>
          </w:tcPr>
          <w:p w14:paraId="1FD8CC1C" w14:textId="77777777" w:rsidR="004D0B78" w:rsidRPr="002311F6" w:rsidRDefault="004D0B78" w:rsidP="006E0B8A">
            <w:pPr>
              <w:spacing w:line="360" w:lineRule="auto"/>
              <w:jc w:val="left"/>
              <w:rPr>
                <w:rFonts w:cs="Arial"/>
                <w:b/>
                <w:sz w:val="18"/>
                <w:szCs w:val="18"/>
              </w:rPr>
            </w:pPr>
            <w:r>
              <w:rPr>
                <w:rFonts w:cs="Arial"/>
                <w:b/>
                <w:sz w:val="18"/>
                <w:szCs w:val="18"/>
              </w:rPr>
              <w:t>Legati alle caratteristiche degli a</w:t>
            </w:r>
            <w:r w:rsidRPr="002311F6">
              <w:rPr>
                <w:rFonts w:cs="Arial"/>
                <w:b/>
                <w:sz w:val="18"/>
                <w:szCs w:val="18"/>
              </w:rPr>
              <w:t>mbienti di lavoro</w:t>
            </w:r>
            <w:r>
              <w:rPr>
                <w:rFonts w:cs="Arial"/>
                <w:b/>
                <w:sz w:val="18"/>
                <w:szCs w:val="18"/>
              </w:rPr>
              <w:t xml:space="preserve"> e alle aree esterne</w:t>
            </w:r>
          </w:p>
        </w:tc>
      </w:tr>
      <w:tr w:rsidR="004D0B78" w:rsidRPr="00D4663C" w14:paraId="29550EFE" w14:textId="77777777" w:rsidTr="006E0B8A">
        <w:tc>
          <w:tcPr>
            <w:tcW w:w="814" w:type="dxa"/>
          </w:tcPr>
          <w:p w14:paraId="37825ED0" w14:textId="3507B782" w:rsidR="004D0B78" w:rsidRPr="002311F6" w:rsidRDefault="004D0B78" w:rsidP="006E0B8A">
            <w:pPr>
              <w:spacing w:line="360" w:lineRule="auto"/>
              <w:jc w:val="left"/>
              <w:rPr>
                <w:rFonts w:cs="Arial"/>
                <w:sz w:val="18"/>
                <w:szCs w:val="18"/>
              </w:rPr>
            </w:pPr>
          </w:p>
        </w:tc>
        <w:tc>
          <w:tcPr>
            <w:tcW w:w="3997" w:type="dxa"/>
          </w:tcPr>
          <w:p w14:paraId="1F7C1A8C" w14:textId="77777777" w:rsidR="004D0B78" w:rsidRPr="005C79F2" w:rsidRDefault="004D0B78" w:rsidP="006E0B8A">
            <w:pPr>
              <w:spacing w:line="360" w:lineRule="auto"/>
              <w:jc w:val="left"/>
              <w:rPr>
                <w:rFonts w:cs="Arial"/>
                <w:sz w:val="18"/>
                <w:szCs w:val="18"/>
              </w:rPr>
            </w:pPr>
            <w:r w:rsidRPr="005C79F2">
              <w:rPr>
                <w:rFonts w:cs="Arial"/>
                <w:sz w:val="18"/>
                <w:szCs w:val="18"/>
              </w:rPr>
              <w:t xml:space="preserve">Illuminazione </w:t>
            </w:r>
          </w:p>
        </w:tc>
        <w:tc>
          <w:tcPr>
            <w:tcW w:w="788" w:type="dxa"/>
          </w:tcPr>
          <w:p w14:paraId="77131D2F" w14:textId="287B2C36" w:rsidR="004D0B78" w:rsidRPr="005C79F2" w:rsidRDefault="004D0B78" w:rsidP="006E0B8A">
            <w:pPr>
              <w:spacing w:line="360" w:lineRule="auto"/>
              <w:jc w:val="left"/>
              <w:rPr>
                <w:rFonts w:cs="Arial"/>
                <w:sz w:val="18"/>
                <w:szCs w:val="18"/>
              </w:rPr>
            </w:pPr>
          </w:p>
        </w:tc>
        <w:tc>
          <w:tcPr>
            <w:tcW w:w="4029" w:type="dxa"/>
          </w:tcPr>
          <w:p w14:paraId="33539A59" w14:textId="77777777" w:rsidR="004D0B78" w:rsidRPr="00D4663C" w:rsidRDefault="004D0B78" w:rsidP="006E0B8A">
            <w:pPr>
              <w:spacing w:line="360" w:lineRule="auto"/>
              <w:jc w:val="left"/>
              <w:rPr>
                <w:rFonts w:cs="Arial"/>
                <w:strike/>
                <w:sz w:val="18"/>
                <w:szCs w:val="18"/>
              </w:rPr>
            </w:pPr>
            <w:r w:rsidRPr="00D4663C">
              <w:rPr>
                <w:rFonts w:cs="Arial"/>
                <w:sz w:val="18"/>
                <w:szCs w:val="18"/>
              </w:rPr>
              <w:t xml:space="preserve">Pavimentazione </w:t>
            </w:r>
          </w:p>
        </w:tc>
      </w:tr>
      <w:tr w:rsidR="004D0B78" w:rsidRPr="005C79F2" w14:paraId="25E9FFB1" w14:textId="77777777" w:rsidTr="006E0B8A">
        <w:tc>
          <w:tcPr>
            <w:tcW w:w="814" w:type="dxa"/>
          </w:tcPr>
          <w:p w14:paraId="3F2CE4C4" w14:textId="0417CFFF" w:rsidR="004D0B78" w:rsidRPr="002311F6" w:rsidRDefault="004D0B78" w:rsidP="006E0B8A">
            <w:pPr>
              <w:spacing w:line="360" w:lineRule="auto"/>
              <w:jc w:val="left"/>
              <w:rPr>
                <w:rFonts w:cs="Arial"/>
                <w:sz w:val="18"/>
                <w:szCs w:val="18"/>
              </w:rPr>
            </w:pPr>
          </w:p>
        </w:tc>
        <w:tc>
          <w:tcPr>
            <w:tcW w:w="3997" w:type="dxa"/>
          </w:tcPr>
          <w:p w14:paraId="3850F969" w14:textId="77777777" w:rsidR="004D0B78" w:rsidRPr="005C79F2" w:rsidRDefault="004D0B78" w:rsidP="006E0B8A">
            <w:pPr>
              <w:spacing w:line="360" w:lineRule="auto"/>
              <w:jc w:val="left"/>
              <w:rPr>
                <w:rFonts w:cs="Arial"/>
                <w:sz w:val="18"/>
                <w:szCs w:val="18"/>
              </w:rPr>
            </w:pPr>
            <w:r w:rsidRPr="005C79F2">
              <w:rPr>
                <w:rFonts w:cs="Arial"/>
                <w:sz w:val="18"/>
                <w:szCs w:val="18"/>
              </w:rPr>
              <w:t>Pareti attrezzate</w:t>
            </w:r>
          </w:p>
        </w:tc>
        <w:tc>
          <w:tcPr>
            <w:tcW w:w="788" w:type="dxa"/>
          </w:tcPr>
          <w:p w14:paraId="157D128E" w14:textId="185BCDD7" w:rsidR="004D0B78" w:rsidRPr="005C79F2" w:rsidRDefault="004D0B78" w:rsidP="006E0B8A">
            <w:pPr>
              <w:spacing w:line="360" w:lineRule="auto"/>
              <w:jc w:val="left"/>
              <w:rPr>
                <w:rFonts w:cs="Arial"/>
                <w:sz w:val="18"/>
                <w:szCs w:val="18"/>
              </w:rPr>
            </w:pPr>
          </w:p>
        </w:tc>
        <w:tc>
          <w:tcPr>
            <w:tcW w:w="4029" w:type="dxa"/>
          </w:tcPr>
          <w:p w14:paraId="7A3D8A27" w14:textId="77777777" w:rsidR="004D0B78" w:rsidRPr="005C79F2" w:rsidRDefault="004D0B78" w:rsidP="006E0B8A">
            <w:pPr>
              <w:spacing w:line="360" w:lineRule="auto"/>
              <w:jc w:val="left"/>
              <w:rPr>
                <w:rFonts w:cs="Arial"/>
                <w:sz w:val="18"/>
                <w:szCs w:val="18"/>
              </w:rPr>
            </w:pPr>
            <w:r w:rsidRPr="005C79F2">
              <w:rPr>
                <w:rFonts w:cs="Arial"/>
                <w:sz w:val="18"/>
                <w:szCs w:val="18"/>
              </w:rPr>
              <w:t>Terrazzi</w:t>
            </w:r>
            <w:r w:rsidRPr="00D4663C">
              <w:rPr>
                <w:rFonts w:cs="Arial"/>
                <w:sz w:val="18"/>
                <w:szCs w:val="18"/>
              </w:rPr>
              <w:t>/Balconi/S</w:t>
            </w:r>
            <w:r w:rsidRPr="005C79F2">
              <w:rPr>
                <w:rFonts w:cs="Arial"/>
                <w:sz w:val="18"/>
                <w:szCs w:val="18"/>
              </w:rPr>
              <w:t>oppalchi</w:t>
            </w:r>
          </w:p>
        </w:tc>
      </w:tr>
      <w:tr w:rsidR="004D0B78" w:rsidRPr="005C79F2" w14:paraId="3806C00D" w14:textId="77777777" w:rsidTr="006E0B8A">
        <w:tc>
          <w:tcPr>
            <w:tcW w:w="814" w:type="dxa"/>
          </w:tcPr>
          <w:p w14:paraId="1D02F727" w14:textId="20930DFB" w:rsidR="004D0B78" w:rsidRPr="005C79F2" w:rsidRDefault="004D0B78" w:rsidP="006E0B8A">
            <w:pPr>
              <w:spacing w:line="360" w:lineRule="auto"/>
              <w:jc w:val="left"/>
              <w:rPr>
                <w:rFonts w:cs="Arial"/>
                <w:sz w:val="18"/>
                <w:szCs w:val="18"/>
              </w:rPr>
            </w:pPr>
          </w:p>
        </w:tc>
        <w:tc>
          <w:tcPr>
            <w:tcW w:w="3997" w:type="dxa"/>
          </w:tcPr>
          <w:p w14:paraId="15D06272" w14:textId="77777777" w:rsidR="004D0B78" w:rsidRPr="005C79F2" w:rsidRDefault="004D0B78" w:rsidP="006E0B8A">
            <w:pPr>
              <w:spacing w:line="360" w:lineRule="auto"/>
              <w:jc w:val="left"/>
              <w:rPr>
                <w:rFonts w:cs="Arial"/>
                <w:sz w:val="18"/>
                <w:szCs w:val="18"/>
              </w:rPr>
            </w:pPr>
            <w:r w:rsidRPr="005C79F2">
              <w:rPr>
                <w:rFonts w:cs="Arial"/>
                <w:sz w:val="18"/>
                <w:szCs w:val="18"/>
              </w:rPr>
              <w:t>Pareti vetrate</w:t>
            </w:r>
          </w:p>
        </w:tc>
        <w:tc>
          <w:tcPr>
            <w:tcW w:w="788" w:type="dxa"/>
          </w:tcPr>
          <w:p w14:paraId="765D69A1" w14:textId="14F469C1" w:rsidR="004D0B78" w:rsidRPr="005C79F2" w:rsidRDefault="004D0B78" w:rsidP="006E0B8A">
            <w:pPr>
              <w:spacing w:line="360" w:lineRule="auto"/>
              <w:jc w:val="left"/>
              <w:rPr>
                <w:rFonts w:cs="Arial"/>
                <w:sz w:val="18"/>
                <w:szCs w:val="18"/>
              </w:rPr>
            </w:pPr>
          </w:p>
        </w:tc>
        <w:tc>
          <w:tcPr>
            <w:tcW w:w="4029" w:type="dxa"/>
          </w:tcPr>
          <w:p w14:paraId="78AA4ADC" w14:textId="77777777" w:rsidR="004D0B78" w:rsidRPr="005C79F2" w:rsidRDefault="004D0B78" w:rsidP="006E0B8A">
            <w:pPr>
              <w:spacing w:line="360" w:lineRule="auto"/>
              <w:jc w:val="left"/>
              <w:rPr>
                <w:rFonts w:cs="Arial"/>
                <w:sz w:val="18"/>
                <w:szCs w:val="18"/>
              </w:rPr>
            </w:pPr>
            <w:r w:rsidRPr="005C79F2">
              <w:rPr>
                <w:rFonts w:cs="Arial"/>
                <w:sz w:val="18"/>
                <w:szCs w:val="18"/>
              </w:rPr>
              <w:t>Spazi confin</w:t>
            </w:r>
            <w:r>
              <w:rPr>
                <w:rFonts w:cs="Arial"/>
                <w:sz w:val="18"/>
                <w:szCs w:val="18"/>
              </w:rPr>
              <w:t>ati</w:t>
            </w:r>
            <w:r w:rsidRPr="005C79F2">
              <w:rPr>
                <w:rFonts w:cs="Arial"/>
                <w:sz w:val="18"/>
                <w:szCs w:val="18"/>
              </w:rPr>
              <w:t>, cisterne, serbatoi</w:t>
            </w:r>
          </w:p>
        </w:tc>
      </w:tr>
      <w:tr w:rsidR="004D0B78" w:rsidRPr="005C79F2" w14:paraId="1DCE1C57" w14:textId="77777777" w:rsidTr="006E0B8A">
        <w:tc>
          <w:tcPr>
            <w:tcW w:w="814" w:type="dxa"/>
          </w:tcPr>
          <w:p w14:paraId="76027C60" w14:textId="448C0D55" w:rsidR="004D0B78" w:rsidRPr="005C79F2" w:rsidRDefault="004D0B78" w:rsidP="006E0B8A">
            <w:pPr>
              <w:spacing w:line="360" w:lineRule="auto"/>
              <w:jc w:val="left"/>
              <w:rPr>
                <w:rFonts w:cs="Arial"/>
                <w:sz w:val="18"/>
                <w:szCs w:val="18"/>
              </w:rPr>
            </w:pPr>
          </w:p>
        </w:tc>
        <w:tc>
          <w:tcPr>
            <w:tcW w:w="3997" w:type="dxa"/>
          </w:tcPr>
          <w:p w14:paraId="586A5DEB" w14:textId="77777777" w:rsidR="004D0B78" w:rsidRPr="005C79F2" w:rsidRDefault="004D0B78" w:rsidP="006E0B8A">
            <w:pPr>
              <w:spacing w:line="360" w:lineRule="auto"/>
              <w:jc w:val="left"/>
              <w:rPr>
                <w:rFonts w:cs="Arial"/>
                <w:sz w:val="18"/>
                <w:szCs w:val="18"/>
              </w:rPr>
            </w:pPr>
            <w:r w:rsidRPr="005C79F2">
              <w:rPr>
                <w:rFonts w:cs="Arial"/>
                <w:sz w:val="18"/>
                <w:szCs w:val="18"/>
              </w:rPr>
              <w:t>Tetti</w:t>
            </w:r>
          </w:p>
        </w:tc>
        <w:tc>
          <w:tcPr>
            <w:tcW w:w="788" w:type="dxa"/>
          </w:tcPr>
          <w:p w14:paraId="03A1E1B5" w14:textId="7F89D0E0" w:rsidR="004D0B78" w:rsidRPr="005C79F2" w:rsidRDefault="004D0B78" w:rsidP="006E0B8A">
            <w:pPr>
              <w:spacing w:line="360" w:lineRule="auto"/>
              <w:jc w:val="left"/>
              <w:rPr>
                <w:rFonts w:cs="Arial"/>
                <w:sz w:val="18"/>
                <w:szCs w:val="18"/>
              </w:rPr>
            </w:pPr>
          </w:p>
        </w:tc>
        <w:tc>
          <w:tcPr>
            <w:tcW w:w="4029" w:type="dxa"/>
          </w:tcPr>
          <w:p w14:paraId="745C8E5B" w14:textId="77777777" w:rsidR="004D0B78" w:rsidRPr="005C79F2" w:rsidRDefault="004D0B78" w:rsidP="006E0B8A">
            <w:pPr>
              <w:spacing w:line="360" w:lineRule="auto"/>
              <w:jc w:val="left"/>
              <w:rPr>
                <w:rFonts w:cs="Arial"/>
                <w:sz w:val="18"/>
                <w:szCs w:val="18"/>
              </w:rPr>
            </w:pPr>
            <w:r w:rsidRPr="005C79F2">
              <w:rPr>
                <w:rFonts w:cs="Arial"/>
                <w:sz w:val="18"/>
                <w:szCs w:val="18"/>
              </w:rPr>
              <w:t>Zona di passaggio - Viabilità interna</w:t>
            </w:r>
          </w:p>
        </w:tc>
      </w:tr>
      <w:tr w:rsidR="004D0B78" w:rsidRPr="005C79F2" w14:paraId="324E2184" w14:textId="77777777" w:rsidTr="006E0B8A">
        <w:tc>
          <w:tcPr>
            <w:tcW w:w="814" w:type="dxa"/>
          </w:tcPr>
          <w:p w14:paraId="07220303" w14:textId="4BE843BB" w:rsidR="004D0B78" w:rsidRPr="002311F6" w:rsidRDefault="004D0B78" w:rsidP="006E0B8A">
            <w:pPr>
              <w:spacing w:line="360" w:lineRule="auto"/>
              <w:jc w:val="left"/>
              <w:rPr>
                <w:rFonts w:cs="Arial"/>
                <w:sz w:val="18"/>
                <w:szCs w:val="18"/>
              </w:rPr>
            </w:pPr>
          </w:p>
        </w:tc>
        <w:tc>
          <w:tcPr>
            <w:tcW w:w="3997" w:type="dxa"/>
          </w:tcPr>
          <w:p w14:paraId="3EDA2F8E" w14:textId="77777777" w:rsidR="004D0B78" w:rsidRPr="005C79F2" w:rsidRDefault="004D0B78" w:rsidP="006E0B8A">
            <w:pPr>
              <w:spacing w:line="360" w:lineRule="auto"/>
              <w:jc w:val="left"/>
              <w:rPr>
                <w:rFonts w:cs="Arial"/>
                <w:sz w:val="18"/>
                <w:szCs w:val="18"/>
              </w:rPr>
            </w:pPr>
            <w:r w:rsidRPr="005C79F2">
              <w:rPr>
                <w:rFonts w:cs="Arial"/>
                <w:sz w:val="18"/>
                <w:szCs w:val="18"/>
              </w:rPr>
              <w:t>Dislivelli aree di transito</w:t>
            </w:r>
          </w:p>
        </w:tc>
        <w:tc>
          <w:tcPr>
            <w:tcW w:w="788" w:type="dxa"/>
          </w:tcPr>
          <w:p w14:paraId="535F2D88" w14:textId="651F1151" w:rsidR="004D0B78" w:rsidRPr="005C79F2" w:rsidRDefault="004D0B78" w:rsidP="006E0B8A">
            <w:pPr>
              <w:spacing w:line="360" w:lineRule="auto"/>
              <w:jc w:val="left"/>
              <w:rPr>
                <w:rFonts w:cs="Arial"/>
                <w:sz w:val="18"/>
                <w:szCs w:val="18"/>
              </w:rPr>
            </w:pPr>
          </w:p>
        </w:tc>
        <w:tc>
          <w:tcPr>
            <w:tcW w:w="4029" w:type="dxa"/>
          </w:tcPr>
          <w:p w14:paraId="0562972C" w14:textId="77777777" w:rsidR="004D0B78" w:rsidRPr="005C79F2" w:rsidRDefault="004D0B78" w:rsidP="006E0B8A">
            <w:pPr>
              <w:spacing w:line="360" w:lineRule="auto"/>
              <w:jc w:val="left"/>
              <w:rPr>
                <w:rFonts w:cs="Arial"/>
                <w:sz w:val="18"/>
                <w:szCs w:val="18"/>
              </w:rPr>
            </w:pPr>
            <w:r w:rsidRPr="005C79F2">
              <w:rPr>
                <w:rFonts w:cs="Arial"/>
                <w:sz w:val="18"/>
                <w:szCs w:val="18"/>
              </w:rPr>
              <w:t>Zona di passaggio - Viabilità esterna</w:t>
            </w:r>
          </w:p>
        </w:tc>
      </w:tr>
      <w:tr w:rsidR="004D0B78" w:rsidRPr="005C79F2" w14:paraId="32116250" w14:textId="77777777" w:rsidTr="006E0B8A">
        <w:tc>
          <w:tcPr>
            <w:tcW w:w="814" w:type="dxa"/>
          </w:tcPr>
          <w:p w14:paraId="7A689712" w14:textId="73E838A6" w:rsidR="004D0B78" w:rsidRPr="002311F6" w:rsidRDefault="004D0B78" w:rsidP="006E0B8A">
            <w:pPr>
              <w:spacing w:line="360" w:lineRule="auto"/>
              <w:jc w:val="left"/>
              <w:rPr>
                <w:rFonts w:cs="Arial"/>
                <w:sz w:val="18"/>
                <w:szCs w:val="18"/>
              </w:rPr>
            </w:pPr>
          </w:p>
        </w:tc>
        <w:tc>
          <w:tcPr>
            <w:tcW w:w="3997" w:type="dxa"/>
          </w:tcPr>
          <w:p w14:paraId="197890BE" w14:textId="77777777" w:rsidR="004D0B78" w:rsidRPr="005C79F2" w:rsidRDefault="004D0B78" w:rsidP="006E0B8A">
            <w:pPr>
              <w:spacing w:line="360" w:lineRule="auto"/>
              <w:jc w:val="left"/>
              <w:rPr>
                <w:rFonts w:cs="Arial"/>
                <w:sz w:val="18"/>
                <w:szCs w:val="18"/>
              </w:rPr>
            </w:pPr>
            <w:r w:rsidRPr="005C79F2">
              <w:rPr>
                <w:rFonts w:cs="Arial"/>
                <w:sz w:val="18"/>
                <w:szCs w:val="18"/>
              </w:rPr>
              <w:t xml:space="preserve">Presenza alberi d’alto fusto </w:t>
            </w:r>
          </w:p>
        </w:tc>
        <w:tc>
          <w:tcPr>
            <w:tcW w:w="788" w:type="dxa"/>
          </w:tcPr>
          <w:p w14:paraId="41557E99" w14:textId="21FF1527" w:rsidR="004D0B78" w:rsidRPr="005C79F2" w:rsidRDefault="004D0B78" w:rsidP="006E0B8A">
            <w:pPr>
              <w:spacing w:line="360" w:lineRule="auto"/>
              <w:jc w:val="left"/>
              <w:rPr>
                <w:rFonts w:cs="Arial"/>
                <w:sz w:val="18"/>
                <w:szCs w:val="18"/>
              </w:rPr>
            </w:pPr>
          </w:p>
        </w:tc>
        <w:tc>
          <w:tcPr>
            <w:tcW w:w="4029" w:type="dxa"/>
          </w:tcPr>
          <w:p w14:paraId="07E6888E" w14:textId="77777777" w:rsidR="004D0B78" w:rsidRPr="005C79F2" w:rsidRDefault="004D0B78" w:rsidP="006E0B8A">
            <w:pPr>
              <w:spacing w:line="360" w:lineRule="auto"/>
              <w:jc w:val="left"/>
              <w:rPr>
                <w:rFonts w:cs="Arial"/>
                <w:sz w:val="18"/>
                <w:szCs w:val="18"/>
              </w:rPr>
            </w:pPr>
            <w:r>
              <w:rPr>
                <w:rFonts w:cs="Arial"/>
                <w:sz w:val="18"/>
                <w:szCs w:val="18"/>
              </w:rPr>
              <w:t>Clima/Meteo</w:t>
            </w:r>
          </w:p>
        </w:tc>
      </w:tr>
      <w:tr w:rsidR="004D0B78" w:rsidRPr="005C79F2" w14:paraId="629A149F" w14:textId="77777777" w:rsidTr="006E0B8A">
        <w:tc>
          <w:tcPr>
            <w:tcW w:w="814" w:type="dxa"/>
          </w:tcPr>
          <w:p w14:paraId="40CBDCEA" w14:textId="77777777" w:rsidR="004D0B78" w:rsidRPr="002311F6" w:rsidRDefault="004D0B78" w:rsidP="006E0B8A">
            <w:pPr>
              <w:spacing w:line="360" w:lineRule="auto"/>
              <w:jc w:val="left"/>
              <w:rPr>
                <w:rFonts w:cs="Arial"/>
                <w:sz w:val="18"/>
                <w:szCs w:val="18"/>
              </w:rPr>
            </w:pPr>
          </w:p>
        </w:tc>
        <w:tc>
          <w:tcPr>
            <w:tcW w:w="3997" w:type="dxa"/>
          </w:tcPr>
          <w:p w14:paraId="67E6D665" w14:textId="66623193" w:rsidR="004D0B78" w:rsidRPr="005C79F2" w:rsidRDefault="004D0B78" w:rsidP="006E0B8A">
            <w:pPr>
              <w:spacing w:line="360" w:lineRule="auto"/>
              <w:jc w:val="left"/>
              <w:rPr>
                <w:rFonts w:cs="Arial"/>
                <w:sz w:val="18"/>
                <w:szCs w:val="18"/>
              </w:rPr>
            </w:pPr>
            <w:proofErr w:type="gramStart"/>
            <w:r>
              <w:rPr>
                <w:rFonts w:cs="Arial"/>
                <w:sz w:val="18"/>
                <w:szCs w:val="18"/>
              </w:rPr>
              <w:t>Altro….</w:t>
            </w:r>
            <w:proofErr w:type="gramEnd"/>
            <w:r>
              <w:rPr>
                <w:rFonts w:cs="Arial"/>
                <w:sz w:val="18"/>
                <w:szCs w:val="18"/>
              </w:rPr>
              <w:t>.</w:t>
            </w:r>
          </w:p>
        </w:tc>
        <w:tc>
          <w:tcPr>
            <w:tcW w:w="788" w:type="dxa"/>
          </w:tcPr>
          <w:p w14:paraId="1DBBD548" w14:textId="77777777" w:rsidR="004D0B78" w:rsidRPr="005C79F2" w:rsidRDefault="004D0B78" w:rsidP="006E0B8A">
            <w:pPr>
              <w:spacing w:line="360" w:lineRule="auto"/>
              <w:jc w:val="left"/>
              <w:rPr>
                <w:rFonts w:cs="Arial"/>
                <w:sz w:val="18"/>
                <w:szCs w:val="18"/>
              </w:rPr>
            </w:pPr>
          </w:p>
        </w:tc>
        <w:tc>
          <w:tcPr>
            <w:tcW w:w="4029" w:type="dxa"/>
          </w:tcPr>
          <w:p w14:paraId="49F1F6E9" w14:textId="0A1705CC" w:rsidR="004D0B78" w:rsidRDefault="004D0B78" w:rsidP="006E0B8A">
            <w:pPr>
              <w:spacing w:line="360" w:lineRule="auto"/>
              <w:jc w:val="left"/>
              <w:rPr>
                <w:rFonts w:cs="Arial"/>
                <w:sz w:val="18"/>
                <w:szCs w:val="18"/>
              </w:rPr>
            </w:pPr>
            <w:r>
              <w:rPr>
                <w:rFonts w:cs="Arial"/>
                <w:sz w:val="18"/>
                <w:szCs w:val="18"/>
              </w:rPr>
              <w:t>Altro…</w:t>
            </w:r>
          </w:p>
        </w:tc>
      </w:tr>
      <w:tr w:rsidR="004D0B78" w:rsidRPr="002311F6" w14:paraId="65CE0187" w14:textId="77777777" w:rsidTr="006E0B8A">
        <w:tc>
          <w:tcPr>
            <w:tcW w:w="9628" w:type="dxa"/>
            <w:gridSpan w:val="4"/>
          </w:tcPr>
          <w:p w14:paraId="5FF56FC7" w14:textId="77777777" w:rsidR="004D0B78" w:rsidRPr="002311F6" w:rsidRDefault="004D0B78" w:rsidP="006E0B8A">
            <w:pPr>
              <w:spacing w:line="360" w:lineRule="auto"/>
              <w:jc w:val="left"/>
              <w:rPr>
                <w:rFonts w:cs="Arial"/>
                <w:b/>
                <w:sz w:val="18"/>
                <w:szCs w:val="18"/>
              </w:rPr>
            </w:pPr>
            <w:r>
              <w:rPr>
                <w:rFonts w:cs="Arial"/>
                <w:b/>
                <w:sz w:val="18"/>
                <w:szCs w:val="18"/>
              </w:rPr>
              <w:t>Legati a m</w:t>
            </w:r>
            <w:r w:rsidRPr="002311F6">
              <w:rPr>
                <w:rFonts w:cs="Arial"/>
                <w:b/>
                <w:sz w:val="18"/>
                <w:szCs w:val="18"/>
              </w:rPr>
              <w:t xml:space="preserve">acchine, </w:t>
            </w:r>
            <w:r>
              <w:rPr>
                <w:rFonts w:cs="Arial"/>
                <w:b/>
                <w:sz w:val="18"/>
                <w:szCs w:val="18"/>
              </w:rPr>
              <w:t>a</w:t>
            </w:r>
            <w:r w:rsidRPr="002311F6">
              <w:rPr>
                <w:rFonts w:cs="Arial"/>
                <w:b/>
                <w:sz w:val="18"/>
                <w:szCs w:val="18"/>
              </w:rPr>
              <w:t xml:space="preserve">pparecchiature, </w:t>
            </w:r>
            <w:r>
              <w:rPr>
                <w:rFonts w:cs="Arial"/>
                <w:b/>
                <w:sz w:val="18"/>
                <w:szCs w:val="18"/>
              </w:rPr>
              <w:t>i</w:t>
            </w:r>
            <w:r w:rsidRPr="002311F6">
              <w:rPr>
                <w:rFonts w:cs="Arial"/>
                <w:b/>
                <w:sz w:val="18"/>
                <w:szCs w:val="18"/>
              </w:rPr>
              <w:t>mpianti</w:t>
            </w:r>
          </w:p>
        </w:tc>
      </w:tr>
      <w:tr w:rsidR="004D0B78" w:rsidRPr="002311F6" w14:paraId="7C527C7C" w14:textId="77777777" w:rsidTr="006E0B8A">
        <w:tc>
          <w:tcPr>
            <w:tcW w:w="814" w:type="dxa"/>
          </w:tcPr>
          <w:p w14:paraId="2B1D88E3" w14:textId="2ED22B8C" w:rsidR="004D0B78" w:rsidRPr="002311F6" w:rsidRDefault="004D0B78" w:rsidP="006E0B8A">
            <w:pPr>
              <w:spacing w:line="360" w:lineRule="auto"/>
              <w:jc w:val="left"/>
              <w:rPr>
                <w:rFonts w:cs="Arial"/>
                <w:sz w:val="18"/>
                <w:szCs w:val="18"/>
              </w:rPr>
            </w:pPr>
          </w:p>
        </w:tc>
        <w:tc>
          <w:tcPr>
            <w:tcW w:w="3997" w:type="dxa"/>
          </w:tcPr>
          <w:p w14:paraId="27193512" w14:textId="77777777" w:rsidR="004D0B78" w:rsidRPr="002311F6" w:rsidRDefault="004D0B78" w:rsidP="006E0B8A">
            <w:pPr>
              <w:spacing w:line="360" w:lineRule="auto"/>
              <w:jc w:val="left"/>
              <w:rPr>
                <w:rFonts w:cs="Arial"/>
                <w:sz w:val="18"/>
                <w:szCs w:val="18"/>
              </w:rPr>
            </w:pPr>
            <w:r>
              <w:rPr>
                <w:rFonts w:cs="Arial"/>
                <w:sz w:val="18"/>
                <w:szCs w:val="18"/>
              </w:rPr>
              <w:t>Impianti elettrici/P</w:t>
            </w:r>
            <w:r w:rsidRPr="002311F6">
              <w:rPr>
                <w:rFonts w:cs="Arial"/>
                <w:sz w:val="18"/>
                <w:szCs w:val="18"/>
              </w:rPr>
              <w:t>assaggio cavi</w:t>
            </w:r>
          </w:p>
        </w:tc>
        <w:tc>
          <w:tcPr>
            <w:tcW w:w="788" w:type="dxa"/>
          </w:tcPr>
          <w:p w14:paraId="0D15CDC2" w14:textId="51DB41EC" w:rsidR="004D0B78" w:rsidRPr="002311F6" w:rsidRDefault="004D0B78" w:rsidP="006E0B8A">
            <w:pPr>
              <w:spacing w:line="360" w:lineRule="auto"/>
              <w:jc w:val="left"/>
              <w:rPr>
                <w:rFonts w:cs="Arial"/>
                <w:sz w:val="18"/>
                <w:szCs w:val="18"/>
              </w:rPr>
            </w:pPr>
          </w:p>
        </w:tc>
        <w:tc>
          <w:tcPr>
            <w:tcW w:w="4029" w:type="dxa"/>
          </w:tcPr>
          <w:p w14:paraId="18833344" w14:textId="77777777" w:rsidR="004D0B78" w:rsidRPr="002311F6" w:rsidRDefault="004D0B78" w:rsidP="006E0B8A">
            <w:pPr>
              <w:spacing w:line="360" w:lineRule="auto"/>
              <w:jc w:val="left"/>
              <w:rPr>
                <w:rFonts w:cs="Arial"/>
                <w:sz w:val="18"/>
                <w:szCs w:val="18"/>
              </w:rPr>
            </w:pPr>
            <w:r w:rsidRPr="002311F6">
              <w:rPr>
                <w:rFonts w:cs="Arial"/>
                <w:sz w:val="18"/>
                <w:szCs w:val="18"/>
              </w:rPr>
              <w:t>Carichi sospesi</w:t>
            </w:r>
          </w:p>
        </w:tc>
      </w:tr>
      <w:tr w:rsidR="004D0B78" w:rsidRPr="002311F6" w14:paraId="5B35A62E" w14:textId="77777777" w:rsidTr="006E0B8A">
        <w:tc>
          <w:tcPr>
            <w:tcW w:w="814" w:type="dxa"/>
          </w:tcPr>
          <w:p w14:paraId="037E9783" w14:textId="4FDD5B6C" w:rsidR="004D0B78" w:rsidRPr="002311F6" w:rsidRDefault="004D0B78" w:rsidP="006E0B8A">
            <w:pPr>
              <w:spacing w:line="360" w:lineRule="auto"/>
              <w:jc w:val="left"/>
              <w:rPr>
                <w:rFonts w:cs="Arial"/>
                <w:sz w:val="18"/>
                <w:szCs w:val="18"/>
              </w:rPr>
            </w:pPr>
          </w:p>
        </w:tc>
        <w:tc>
          <w:tcPr>
            <w:tcW w:w="3997" w:type="dxa"/>
          </w:tcPr>
          <w:p w14:paraId="2A8736D0" w14:textId="77777777" w:rsidR="004D0B78" w:rsidRPr="002311F6" w:rsidRDefault="004D0B78" w:rsidP="006E0B8A">
            <w:pPr>
              <w:spacing w:line="360" w:lineRule="auto"/>
              <w:jc w:val="left"/>
              <w:rPr>
                <w:rFonts w:cs="Arial"/>
                <w:sz w:val="18"/>
                <w:szCs w:val="18"/>
              </w:rPr>
            </w:pPr>
            <w:r>
              <w:rPr>
                <w:rFonts w:cs="Arial"/>
                <w:sz w:val="18"/>
                <w:szCs w:val="18"/>
              </w:rPr>
              <w:t>Impianti idraulici/Passaggio condutture</w:t>
            </w:r>
          </w:p>
        </w:tc>
        <w:tc>
          <w:tcPr>
            <w:tcW w:w="788" w:type="dxa"/>
          </w:tcPr>
          <w:p w14:paraId="204E8236" w14:textId="637CE2E2" w:rsidR="004D0B78" w:rsidRPr="002311F6" w:rsidRDefault="004D0B78" w:rsidP="006E0B8A">
            <w:pPr>
              <w:spacing w:line="360" w:lineRule="auto"/>
              <w:jc w:val="left"/>
              <w:rPr>
                <w:rFonts w:cs="Arial"/>
                <w:sz w:val="18"/>
                <w:szCs w:val="18"/>
              </w:rPr>
            </w:pPr>
          </w:p>
        </w:tc>
        <w:tc>
          <w:tcPr>
            <w:tcW w:w="4029" w:type="dxa"/>
          </w:tcPr>
          <w:p w14:paraId="7EE61161" w14:textId="77777777" w:rsidR="004D0B78" w:rsidRPr="002311F6" w:rsidRDefault="004D0B78" w:rsidP="006E0B8A">
            <w:pPr>
              <w:spacing w:line="360" w:lineRule="auto"/>
              <w:jc w:val="left"/>
              <w:rPr>
                <w:rFonts w:cs="Arial"/>
                <w:sz w:val="18"/>
                <w:szCs w:val="18"/>
              </w:rPr>
            </w:pPr>
            <w:r w:rsidRPr="002311F6">
              <w:rPr>
                <w:rFonts w:cs="Arial"/>
                <w:sz w:val="18"/>
                <w:szCs w:val="18"/>
              </w:rPr>
              <w:t>Movimentazione macchinari e attrezzature</w:t>
            </w:r>
          </w:p>
        </w:tc>
      </w:tr>
      <w:tr w:rsidR="004D0B78" w:rsidRPr="002311F6" w14:paraId="2074AF88" w14:textId="77777777" w:rsidTr="006E0B8A">
        <w:tc>
          <w:tcPr>
            <w:tcW w:w="814" w:type="dxa"/>
          </w:tcPr>
          <w:p w14:paraId="34351AF0" w14:textId="7A091599" w:rsidR="004D0B78" w:rsidRPr="002311F6" w:rsidRDefault="004D0B78" w:rsidP="006E0B8A">
            <w:pPr>
              <w:spacing w:line="360" w:lineRule="auto"/>
              <w:jc w:val="left"/>
              <w:rPr>
                <w:rFonts w:cs="Arial"/>
                <w:sz w:val="18"/>
                <w:szCs w:val="18"/>
              </w:rPr>
            </w:pPr>
          </w:p>
        </w:tc>
        <w:tc>
          <w:tcPr>
            <w:tcW w:w="3997" w:type="dxa"/>
          </w:tcPr>
          <w:p w14:paraId="74573610" w14:textId="77777777" w:rsidR="004D0B78" w:rsidRPr="002311F6" w:rsidRDefault="004D0B78" w:rsidP="006E0B8A">
            <w:pPr>
              <w:spacing w:line="360" w:lineRule="auto"/>
              <w:jc w:val="left"/>
              <w:rPr>
                <w:rFonts w:cs="Arial"/>
                <w:sz w:val="18"/>
                <w:szCs w:val="18"/>
              </w:rPr>
            </w:pPr>
            <w:r>
              <w:rPr>
                <w:rFonts w:cs="Arial"/>
                <w:sz w:val="18"/>
                <w:szCs w:val="18"/>
              </w:rPr>
              <w:t>Presenza lame</w:t>
            </w:r>
          </w:p>
        </w:tc>
        <w:tc>
          <w:tcPr>
            <w:tcW w:w="788" w:type="dxa"/>
          </w:tcPr>
          <w:p w14:paraId="50C1EB96" w14:textId="4918E45F" w:rsidR="004D0B78" w:rsidRPr="002311F6" w:rsidRDefault="004D0B78" w:rsidP="006E0B8A">
            <w:pPr>
              <w:spacing w:line="360" w:lineRule="auto"/>
              <w:jc w:val="left"/>
              <w:rPr>
                <w:rFonts w:cs="Arial"/>
                <w:sz w:val="18"/>
                <w:szCs w:val="18"/>
              </w:rPr>
            </w:pPr>
          </w:p>
        </w:tc>
        <w:tc>
          <w:tcPr>
            <w:tcW w:w="4029" w:type="dxa"/>
          </w:tcPr>
          <w:p w14:paraId="3A77C95C" w14:textId="77777777" w:rsidR="004D0B78" w:rsidRPr="002311F6" w:rsidRDefault="004D0B78" w:rsidP="006E0B8A">
            <w:pPr>
              <w:spacing w:line="360" w:lineRule="auto"/>
              <w:jc w:val="left"/>
              <w:rPr>
                <w:rFonts w:cs="Arial"/>
                <w:sz w:val="18"/>
                <w:szCs w:val="18"/>
              </w:rPr>
            </w:pPr>
            <w:r>
              <w:rPr>
                <w:rFonts w:cs="Arial"/>
                <w:sz w:val="18"/>
                <w:szCs w:val="18"/>
              </w:rPr>
              <w:t>C</w:t>
            </w:r>
            <w:r w:rsidRPr="002311F6">
              <w:rPr>
                <w:rFonts w:cs="Arial"/>
                <w:sz w:val="18"/>
                <w:szCs w:val="18"/>
              </w:rPr>
              <w:t>aduta di oggetti dall’alto</w:t>
            </w:r>
          </w:p>
        </w:tc>
      </w:tr>
      <w:tr w:rsidR="004D0B78" w:rsidRPr="002311F6" w14:paraId="643648F4" w14:textId="77777777" w:rsidTr="006E0B8A">
        <w:tc>
          <w:tcPr>
            <w:tcW w:w="814" w:type="dxa"/>
          </w:tcPr>
          <w:p w14:paraId="377EB778" w14:textId="498E86D7" w:rsidR="004D0B78" w:rsidRPr="002311F6" w:rsidRDefault="004D0B78" w:rsidP="006E0B8A">
            <w:pPr>
              <w:spacing w:line="360" w:lineRule="auto"/>
              <w:jc w:val="left"/>
              <w:rPr>
                <w:rFonts w:cs="Arial"/>
                <w:sz w:val="18"/>
                <w:szCs w:val="18"/>
              </w:rPr>
            </w:pPr>
          </w:p>
        </w:tc>
        <w:tc>
          <w:tcPr>
            <w:tcW w:w="3997" w:type="dxa"/>
          </w:tcPr>
          <w:p w14:paraId="13513FE0" w14:textId="77777777" w:rsidR="004D0B78" w:rsidRPr="002311F6" w:rsidRDefault="004D0B78" w:rsidP="006E0B8A">
            <w:pPr>
              <w:spacing w:line="360" w:lineRule="auto"/>
              <w:jc w:val="left"/>
              <w:rPr>
                <w:rFonts w:cs="Arial"/>
                <w:sz w:val="18"/>
                <w:szCs w:val="18"/>
              </w:rPr>
            </w:pPr>
            <w:r w:rsidRPr="002311F6">
              <w:rPr>
                <w:rFonts w:cs="Arial"/>
                <w:sz w:val="18"/>
                <w:szCs w:val="18"/>
              </w:rPr>
              <w:t>Proiezioni di schegge</w:t>
            </w:r>
          </w:p>
        </w:tc>
        <w:tc>
          <w:tcPr>
            <w:tcW w:w="788" w:type="dxa"/>
          </w:tcPr>
          <w:p w14:paraId="2F0C4094" w14:textId="5AFDFC68" w:rsidR="004D0B78" w:rsidRPr="002311F6" w:rsidRDefault="004D0B78" w:rsidP="006E0B8A">
            <w:pPr>
              <w:spacing w:line="360" w:lineRule="auto"/>
              <w:jc w:val="left"/>
              <w:rPr>
                <w:rFonts w:cs="Arial"/>
                <w:sz w:val="18"/>
                <w:szCs w:val="18"/>
              </w:rPr>
            </w:pPr>
          </w:p>
        </w:tc>
        <w:tc>
          <w:tcPr>
            <w:tcW w:w="4029" w:type="dxa"/>
          </w:tcPr>
          <w:p w14:paraId="04163D32" w14:textId="77777777" w:rsidR="004D0B78" w:rsidRPr="002311F6" w:rsidRDefault="004D0B78" w:rsidP="006E0B8A">
            <w:pPr>
              <w:spacing w:line="360" w:lineRule="auto"/>
              <w:jc w:val="left"/>
              <w:rPr>
                <w:rFonts w:cs="Arial"/>
                <w:sz w:val="18"/>
                <w:szCs w:val="18"/>
              </w:rPr>
            </w:pPr>
            <w:r w:rsidRPr="002311F6">
              <w:rPr>
                <w:rFonts w:cs="Arial"/>
                <w:sz w:val="18"/>
                <w:szCs w:val="18"/>
              </w:rPr>
              <w:t>Organi meccanici in movimento</w:t>
            </w:r>
          </w:p>
        </w:tc>
      </w:tr>
      <w:tr w:rsidR="004D0B78" w:rsidRPr="002311F6" w14:paraId="0F70A0EB" w14:textId="77777777" w:rsidTr="006E0B8A">
        <w:tc>
          <w:tcPr>
            <w:tcW w:w="814" w:type="dxa"/>
          </w:tcPr>
          <w:p w14:paraId="1199B5C6" w14:textId="7BD7D479" w:rsidR="004D0B78" w:rsidRPr="002311F6" w:rsidRDefault="004D0B78" w:rsidP="006E0B8A">
            <w:pPr>
              <w:spacing w:line="360" w:lineRule="auto"/>
              <w:jc w:val="left"/>
              <w:rPr>
                <w:rFonts w:cs="Arial"/>
                <w:sz w:val="18"/>
                <w:szCs w:val="18"/>
              </w:rPr>
            </w:pPr>
          </w:p>
        </w:tc>
        <w:tc>
          <w:tcPr>
            <w:tcW w:w="3997" w:type="dxa"/>
          </w:tcPr>
          <w:p w14:paraId="50DF2D71" w14:textId="77777777" w:rsidR="004D0B78" w:rsidRPr="002311F6" w:rsidRDefault="004D0B78" w:rsidP="006E0B8A">
            <w:pPr>
              <w:spacing w:line="360" w:lineRule="auto"/>
              <w:jc w:val="left"/>
              <w:rPr>
                <w:rFonts w:cs="Arial"/>
                <w:sz w:val="18"/>
                <w:szCs w:val="18"/>
              </w:rPr>
            </w:pPr>
            <w:r w:rsidRPr="002311F6">
              <w:rPr>
                <w:rFonts w:cs="Arial"/>
                <w:sz w:val="18"/>
                <w:szCs w:val="18"/>
              </w:rPr>
              <w:t>Transito mezzi</w:t>
            </w:r>
          </w:p>
        </w:tc>
        <w:tc>
          <w:tcPr>
            <w:tcW w:w="788" w:type="dxa"/>
          </w:tcPr>
          <w:p w14:paraId="1CDF30F4" w14:textId="5CC91133" w:rsidR="004D0B78" w:rsidRPr="002311F6" w:rsidRDefault="004D0B78" w:rsidP="006E0B8A">
            <w:pPr>
              <w:spacing w:line="360" w:lineRule="auto"/>
              <w:jc w:val="left"/>
              <w:rPr>
                <w:rFonts w:cs="Arial"/>
                <w:sz w:val="18"/>
                <w:szCs w:val="18"/>
              </w:rPr>
            </w:pPr>
          </w:p>
        </w:tc>
        <w:tc>
          <w:tcPr>
            <w:tcW w:w="4029" w:type="dxa"/>
          </w:tcPr>
          <w:p w14:paraId="3965BF82" w14:textId="77777777" w:rsidR="004D0B78" w:rsidRPr="002311F6" w:rsidRDefault="004D0B78" w:rsidP="006E0B8A">
            <w:pPr>
              <w:spacing w:line="360" w:lineRule="auto"/>
              <w:jc w:val="left"/>
              <w:rPr>
                <w:rFonts w:cs="Arial"/>
                <w:sz w:val="18"/>
                <w:szCs w:val="18"/>
              </w:rPr>
            </w:pPr>
            <w:r w:rsidRPr="002311F6">
              <w:rPr>
                <w:rFonts w:cs="Arial"/>
                <w:sz w:val="18"/>
                <w:szCs w:val="18"/>
              </w:rPr>
              <w:t>Requisiti macchine (marchio CE)</w:t>
            </w:r>
          </w:p>
        </w:tc>
      </w:tr>
      <w:tr w:rsidR="004D0B78" w:rsidRPr="002311F6" w14:paraId="06461680" w14:textId="77777777" w:rsidTr="006E0B8A">
        <w:tc>
          <w:tcPr>
            <w:tcW w:w="814" w:type="dxa"/>
          </w:tcPr>
          <w:p w14:paraId="55C2F144" w14:textId="77777777" w:rsidR="004D0B78" w:rsidRPr="002311F6" w:rsidRDefault="004D0B78" w:rsidP="006E0B8A">
            <w:pPr>
              <w:spacing w:line="360" w:lineRule="auto"/>
              <w:jc w:val="left"/>
              <w:rPr>
                <w:rFonts w:cs="Arial"/>
                <w:sz w:val="18"/>
                <w:szCs w:val="18"/>
              </w:rPr>
            </w:pPr>
          </w:p>
        </w:tc>
        <w:tc>
          <w:tcPr>
            <w:tcW w:w="3997" w:type="dxa"/>
          </w:tcPr>
          <w:p w14:paraId="32AEAE19" w14:textId="5BE3806B" w:rsidR="004D0B78" w:rsidRPr="002311F6" w:rsidRDefault="004D0B78" w:rsidP="006E0B8A">
            <w:pPr>
              <w:spacing w:line="360" w:lineRule="auto"/>
              <w:jc w:val="left"/>
              <w:rPr>
                <w:rFonts w:cs="Arial"/>
                <w:sz w:val="18"/>
                <w:szCs w:val="18"/>
              </w:rPr>
            </w:pPr>
            <w:r>
              <w:rPr>
                <w:rFonts w:cs="Arial"/>
                <w:sz w:val="18"/>
                <w:szCs w:val="18"/>
              </w:rPr>
              <w:t>Altro…</w:t>
            </w:r>
          </w:p>
        </w:tc>
        <w:tc>
          <w:tcPr>
            <w:tcW w:w="788" w:type="dxa"/>
          </w:tcPr>
          <w:p w14:paraId="7259BA3D" w14:textId="77777777" w:rsidR="004D0B78" w:rsidRPr="002311F6" w:rsidRDefault="004D0B78" w:rsidP="006E0B8A">
            <w:pPr>
              <w:spacing w:line="360" w:lineRule="auto"/>
              <w:jc w:val="left"/>
              <w:rPr>
                <w:rFonts w:cs="Arial"/>
                <w:sz w:val="18"/>
                <w:szCs w:val="18"/>
              </w:rPr>
            </w:pPr>
          </w:p>
        </w:tc>
        <w:tc>
          <w:tcPr>
            <w:tcW w:w="4029" w:type="dxa"/>
          </w:tcPr>
          <w:p w14:paraId="774AA919" w14:textId="1B40C4A0" w:rsidR="004D0B78" w:rsidRPr="002311F6" w:rsidRDefault="004D0B78" w:rsidP="006E0B8A">
            <w:pPr>
              <w:spacing w:line="360" w:lineRule="auto"/>
              <w:jc w:val="left"/>
              <w:rPr>
                <w:rFonts w:cs="Arial"/>
                <w:sz w:val="18"/>
                <w:szCs w:val="18"/>
              </w:rPr>
            </w:pPr>
            <w:proofErr w:type="gramStart"/>
            <w:r>
              <w:rPr>
                <w:rFonts w:cs="Arial"/>
                <w:sz w:val="18"/>
                <w:szCs w:val="18"/>
              </w:rPr>
              <w:t>Altro….</w:t>
            </w:r>
            <w:proofErr w:type="gramEnd"/>
            <w:r>
              <w:rPr>
                <w:rFonts w:cs="Arial"/>
                <w:sz w:val="18"/>
                <w:szCs w:val="18"/>
              </w:rPr>
              <w:t>.</w:t>
            </w:r>
          </w:p>
        </w:tc>
      </w:tr>
      <w:tr w:rsidR="004D0B78" w:rsidRPr="002311F6" w14:paraId="3BEACF02" w14:textId="77777777" w:rsidTr="006E0B8A">
        <w:tc>
          <w:tcPr>
            <w:tcW w:w="9628" w:type="dxa"/>
            <w:gridSpan w:val="4"/>
          </w:tcPr>
          <w:p w14:paraId="6ED9FDCF" w14:textId="77777777" w:rsidR="004D0B78" w:rsidRPr="002311F6" w:rsidRDefault="004D0B78" w:rsidP="006E0B8A">
            <w:pPr>
              <w:spacing w:line="360" w:lineRule="auto"/>
              <w:jc w:val="left"/>
              <w:rPr>
                <w:rFonts w:cs="Arial"/>
                <w:b/>
                <w:sz w:val="18"/>
                <w:szCs w:val="18"/>
              </w:rPr>
            </w:pPr>
            <w:r>
              <w:rPr>
                <w:rFonts w:cs="Arial"/>
                <w:b/>
                <w:sz w:val="18"/>
                <w:szCs w:val="18"/>
              </w:rPr>
              <w:t>Legati a particolari circostanze emergenziali</w:t>
            </w:r>
          </w:p>
        </w:tc>
      </w:tr>
      <w:tr w:rsidR="004D0B78" w:rsidRPr="002311F6" w14:paraId="0E90CC91" w14:textId="77777777" w:rsidTr="006E0B8A">
        <w:tc>
          <w:tcPr>
            <w:tcW w:w="814" w:type="dxa"/>
          </w:tcPr>
          <w:p w14:paraId="3A144D47" w14:textId="28A5AF31" w:rsidR="004D0B78" w:rsidRPr="002311F6" w:rsidRDefault="004D0B78" w:rsidP="006E0B8A">
            <w:pPr>
              <w:spacing w:line="360" w:lineRule="auto"/>
              <w:jc w:val="left"/>
              <w:rPr>
                <w:rFonts w:cs="Arial"/>
                <w:sz w:val="18"/>
                <w:szCs w:val="18"/>
              </w:rPr>
            </w:pPr>
          </w:p>
        </w:tc>
        <w:tc>
          <w:tcPr>
            <w:tcW w:w="3997" w:type="dxa"/>
          </w:tcPr>
          <w:p w14:paraId="37E5768F" w14:textId="77777777" w:rsidR="004D0B78" w:rsidRPr="002311F6" w:rsidRDefault="004D0B78" w:rsidP="006E0B8A">
            <w:pPr>
              <w:spacing w:line="360" w:lineRule="auto"/>
              <w:jc w:val="left"/>
              <w:rPr>
                <w:rFonts w:cs="Arial"/>
                <w:sz w:val="18"/>
                <w:szCs w:val="18"/>
              </w:rPr>
            </w:pPr>
            <w:r w:rsidRPr="002311F6">
              <w:rPr>
                <w:rFonts w:cs="Arial"/>
                <w:sz w:val="18"/>
                <w:szCs w:val="18"/>
              </w:rPr>
              <w:t>Incendio</w:t>
            </w:r>
          </w:p>
        </w:tc>
        <w:tc>
          <w:tcPr>
            <w:tcW w:w="788" w:type="dxa"/>
          </w:tcPr>
          <w:p w14:paraId="790216A6" w14:textId="3452F043" w:rsidR="004D0B78" w:rsidRPr="002311F6" w:rsidRDefault="004D0B78" w:rsidP="006E0B8A">
            <w:pPr>
              <w:spacing w:line="360" w:lineRule="auto"/>
              <w:jc w:val="left"/>
              <w:rPr>
                <w:rFonts w:cs="Arial"/>
                <w:sz w:val="18"/>
                <w:szCs w:val="18"/>
              </w:rPr>
            </w:pPr>
          </w:p>
        </w:tc>
        <w:tc>
          <w:tcPr>
            <w:tcW w:w="4029" w:type="dxa"/>
          </w:tcPr>
          <w:p w14:paraId="602BE22D" w14:textId="77777777" w:rsidR="004D0B78" w:rsidRPr="002311F6" w:rsidRDefault="004D0B78" w:rsidP="006E0B8A">
            <w:pPr>
              <w:spacing w:line="360" w:lineRule="auto"/>
              <w:jc w:val="left"/>
              <w:rPr>
                <w:rFonts w:cs="Arial"/>
                <w:sz w:val="18"/>
                <w:szCs w:val="18"/>
              </w:rPr>
            </w:pPr>
            <w:r>
              <w:rPr>
                <w:rFonts w:cs="Arial"/>
                <w:sz w:val="18"/>
                <w:szCs w:val="18"/>
              </w:rPr>
              <w:t>Allagamento</w:t>
            </w:r>
          </w:p>
        </w:tc>
      </w:tr>
      <w:tr w:rsidR="004D0B78" w:rsidRPr="00C61264" w14:paraId="75682A82" w14:textId="77777777" w:rsidTr="006E0B8A">
        <w:tc>
          <w:tcPr>
            <w:tcW w:w="814" w:type="dxa"/>
          </w:tcPr>
          <w:p w14:paraId="64047F96" w14:textId="773EA039" w:rsidR="004D0B78" w:rsidRPr="002311F6" w:rsidRDefault="004D0B78" w:rsidP="006E0B8A">
            <w:pPr>
              <w:spacing w:line="360" w:lineRule="auto"/>
              <w:jc w:val="left"/>
              <w:rPr>
                <w:rFonts w:cs="Arial"/>
                <w:sz w:val="18"/>
                <w:szCs w:val="18"/>
              </w:rPr>
            </w:pPr>
          </w:p>
        </w:tc>
        <w:tc>
          <w:tcPr>
            <w:tcW w:w="3997" w:type="dxa"/>
          </w:tcPr>
          <w:p w14:paraId="1B9F7E14" w14:textId="77777777" w:rsidR="004D0B78" w:rsidRPr="00C61264" w:rsidRDefault="004D0B78" w:rsidP="006E0B8A">
            <w:pPr>
              <w:spacing w:line="360" w:lineRule="auto"/>
              <w:jc w:val="left"/>
              <w:rPr>
                <w:rFonts w:cs="Arial"/>
                <w:sz w:val="18"/>
                <w:szCs w:val="18"/>
              </w:rPr>
            </w:pPr>
            <w:r w:rsidRPr="00C61264">
              <w:rPr>
                <w:rFonts w:cs="Arial"/>
                <w:sz w:val="18"/>
                <w:szCs w:val="18"/>
              </w:rPr>
              <w:t>Presenza depositi di materiali</w:t>
            </w:r>
          </w:p>
        </w:tc>
        <w:tc>
          <w:tcPr>
            <w:tcW w:w="788" w:type="dxa"/>
          </w:tcPr>
          <w:p w14:paraId="50B47DE9" w14:textId="6CD7F741" w:rsidR="004D0B78" w:rsidRPr="00C61264" w:rsidRDefault="004D0B78" w:rsidP="006E0B8A">
            <w:pPr>
              <w:spacing w:line="360" w:lineRule="auto"/>
              <w:jc w:val="left"/>
              <w:rPr>
                <w:rFonts w:cs="Arial"/>
                <w:sz w:val="18"/>
                <w:szCs w:val="18"/>
              </w:rPr>
            </w:pPr>
          </w:p>
        </w:tc>
        <w:tc>
          <w:tcPr>
            <w:tcW w:w="4029" w:type="dxa"/>
          </w:tcPr>
          <w:p w14:paraId="374F39C6" w14:textId="77777777" w:rsidR="004D0B78" w:rsidRPr="00C61264" w:rsidRDefault="004D0B78" w:rsidP="006E0B8A">
            <w:pPr>
              <w:spacing w:line="360" w:lineRule="auto"/>
              <w:jc w:val="left"/>
              <w:rPr>
                <w:rFonts w:cs="Arial"/>
                <w:sz w:val="18"/>
                <w:szCs w:val="18"/>
              </w:rPr>
            </w:pPr>
            <w:r w:rsidRPr="00D4663C">
              <w:rPr>
                <w:rFonts w:cs="Arial"/>
                <w:sz w:val="18"/>
                <w:szCs w:val="18"/>
              </w:rPr>
              <w:t>Esplosione</w:t>
            </w:r>
          </w:p>
        </w:tc>
      </w:tr>
      <w:tr w:rsidR="004D0B78" w:rsidRPr="00C61264" w14:paraId="3586A2F7" w14:textId="77777777" w:rsidTr="006E0B8A">
        <w:tc>
          <w:tcPr>
            <w:tcW w:w="814" w:type="dxa"/>
          </w:tcPr>
          <w:p w14:paraId="3833A54E" w14:textId="3895981A" w:rsidR="004D0B78" w:rsidRPr="002311F6" w:rsidRDefault="004D0B78" w:rsidP="006E0B8A">
            <w:pPr>
              <w:spacing w:line="360" w:lineRule="auto"/>
              <w:jc w:val="left"/>
              <w:rPr>
                <w:rFonts w:cs="Arial"/>
                <w:sz w:val="18"/>
                <w:szCs w:val="18"/>
              </w:rPr>
            </w:pPr>
          </w:p>
        </w:tc>
        <w:tc>
          <w:tcPr>
            <w:tcW w:w="3997" w:type="dxa"/>
          </w:tcPr>
          <w:p w14:paraId="3059605A" w14:textId="77777777" w:rsidR="004D0B78" w:rsidRPr="00C61264" w:rsidRDefault="004D0B78" w:rsidP="006E0B8A">
            <w:pPr>
              <w:spacing w:line="360" w:lineRule="auto"/>
              <w:jc w:val="left"/>
              <w:rPr>
                <w:rFonts w:cs="Arial"/>
                <w:sz w:val="18"/>
                <w:szCs w:val="18"/>
              </w:rPr>
            </w:pPr>
            <w:r w:rsidRPr="00C61264">
              <w:rPr>
                <w:rFonts w:cs="Arial"/>
                <w:sz w:val="18"/>
                <w:szCs w:val="18"/>
              </w:rPr>
              <w:t>Presenza atmosfere esplosive</w:t>
            </w:r>
          </w:p>
        </w:tc>
        <w:tc>
          <w:tcPr>
            <w:tcW w:w="788" w:type="dxa"/>
          </w:tcPr>
          <w:p w14:paraId="6FD22D51" w14:textId="34356C4E" w:rsidR="004D0B78" w:rsidRPr="00C61264" w:rsidRDefault="004D0B78" w:rsidP="006E0B8A">
            <w:pPr>
              <w:spacing w:line="360" w:lineRule="auto"/>
              <w:jc w:val="left"/>
              <w:rPr>
                <w:rFonts w:cs="Arial"/>
                <w:sz w:val="18"/>
                <w:szCs w:val="18"/>
              </w:rPr>
            </w:pPr>
          </w:p>
        </w:tc>
        <w:tc>
          <w:tcPr>
            <w:tcW w:w="4029" w:type="dxa"/>
          </w:tcPr>
          <w:p w14:paraId="6D216759" w14:textId="77777777" w:rsidR="004D0B78" w:rsidRPr="00C61264" w:rsidRDefault="004D0B78" w:rsidP="006E0B8A">
            <w:pPr>
              <w:spacing w:line="360" w:lineRule="auto"/>
              <w:jc w:val="left"/>
              <w:rPr>
                <w:rFonts w:cs="Arial"/>
                <w:sz w:val="18"/>
                <w:szCs w:val="18"/>
              </w:rPr>
            </w:pPr>
            <w:r>
              <w:rPr>
                <w:rFonts w:cs="Arial"/>
                <w:sz w:val="18"/>
                <w:szCs w:val="18"/>
              </w:rPr>
              <w:t xml:space="preserve">Presenza ghiaccio sulla </w:t>
            </w:r>
            <w:r w:rsidRPr="00C61264">
              <w:rPr>
                <w:rFonts w:cs="Arial"/>
                <w:sz w:val="18"/>
                <w:szCs w:val="18"/>
              </w:rPr>
              <w:t>pavimentazion</w:t>
            </w:r>
            <w:r>
              <w:rPr>
                <w:rFonts w:cs="Arial"/>
                <w:sz w:val="18"/>
                <w:szCs w:val="18"/>
              </w:rPr>
              <w:t>e</w:t>
            </w:r>
          </w:p>
        </w:tc>
      </w:tr>
      <w:tr w:rsidR="004D0B78" w14:paraId="5901F260" w14:textId="77777777" w:rsidTr="006E0B8A">
        <w:tc>
          <w:tcPr>
            <w:tcW w:w="814" w:type="dxa"/>
          </w:tcPr>
          <w:p w14:paraId="0926AB49" w14:textId="5DF8FEC7" w:rsidR="004D0B78" w:rsidRPr="002311F6" w:rsidRDefault="004D0B78" w:rsidP="006E0B8A">
            <w:pPr>
              <w:spacing w:line="360" w:lineRule="auto"/>
              <w:jc w:val="left"/>
              <w:rPr>
                <w:rFonts w:cs="Arial"/>
                <w:sz w:val="18"/>
                <w:szCs w:val="18"/>
              </w:rPr>
            </w:pPr>
          </w:p>
        </w:tc>
        <w:tc>
          <w:tcPr>
            <w:tcW w:w="3997" w:type="dxa"/>
          </w:tcPr>
          <w:p w14:paraId="2B85C2EC" w14:textId="77777777" w:rsidR="004D0B78" w:rsidRPr="00C61264" w:rsidRDefault="004D0B78" w:rsidP="006E0B8A">
            <w:pPr>
              <w:spacing w:line="360" w:lineRule="auto"/>
              <w:jc w:val="left"/>
              <w:rPr>
                <w:rFonts w:cs="Arial"/>
                <w:sz w:val="18"/>
                <w:szCs w:val="18"/>
              </w:rPr>
            </w:pPr>
            <w:r w:rsidRPr="001712AD">
              <w:rPr>
                <w:rFonts w:cs="Arial"/>
                <w:sz w:val="18"/>
                <w:szCs w:val="18"/>
              </w:rPr>
              <w:t xml:space="preserve">Sversamenti </w:t>
            </w:r>
            <w:r>
              <w:rPr>
                <w:rFonts w:cs="Arial"/>
                <w:sz w:val="18"/>
                <w:szCs w:val="18"/>
              </w:rPr>
              <w:t>olii/</w:t>
            </w:r>
            <w:r w:rsidRPr="00B40EB8">
              <w:rPr>
                <w:rFonts w:cs="Arial"/>
                <w:sz w:val="18"/>
                <w:szCs w:val="18"/>
              </w:rPr>
              <w:t xml:space="preserve">sostanze </w:t>
            </w:r>
            <w:r w:rsidRPr="001712AD">
              <w:rPr>
                <w:rFonts w:cs="Arial"/>
                <w:sz w:val="18"/>
                <w:szCs w:val="18"/>
              </w:rPr>
              <w:t>pericolos</w:t>
            </w:r>
            <w:r w:rsidRPr="00B40EB8">
              <w:rPr>
                <w:rFonts w:cs="Arial"/>
                <w:sz w:val="18"/>
                <w:szCs w:val="18"/>
              </w:rPr>
              <w:t>e</w:t>
            </w:r>
          </w:p>
        </w:tc>
        <w:tc>
          <w:tcPr>
            <w:tcW w:w="788" w:type="dxa"/>
          </w:tcPr>
          <w:p w14:paraId="4593A270" w14:textId="77777777" w:rsidR="004D0B78" w:rsidRPr="003872D9" w:rsidRDefault="004D0B78" w:rsidP="006E0B8A">
            <w:pPr>
              <w:spacing w:line="360" w:lineRule="auto"/>
              <w:jc w:val="left"/>
              <w:rPr>
                <w:rFonts w:cs="Arial"/>
                <w:sz w:val="18"/>
                <w:szCs w:val="18"/>
              </w:rPr>
            </w:pPr>
          </w:p>
        </w:tc>
        <w:tc>
          <w:tcPr>
            <w:tcW w:w="4029" w:type="dxa"/>
          </w:tcPr>
          <w:p w14:paraId="4BCB8033" w14:textId="70BF5F2B" w:rsidR="004D0B78" w:rsidRDefault="00281CDD" w:rsidP="006E0B8A">
            <w:pPr>
              <w:spacing w:line="360" w:lineRule="auto"/>
              <w:jc w:val="left"/>
              <w:rPr>
                <w:rFonts w:cs="Arial"/>
                <w:sz w:val="18"/>
                <w:szCs w:val="18"/>
              </w:rPr>
            </w:pPr>
            <w:proofErr w:type="gramStart"/>
            <w:r>
              <w:rPr>
                <w:rFonts w:cs="Arial"/>
                <w:sz w:val="18"/>
                <w:szCs w:val="18"/>
              </w:rPr>
              <w:t>Altro….</w:t>
            </w:r>
            <w:proofErr w:type="gramEnd"/>
          </w:p>
        </w:tc>
      </w:tr>
      <w:tr w:rsidR="004D0B78" w:rsidRPr="002311F6" w14:paraId="63507C2C" w14:textId="77777777" w:rsidTr="006E0B8A">
        <w:tc>
          <w:tcPr>
            <w:tcW w:w="9628" w:type="dxa"/>
            <w:gridSpan w:val="4"/>
          </w:tcPr>
          <w:p w14:paraId="3ABC4283" w14:textId="77777777" w:rsidR="004D0B78" w:rsidRPr="002311F6" w:rsidRDefault="004D0B78" w:rsidP="006E0B8A">
            <w:pPr>
              <w:spacing w:line="360" w:lineRule="auto"/>
              <w:jc w:val="left"/>
              <w:rPr>
                <w:rFonts w:cs="Arial"/>
                <w:b/>
                <w:sz w:val="18"/>
                <w:szCs w:val="18"/>
              </w:rPr>
            </w:pPr>
            <w:r>
              <w:rPr>
                <w:rFonts w:cs="Arial"/>
                <w:b/>
                <w:sz w:val="18"/>
                <w:szCs w:val="18"/>
              </w:rPr>
              <w:t>Specifici p</w:t>
            </w:r>
            <w:r w:rsidRPr="002311F6">
              <w:rPr>
                <w:rFonts w:cs="Arial"/>
                <w:b/>
                <w:sz w:val="18"/>
                <w:szCs w:val="18"/>
              </w:rPr>
              <w:t>er la salute</w:t>
            </w:r>
            <w:r>
              <w:rPr>
                <w:rFonts w:cs="Arial"/>
                <w:b/>
                <w:sz w:val="18"/>
                <w:szCs w:val="18"/>
              </w:rPr>
              <w:t xml:space="preserve"> legati alla presenza di particolari condizioni</w:t>
            </w:r>
          </w:p>
        </w:tc>
      </w:tr>
      <w:tr w:rsidR="004D0B78" w:rsidRPr="002311F6" w14:paraId="17CCF96C" w14:textId="77777777" w:rsidTr="006E0B8A">
        <w:tc>
          <w:tcPr>
            <w:tcW w:w="814" w:type="dxa"/>
          </w:tcPr>
          <w:p w14:paraId="21B882FF" w14:textId="0088B133" w:rsidR="004D0B78" w:rsidRPr="002311F6" w:rsidRDefault="004D0B78" w:rsidP="006E0B8A">
            <w:pPr>
              <w:spacing w:line="360" w:lineRule="auto"/>
              <w:jc w:val="left"/>
              <w:rPr>
                <w:rFonts w:cs="Arial"/>
                <w:sz w:val="18"/>
                <w:szCs w:val="18"/>
              </w:rPr>
            </w:pPr>
          </w:p>
        </w:tc>
        <w:tc>
          <w:tcPr>
            <w:tcW w:w="3997" w:type="dxa"/>
          </w:tcPr>
          <w:p w14:paraId="3E863067" w14:textId="77777777" w:rsidR="004D0B78" w:rsidRPr="002311F6" w:rsidRDefault="004D0B78" w:rsidP="006E0B8A">
            <w:pPr>
              <w:spacing w:line="360" w:lineRule="auto"/>
              <w:jc w:val="left"/>
              <w:rPr>
                <w:rFonts w:cs="Arial"/>
                <w:sz w:val="18"/>
                <w:szCs w:val="18"/>
              </w:rPr>
            </w:pPr>
            <w:r w:rsidRPr="002311F6">
              <w:rPr>
                <w:rFonts w:cs="Arial"/>
                <w:sz w:val="18"/>
                <w:szCs w:val="18"/>
              </w:rPr>
              <w:t>Microclima</w:t>
            </w:r>
          </w:p>
        </w:tc>
        <w:tc>
          <w:tcPr>
            <w:tcW w:w="788" w:type="dxa"/>
          </w:tcPr>
          <w:p w14:paraId="3CFBA900" w14:textId="5C785924" w:rsidR="004D0B78" w:rsidRPr="002311F6" w:rsidRDefault="004D0B78" w:rsidP="006E0B8A">
            <w:pPr>
              <w:spacing w:line="360" w:lineRule="auto"/>
              <w:jc w:val="left"/>
              <w:rPr>
                <w:rFonts w:cs="Arial"/>
                <w:sz w:val="18"/>
                <w:szCs w:val="18"/>
              </w:rPr>
            </w:pPr>
          </w:p>
        </w:tc>
        <w:tc>
          <w:tcPr>
            <w:tcW w:w="4029" w:type="dxa"/>
          </w:tcPr>
          <w:p w14:paraId="1D8F26B7" w14:textId="77777777" w:rsidR="004D0B78" w:rsidRPr="002311F6" w:rsidRDefault="004D0B78" w:rsidP="006E0B8A">
            <w:pPr>
              <w:spacing w:line="360" w:lineRule="auto"/>
              <w:jc w:val="left"/>
              <w:rPr>
                <w:rFonts w:cs="Arial"/>
                <w:sz w:val="18"/>
                <w:szCs w:val="18"/>
              </w:rPr>
            </w:pPr>
            <w:r w:rsidRPr="002311F6">
              <w:rPr>
                <w:rFonts w:cs="Arial"/>
                <w:sz w:val="18"/>
                <w:szCs w:val="18"/>
              </w:rPr>
              <w:t>Agenti chimici pericolosi</w:t>
            </w:r>
            <w:r>
              <w:rPr>
                <w:rFonts w:cs="Arial"/>
                <w:sz w:val="18"/>
                <w:szCs w:val="18"/>
              </w:rPr>
              <w:t xml:space="preserve"> </w:t>
            </w:r>
          </w:p>
        </w:tc>
      </w:tr>
      <w:tr w:rsidR="004D0B78" w:rsidRPr="002311F6" w14:paraId="1B782982" w14:textId="77777777" w:rsidTr="006E0B8A">
        <w:tc>
          <w:tcPr>
            <w:tcW w:w="814" w:type="dxa"/>
          </w:tcPr>
          <w:p w14:paraId="2D896DE4" w14:textId="1702A23C" w:rsidR="004D0B78" w:rsidRPr="002311F6" w:rsidRDefault="004D0B78" w:rsidP="006E0B8A">
            <w:pPr>
              <w:spacing w:line="360" w:lineRule="auto"/>
              <w:jc w:val="left"/>
              <w:rPr>
                <w:rFonts w:cs="Arial"/>
                <w:sz w:val="18"/>
                <w:szCs w:val="18"/>
              </w:rPr>
            </w:pPr>
          </w:p>
        </w:tc>
        <w:tc>
          <w:tcPr>
            <w:tcW w:w="3997" w:type="dxa"/>
          </w:tcPr>
          <w:p w14:paraId="0C498C83" w14:textId="77777777" w:rsidR="004D0B78" w:rsidRPr="002311F6" w:rsidRDefault="004D0B78" w:rsidP="006E0B8A">
            <w:pPr>
              <w:spacing w:line="360" w:lineRule="auto"/>
              <w:jc w:val="left"/>
              <w:rPr>
                <w:rFonts w:cs="Arial"/>
                <w:sz w:val="18"/>
                <w:szCs w:val="18"/>
              </w:rPr>
            </w:pPr>
            <w:r w:rsidRPr="002311F6">
              <w:rPr>
                <w:rFonts w:cs="Arial"/>
                <w:sz w:val="18"/>
                <w:szCs w:val="18"/>
              </w:rPr>
              <w:t>Rumore</w:t>
            </w:r>
          </w:p>
        </w:tc>
        <w:tc>
          <w:tcPr>
            <w:tcW w:w="788" w:type="dxa"/>
          </w:tcPr>
          <w:p w14:paraId="7CA03868" w14:textId="1000A9A6" w:rsidR="004D0B78" w:rsidRPr="002311F6" w:rsidRDefault="004D0B78" w:rsidP="006E0B8A">
            <w:pPr>
              <w:spacing w:line="360" w:lineRule="auto"/>
              <w:jc w:val="left"/>
              <w:rPr>
                <w:rFonts w:cs="Arial"/>
                <w:sz w:val="18"/>
                <w:szCs w:val="18"/>
              </w:rPr>
            </w:pPr>
          </w:p>
        </w:tc>
        <w:tc>
          <w:tcPr>
            <w:tcW w:w="4029" w:type="dxa"/>
          </w:tcPr>
          <w:p w14:paraId="29A0DE2D" w14:textId="77777777" w:rsidR="004D0B78" w:rsidRPr="002311F6" w:rsidRDefault="004D0B78" w:rsidP="006E0B8A">
            <w:pPr>
              <w:spacing w:line="360" w:lineRule="auto"/>
              <w:jc w:val="left"/>
              <w:rPr>
                <w:rFonts w:cs="Arial"/>
                <w:sz w:val="18"/>
                <w:szCs w:val="18"/>
              </w:rPr>
            </w:pPr>
            <w:r w:rsidRPr="002311F6">
              <w:rPr>
                <w:rFonts w:cs="Arial"/>
                <w:sz w:val="18"/>
                <w:szCs w:val="18"/>
              </w:rPr>
              <w:t>Agenti cancerogeni mutageni</w:t>
            </w:r>
          </w:p>
        </w:tc>
      </w:tr>
      <w:tr w:rsidR="004D0B78" w:rsidRPr="002311F6" w14:paraId="6DFF0F27" w14:textId="77777777" w:rsidTr="006E0B8A">
        <w:tc>
          <w:tcPr>
            <w:tcW w:w="814" w:type="dxa"/>
          </w:tcPr>
          <w:p w14:paraId="6BDD2CCD" w14:textId="5B168DD2" w:rsidR="004D0B78" w:rsidRPr="002311F6" w:rsidRDefault="004D0B78" w:rsidP="006E0B8A">
            <w:pPr>
              <w:spacing w:line="360" w:lineRule="auto"/>
              <w:jc w:val="left"/>
              <w:rPr>
                <w:rFonts w:cs="Arial"/>
                <w:sz w:val="18"/>
                <w:szCs w:val="18"/>
              </w:rPr>
            </w:pPr>
          </w:p>
        </w:tc>
        <w:tc>
          <w:tcPr>
            <w:tcW w:w="3997" w:type="dxa"/>
          </w:tcPr>
          <w:p w14:paraId="1F0CA6BE" w14:textId="77777777" w:rsidR="004D0B78" w:rsidRPr="002311F6" w:rsidRDefault="004D0B78" w:rsidP="006E0B8A">
            <w:pPr>
              <w:spacing w:line="360" w:lineRule="auto"/>
              <w:jc w:val="left"/>
              <w:rPr>
                <w:rFonts w:cs="Arial"/>
                <w:sz w:val="18"/>
                <w:szCs w:val="18"/>
              </w:rPr>
            </w:pPr>
            <w:r w:rsidRPr="002311F6">
              <w:rPr>
                <w:rFonts w:cs="Arial"/>
                <w:sz w:val="18"/>
                <w:szCs w:val="18"/>
              </w:rPr>
              <w:t>Vibrazioni</w:t>
            </w:r>
          </w:p>
        </w:tc>
        <w:tc>
          <w:tcPr>
            <w:tcW w:w="788" w:type="dxa"/>
          </w:tcPr>
          <w:p w14:paraId="43657AA6" w14:textId="04790A8B" w:rsidR="004D0B78" w:rsidRPr="002311F6" w:rsidRDefault="004D0B78" w:rsidP="006E0B8A">
            <w:pPr>
              <w:spacing w:line="360" w:lineRule="auto"/>
              <w:jc w:val="left"/>
              <w:rPr>
                <w:rFonts w:cs="Arial"/>
                <w:sz w:val="18"/>
                <w:szCs w:val="18"/>
              </w:rPr>
            </w:pPr>
          </w:p>
        </w:tc>
        <w:tc>
          <w:tcPr>
            <w:tcW w:w="4029" w:type="dxa"/>
          </w:tcPr>
          <w:p w14:paraId="271F11EA" w14:textId="77777777" w:rsidR="004D0B78" w:rsidRPr="002311F6" w:rsidRDefault="004D0B78" w:rsidP="006E0B8A">
            <w:pPr>
              <w:spacing w:line="360" w:lineRule="auto"/>
              <w:jc w:val="left"/>
              <w:rPr>
                <w:rFonts w:cs="Arial"/>
                <w:sz w:val="18"/>
                <w:szCs w:val="18"/>
              </w:rPr>
            </w:pPr>
            <w:r w:rsidRPr="002311F6">
              <w:rPr>
                <w:rFonts w:cs="Arial"/>
                <w:sz w:val="18"/>
                <w:szCs w:val="18"/>
              </w:rPr>
              <w:t>Agenti biologici</w:t>
            </w:r>
          </w:p>
        </w:tc>
      </w:tr>
      <w:tr w:rsidR="004D0B78" w:rsidRPr="002311F6" w14:paraId="7D0F1E0B" w14:textId="77777777" w:rsidTr="006E0B8A">
        <w:tc>
          <w:tcPr>
            <w:tcW w:w="814" w:type="dxa"/>
          </w:tcPr>
          <w:p w14:paraId="6CF54081" w14:textId="0B4B9536" w:rsidR="004D0B78" w:rsidRPr="002311F6" w:rsidRDefault="004D0B78" w:rsidP="006E0B8A">
            <w:pPr>
              <w:spacing w:line="360" w:lineRule="auto"/>
              <w:jc w:val="left"/>
              <w:rPr>
                <w:rFonts w:cs="Arial"/>
                <w:sz w:val="18"/>
                <w:szCs w:val="18"/>
              </w:rPr>
            </w:pPr>
          </w:p>
        </w:tc>
        <w:tc>
          <w:tcPr>
            <w:tcW w:w="3997" w:type="dxa"/>
          </w:tcPr>
          <w:p w14:paraId="17B88017" w14:textId="77777777" w:rsidR="004D0B78" w:rsidRPr="002311F6" w:rsidRDefault="004D0B78" w:rsidP="006E0B8A">
            <w:pPr>
              <w:spacing w:line="360" w:lineRule="auto"/>
              <w:jc w:val="left"/>
              <w:rPr>
                <w:rFonts w:cs="Arial"/>
                <w:sz w:val="18"/>
                <w:szCs w:val="18"/>
              </w:rPr>
            </w:pPr>
            <w:r w:rsidRPr="002311F6">
              <w:rPr>
                <w:rFonts w:cs="Arial"/>
                <w:sz w:val="18"/>
                <w:szCs w:val="18"/>
              </w:rPr>
              <w:t>Campi elettromagnetici</w:t>
            </w:r>
          </w:p>
        </w:tc>
        <w:tc>
          <w:tcPr>
            <w:tcW w:w="788" w:type="dxa"/>
          </w:tcPr>
          <w:p w14:paraId="1C16A323" w14:textId="329623AE" w:rsidR="004D0B78" w:rsidRPr="002311F6" w:rsidRDefault="004D0B78" w:rsidP="006E0B8A">
            <w:pPr>
              <w:spacing w:line="360" w:lineRule="auto"/>
              <w:jc w:val="left"/>
              <w:rPr>
                <w:rFonts w:cs="Arial"/>
                <w:sz w:val="18"/>
                <w:szCs w:val="18"/>
              </w:rPr>
            </w:pPr>
          </w:p>
        </w:tc>
        <w:tc>
          <w:tcPr>
            <w:tcW w:w="4029" w:type="dxa"/>
          </w:tcPr>
          <w:p w14:paraId="2B7D32B5" w14:textId="77777777" w:rsidR="004D0B78" w:rsidRPr="002311F6" w:rsidRDefault="004D0B78" w:rsidP="006E0B8A">
            <w:pPr>
              <w:spacing w:line="360" w:lineRule="auto"/>
              <w:jc w:val="left"/>
              <w:rPr>
                <w:rFonts w:cs="Arial"/>
                <w:sz w:val="18"/>
                <w:szCs w:val="18"/>
              </w:rPr>
            </w:pPr>
            <w:r w:rsidRPr="002311F6">
              <w:rPr>
                <w:rFonts w:cs="Arial"/>
                <w:sz w:val="18"/>
                <w:szCs w:val="18"/>
              </w:rPr>
              <w:t>Polvere, rischio di inalazione</w:t>
            </w:r>
          </w:p>
        </w:tc>
      </w:tr>
      <w:tr w:rsidR="004D0B78" w:rsidRPr="002311F6" w14:paraId="1E4431A6" w14:textId="77777777" w:rsidTr="006E0B8A">
        <w:tc>
          <w:tcPr>
            <w:tcW w:w="814" w:type="dxa"/>
          </w:tcPr>
          <w:p w14:paraId="48009976" w14:textId="6DA7E13A" w:rsidR="004D0B78" w:rsidRPr="002311F6" w:rsidRDefault="004D0B78" w:rsidP="006E0B8A">
            <w:pPr>
              <w:spacing w:line="360" w:lineRule="auto"/>
              <w:jc w:val="left"/>
              <w:rPr>
                <w:rFonts w:cs="Arial"/>
                <w:sz w:val="18"/>
                <w:szCs w:val="18"/>
              </w:rPr>
            </w:pPr>
          </w:p>
        </w:tc>
        <w:tc>
          <w:tcPr>
            <w:tcW w:w="3997" w:type="dxa"/>
          </w:tcPr>
          <w:p w14:paraId="5A0C1B4F" w14:textId="77777777" w:rsidR="004D0B78" w:rsidRPr="002311F6" w:rsidRDefault="004D0B78" w:rsidP="006E0B8A">
            <w:pPr>
              <w:spacing w:line="360" w:lineRule="auto"/>
              <w:jc w:val="left"/>
              <w:rPr>
                <w:rFonts w:cs="Arial"/>
                <w:sz w:val="18"/>
                <w:szCs w:val="18"/>
              </w:rPr>
            </w:pPr>
            <w:r w:rsidRPr="002311F6">
              <w:rPr>
                <w:rFonts w:cs="Arial"/>
                <w:sz w:val="18"/>
                <w:szCs w:val="18"/>
              </w:rPr>
              <w:t>Radiazioni ottiche artificiali</w:t>
            </w:r>
          </w:p>
        </w:tc>
        <w:tc>
          <w:tcPr>
            <w:tcW w:w="788" w:type="dxa"/>
          </w:tcPr>
          <w:p w14:paraId="1D807E91" w14:textId="44E391FE" w:rsidR="004D0B78" w:rsidRPr="002311F6" w:rsidRDefault="004D0B78" w:rsidP="006E0B8A">
            <w:pPr>
              <w:spacing w:line="360" w:lineRule="auto"/>
              <w:jc w:val="left"/>
              <w:rPr>
                <w:rFonts w:cs="Arial"/>
                <w:sz w:val="18"/>
                <w:szCs w:val="18"/>
              </w:rPr>
            </w:pPr>
          </w:p>
        </w:tc>
        <w:tc>
          <w:tcPr>
            <w:tcW w:w="4029" w:type="dxa"/>
          </w:tcPr>
          <w:p w14:paraId="6584447C" w14:textId="77777777" w:rsidR="004D0B78" w:rsidRPr="002311F6" w:rsidRDefault="004D0B78" w:rsidP="006E0B8A">
            <w:pPr>
              <w:spacing w:line="360" w:lineRule="auto"/>
              <w:jc w:val="left"/>
              <w:rPr>
                <w:rFonts w:cs="Arial"/>
                <w:sz w:val="18"/>
                <w:szCs w:val="18"/>
              </w:rPr>
            </w:pPr>
            <w:r w:rsidRPr="002311F6">
              <w:rPr>
                <w:rFonts w:cs="Arial"/>
                <w:sz w:val="18"/>
                <w:szCs w:val="18"/>
              </w:rPr>
              <w:t>Emissione incontrollata da impianti</w:t>
            </w:r>
          </w:p>
        </w:tc>
      </w:tr>
      <w:tr w:rsidR="00281CDD" w:rsidRPr="002311F6" w14:paraId="09D68365" w14:textId="77777777" w:rsidTr="006E0B8A">
        <w:tc>
          <w:tcPr>
            <w:tcW w:w="814" w:type="dxa"/>
          </w:tcPr>
          <w:p w14:paraId="1714937C" w14:textId="77777777" w:rsidR="00281CDD" w:rsidRPr="002311F6" w:rsidRDefault="00281CDD" w:rsidP="006E0B8A">
            <w:pPr>
              <w:spacing w:line="360" w:lineRule="auto"/>
              <w:jc w:val="left"/>
              <w:rPr>
                <w:rFonts w:cs="Arial"/>
                <w:sz w:val="18"/>
                <w:szCs w:val="18"/>
              </w:rPr>
            </w:pPr>
          </w:p>
        </w:tc>
        <w:tc>
          <w:tcPr>
            <w:tcW w:w="3997" w:type="dxa"/>
          </w:tcPr>
          <w:p w14:paraId="0B6ABF1C" w14:textId="25518828" w:rsidR="00281CDD" w:rsidRPr="002311F6" w:rsidRDefault="00281CDD" w:rsidP="006E0B8A">
            <w:pPr>
              <w:spacing w:line="360" w:lineRule="auto"/>
              <w:jc w:val="left"/>
              <w:rPr>
                <w:rFonts w:cs="Arial"/>
                <w:sz w:val="18"/>
                <w:szCs w:val="18"/>
              </w:rPr>
            </w:pPr>
            <w:proofErr w:type="gramStart"/>
            <w:r>
              <w:rPr>
                <w:rFonts w:cs="Arial"/>
                <w:sz w:val="18"/>
                <w:szCs w:val="18"/>
              </w:rPr>
              <w:t>Altro….</w:t>
            </w:r>
            <w:proofErr w:type="gramEnd"/>
          </w:p>
        </w:tc>
        <w:tc>
          <w:tcPr>
            <w:tcW w:w="788" w:type="dxa"/>
          </w:tcPr>
          <w:p w14:paraId="19325E74" w14:textId="77777777" w:rsidR="00281CDD" w:rsidRPr="002311F6" w:rsidRDefault="00281CDD" w:rsidP="006E0B8A">
            <w:pPr>
              <w:spacing w:line="360" w:lineRule="auto"/>
              <w:jc w:val="left"/>
              <w:rPr>
                <w:rFonts w:cs="Arial"/>
                <w:sz w:val="18"/>
                <w:szCs w:val="18"/>
              </w:rPr>
            </w:pPr>
          </w:p>
        </w:tc>
        <w:tc>
          <w:tcPr>
            <w:tcW w:w="4029" w:type="dxa"/>
          </w:tcPr>
          <w:p w14:paraId="3C5E5458" w14:textId="3ED6DBA8" w:rsidR="00281CDD" w:rsidRPr="002311F6" w:rsidRDefault="00281CDD" w:rsidP="006E0B8A">
            <w:pPr>
              <w:spacing w:line="360" w:lineRule="auto"/>
              <w:jc w:val="left"/>
              <w:rPr>
                <w:rFonts w:cs="Arial"/>
                <w:sz w:val="18"/>
                <w:szCs w:val="18"/>
              </w:rPr>
            </w:pPr>
            <w:proofErr w:type="gramStart"/>
            <w:r>
              <w:rPr>
                <w:rFonts w:cs="Arial"/>
                <w:sz w:val="18"/>
                <w:szCs w:val="18"/>
              </w:rPr>
              <w:t>Altro….</w:t>
            </w:r>
            <w:proofErr w:type="gramEnd"/>
          </w:p>
        </w:tc>
      </w:tr>
      <w:tr w:rsidR="004D0B78" w:rsidRPr="002311F6" w14:paraId="39A20491" w14:textId="77777777" w:rsidTr="006E0B8A">
        <w:tc>
          <w:tcPr>
            <w:tcW w:w="9628" w:type="dxa"/>
            <w:gridSpan w:val="4"/>
          </w:tcPr>
          <w:p w14:paraId="393176A9" w14:textId="77777777" w:rsidR="004D0B78" w:rsidRPr="002311F6" w:rsidRDefault="004D0B78" w:rsidP="006E0B8A">
            <w:pPr>
              <w:spacing w:line="360" w:lineRule="auto"/>
              <w:jc w:val="left"/>
              <w:rPr>
                <w:rFonts w:cs="Arial"/>
                <w:b/>
                <w:sz w:val="18"/>
                <w:szCs w:val="18"/>
              </w:rPr>
            </w:pPr>
            <w:r>
              <w:rPr>
                <w:rFonts w:cs="Arial"/>
                <w:b/>
                <w:sz w:val="18"/>
                <w:szCs w:val="18"/>
              </w:rPr>
              <w:t xml:space="preserve">Specifici legati ad aspetti </w:t>
            </w:r>
            <w:r w:rsidRPr="002311F6">
              <w:rPr>
                <w:rFonts w:cs="Arial"/>
                <w:b/>
                <w:sz w:val="18"/>
                <w:szCs w:val="18"/>
              </w:rPr>
              <w:t>organizzat</w:t>
            </w:r>
            <w:r>
              <w:rPr>
                <w:rFonts w:cs="Arial"/>
                <w:b/>
                <w:sz w:val="18"/>
                <w:szCs w:val="18"/>
              </w:rPr>
              <w:t>ivi</w:t>
            </w:r>
          </w:p>
        </w:tc>
      </w:tr>
      <w:tr w:rsidR="004D0B78" w:rsidRPr="002311F6" w14:paraId="6BDE08D2" w14:textId="77777777" w:rsidTr="006E0B8A">
        <w:tc>
          <w:tcPr>
            <w:tcW w:w="814" w:type="dxa"/>
          </w:tcPr>
          <w:p w14:paraId="1795F9FB" w14:textId="6964978F" w:rsidR="004D0B78" w:rsidRPr="0038013C" w:rsidRDefault="004D0B78" w:rsidP="006E0B8A">
            <w:pPr>
              <w:spacing w:line="360" w:lineRule="auto"/>
              <w:jc w:val="left"/>
              <w:rPr>
                <w:rFonts w:cs="Arial"/>
                <w:sz w:val="18"/>
                <w:szCs w:val="18"/>
              </w:rPr>
            </w:pPr>
          </w:p>
        </w:tc>
        <w:tc>
          <w:tcPr>
            <w:tcW w:w="3997" w:type="dxa"/>
          </w:tcPr>
          <w:p w14:paraId="6FA3DAB6" w14:textId="77777777" w:rsidR="004D0B78" w:rsidRPr="0038013C" w:rsidRDefault="004D0B78" w:rsidP="006E0B8A">
            <w:pPr>
              <w:spacing w:line="360" w:lineRule="auto"/>
              <w:jc w:val="left"/>
              <w:rPr>
                <w:rFonts w:cs="Arial"/>
                <w:sz w:val="18"/>
                <w:szCs w:val="18"/>
              </w:rPr>
            </w:pPr>
            <w:r>
              <w:rPr>
                <w:rFonts w:cs="Arial"/>
                <w:sz w:val="18"/>
                <w:szCs w:val="18"/>
              </w:rPr>
              <w:t xml:space="preserve">Presenza </w:t>
            </w:r>
            <w:r w:rsidRPr="0038013C">
              <w:rPr>
                <w:rFonts w:cs="Arial"/>
                <w:sz w:val="18"/>
                <w:szCs w:val="18"/>
              </w:rPr>
              <w:t>via di fuga</w:t>
            </w:r>
          </w:p>
        </w:tc>
        <w:tc>
          <w:tcPr>
            <w:tcW w:w="788" w:type="dxa"/>
          </w:tcPr>
          <w:p w14:paraId="7C0A71B9" w14:textId="77E3B861" w:rsidR="004D0B78" w:rsidRPr="002311F6" w:rsidRDefault="004D0B78" w:rsidP="006E0B8A">
            <w:pPr>
              <w:spacing w:line="360" w:lineRule="auto"/>
              <w:jc w:val="left"/>
              <w:rPr>
                <w:rFonts w:cs="Arial"/>
                <w:sz w:val="18"/>
                <w:szCs w:val="18"/>
              </w:rPr>
            </w:pPr>
          </w:p>
        </w:tc>
        <w:tc>
          <w:tcPr>
            <w:tcW w:w="4029" w:type="dxa"/>
          </w:tcPr>
          <w:p w14:paraId="37B9BEEB" w14:textId="77777777" w:rsidR="004D0B78" w:rsidRPr="002311F6" w:rsidRDefault="004D0B78" w:rsidP="006E0B8A">
            <w:pPr>
              <w:spacing w:line="360" w:lineRule="auto"/>
              <w:jc w:val="left"/>
              <w:rPr>
                <w:rFonts w:cs="Arial"/>
                <w:sz w:val="18"/>
                <w:szCs w:val="18"/>
              </w:rPr>
            </w:pPr>
            <w:r>
              <w:rPr>
                <w:rFonts w:cs="Arial"/>
                <w:sz w:val="18"/>
                <w:szCs w:val="18"/>
              </w:rPr>
              <w:t>Modalità i</w:t>
            </w:r>
            <w:r w:rsidRPr="002311F6">
              <w:rPr>
                <w:rFonts w:cs="Arial"/>
                <w:sz w:val="18"/>
                <w:szCs w:val="18"/>
              </w:rPr>
              <w:t>ndividu</w:t>
            </w:r>
            <w:r>
              <w:rPr>
                <w:rFonts w:cs="Arial"/>
                <w:sz w:val="18"/>
                <w:szCs w:val="18"/>
              </w:rPr>
              <w:t xml:space="preserve">azione </w:t>
            </w:r>
            <w:r w:rsidRPr="002311F6">
              <w:rPr>
                <w:rFonts w:cs="Arial"/>
                <w:sz w:val="18"/>
                <w:szCs w:val="18"/>
              </w:rPr>
              <w:t>interlocutori</w:t>
            </w:r>
          </w:p>
        </w:tc>
      </w:tr>
      <w:tr w:rsidR="004D0B78" w:rsidRPr="002311F6" w14:paraId="099D8C5F" w14:textId="77777777" w:rsidTr="006E0B8A">
        <w:tc>
          <w:tcPr>
            <w:tcW w:w="814" w:type="dxa"/>
          </w:tcPr>
          <w:p w14:paraId="40055D1F" w14:textId="5317446E" w:rsidR="004D0B78" w:rsidRPr="0038013C" w:rsidRDefault="004D0B78" w:rsidP="006E0B8A">
            <w:pPr>
              <w:spacing w:line="360" w:lineRule="auto"/>
              <w:jc w:val="left"/>
              <w:rPr>
                <w:rFonts w:cs="Arial"/>
                <w:sz w:val="18"/>
                <w:szCs w:val="18"/>
              </w:rPr>
            </w:pPr>
          </w:p>
        </w:tc>
        <w:tc>
          <w:tcPr>
            <w:tcW w:w="3997" w:type="dxa"/>
          </w:tcPr>
          <w:p w14:paraId="28D2396B" w14:textId="77777777" w:rsidR="004D0B78" w:rsidRPr="0038013C" w:rsidRDefault="004D0B78" w:rsidP="006E0B8A">
            <w:pPr>
              <w:spacing w:line="360" w:lineRule="auto"/>
              <w:jc w:val="left"/>
              <w:rPr>
                <w:rFonts w:cs="Arial"/>
                <w:sz w:val="18"/>
                <w:szCs w:val="18"/>
              </w:rPr>
            </w:pPr>
            <w:r>
              <w:rPr>
                <w:rFonts w:cs="Arial"/>
                <w:sz w:val="18"/>
                <w:szCs w:val="18"/>
              </w:rPr>
              <w:t xml:space="preserve">Presenza </w:t>
            </w:r>
            <w:r w:rsidRPr="0038013C">
              <w:rPr>
                <w:rFonts w:cs="Arial"/>
                <w:sz w:val="18"/>
                <w:szCs w:val="18"/>
              </w:rPr>
              <w:t xml:space="preserve">punti di raccolta </w:t>
            </w:r>
          </w:p>
        </w:tc>
        <w:tc>
          <w:tcPr>
            <w:tcW w:w="788" w:type="dxa"/>
          </w:tcPr>
          <w:p w14:paraId="23F17878" w14:textId="76256496" w:rsidR="004D0B78" w:rsidRPr="002311F6" w:rsidRDefault="004D0B78" w:rsidP="006E0B8A">
            <w:pPr>
              <w:spacing w:line="360" w:lineRule="auto"/>
              <w:jc w:val="left"/>
              <w:rPr>
                <w:rFonts w:cs="Arial"/>
                <w:sz w:val="18"/>
                <w:szCs w:val="18"/>
              </w:rPr>
            </w:pPr>
          </w:p>
        </w:tc>
        <w:tc>
          <w:tcPr>
            <w:tcW w:w="4029" w:type="dxa"/>
          </w:tcPr>
          <w:p w14:paraId="01A748B9" w14:textId="77777777" w:rsidR="004D0B78" w:rsidRPr="002311F6" w:rsidRDefault="004D0B78" w:rsidP="006E0B8A">
            <w:pPr>
              <w:spacing w:line="360" w:lineRule="auto"/>
              <w:jc w:val="left"/>
              <w:rPr>
                <w:rFonts w:cs="Arial"/>
                <w:sz w:val="18"/>
                <w:szCs w:val="18"/>
              </w:rPr>
            </w:pPr>
            <w:r w:rsidRPr="002311F6">
              <w:rPr>
                <w:rFonts w:cs="Arial"/>
                <w:sz w:val="18"/>
                <w:szCs w:val="18"/>
              </w:rPr>
              <w:t>Condizioni climatiche esasperate</w:t>
            </w:r>
          </w:p>
        </w:tc>
      </w:tr>
      <w:tr w:rsidR="004D0B78" w:rsidRPr="002311F6" w14:paraId="086F687A" w14:textId="77777777" w:rsidTr="006E0B8A">
        <w:tc>
          <w:tcPr>
            <w:tcW w:w="814" w:type="dxa"/>
          </w:tcPr>
          <w:p w14:paraId="7C1EBD99" w14:textId="3EA916FD" w:rsidR="004D0B78" w:rsidRPr="0038013C" w:rsidRDefault="004D0B78" w:rsidP="006E0B8A">
            <w:pPr>
              <w:spacing w:line="360" w:lineRule="auto"/>
              <w:jc w:val="left"/>
              <w:rPr>
                <w:rFonts w:cs="Arial"/>
                <w:sz w:val="18"/>
                <w:szCs w:val="18"/>
              </w:rPr>
            </w:pPr>
          </w:p>
        </w:tc>
        <w:tc>
          <w:tcPr>
            <w:tcW w:w="3997" w:type="dxa"/>
          </w:tcPr>
          <w:p w14:paraId="425C9EEA" w14:textId="77777777" w:rsidR="004D0B78" w:rsidRPr="0038013C" w:rsidRDefault="004D0B78" w:rsidP="006E0B8A">
            <w:pPr>
              <w:spacing w:line="360" w:lineRule="auto"/>
              <w:jc w:val="left"/>
              <w:rPr>
                <w:rFonts w:cs="Arial"/>
                <w:sz w:val="18"/>
                <w:szCs w:val="18"/>
              </w:rPr>
            </w:pPr>
            <w:r w:rsidRPr="002311F6">
              <w:rPr>
                <w:rFonts w:cs="Arial"/>
                <w:sz w:val="18"/>
                <w:szCs w:val="18"/>
              </w:rPr>
              <w:t>Presenza operatori altre aziende appaltatrici</w:t>
            </w:r>
            <w:r>
              <w:rPr>
                <w:rFonts w:cs="Arial"/>
                <w:sz w:val="18"/>
                <w:szCs w:val="18"/>
              </w:rPr>
              <w:t xml:space="preserve"> (manutenzioni impianti/infrastrutture) </w:t>
            </w:r>
          </w:p>
        </w:tc>
        <w:tc>
          <w:tcPr>
            <w:tcW w:w="788" w:type="dxa"/>
          </w:tcPr>
          <w:p w14:paraId="764950B2" w14:textId="1390B85E" w:rsidR="004D0B78" w:rsidRPr="002311F6" w:rsidRDefault="004D0B78" w:rsidP="006E0B8A">
            <w:pPr>
              <w:spacing w:line="360" w:lineRule="auto"/>
              <w:jc w:val="left"/>
              <w:rPr>
                <w:rFonts w:cs="Arial"/>
                <w:sz w:val="18"/>
                <w:szCs w:val="18"/>
              </w:rPr>
            </w:pPr>
          </w:p>
        </w:tc>
        <w:tc>
          <w:tcPr>
            <w:tcW w:w="4029" w:type="dxa"/>
          </w:tcPr>
          <w:p w14:paraId="75A9A6C2" w14:textId="77777777" w:rsidR="004D0B78" w:rsidRPr="002311F6" w:rsidRDefault="004D0B78" w:rsidP="006E0B8A">
            <w:pPr>
              <w:spacing w:line="360" w:lineRule="auto"/>
              <w:jc w:val="left"/>
              <w:rPr>
                <w:rFonts w:cs="Arial"/>
                <w:sz w:val="18"/>
                <w:szCs w:val="18"/>
              </w:rPr>
            </w:pPr>
            <w:r w:rsidRPr="002311F6">
              <w:rPr>
                <w:rFonts w:cs="Arial"/>
                <w:sz w:val="18"/>
                <w:szCs w:val="18"/>
              </w:rPr>
              <w:t>Possibilità presenza cantieri limitrofi</w:t>
            </w:r>
          </w:p>
        </w:tc>
      </w:tr>
      <w:tr w:rsidR="00281CDD" w:rsidRPr="002311F6" w14:paraId="5097A949" w14:textId="77777777" w:rsidTr="006E0B8A">
        <w:tc>
          <w:tcPr>
            <w:tcW w:w="814" w:type="dxa"/>
          </w:tcPr>
          <w:p w14:paraId="18A6E9FD" w14:textId="77777777" w:rsidR="00281CDD" w:rsidRPr="0038013C" w:rsidRDefault="00281CDD" w:rsidP="006E0B8A">
            <w:pPr>
              <w:spacing w:line="360" w:lineRule="auto"/>
              <w:jc w:val="left"/>
              <w:rPr>
                <w:rFonts w:cs="Arial"/>
                <w:sz w:val="18"/>
                <w:szCs w:val="18"/>
              </w:rPr>
            </w:pPr>
          </w:p>
        </w:tc>
        <w:tc>
          <w:tcPr>
            <w:tcW w:w="3997" w:type="dxa"/>
          </w:tcPr>
          <w:p w14:paraId="566B4BE7" w14:textId="71093DBA" w:rsidR="00281CDD" w:rsidRPr="002311F6" w:rsidRDefault="00281CDD" w:rsidP="006E0B8A">
            <w:pPr>
              <w:spacing w:line="360" w:lineRule="auto"/>
              <w:jc w:val="left"/>
              <w:rPr>
                <w:rFonts w:cs="Arial"/>
                <w:sz w:val="18"/>
                <w:szCs w:val="18"/>
              </w:rPr>
            </w:pPr>
            <w:proofErr w:type="gramStart"/>
            <w:r>
              <w:rPr>
                <w:rFonts w:cs="Arial"/>
                <w:sz w:val="18"/>
                <w:szCs w:val="18"/>
              </w:rPr>
              <w:t>Altro….</w:t>
            </w:r>
            <w:proofErr w:type="gramEnd"/>
          </w:p>
        </w:tc>
        <w:tc>
          <w:tcPr>
            <w:tcW w:w="788" w:type="dxa"/>
          </w:tcPr>
          <w:p w14:paraId="6D4BB136" w14:textId="77777777" w:rsidR="00281CDD" w:rsidRPr="002311F6" w:rsidRDefault="00281CDD" w:rsidP="006E0B8A">
            <w:pPr>
              <w:spacing w:line="360" w:lineRule="auto"/>
              <w:jc w:val="left"/>
              <w:rPr>
                <w:rFonts w:cs="Arial"/>
                <w:sz w:val="18"/>
                <w:szCs w:val="18"/>
              </w:rPr>
            </w:pPr>
          </w:p>
        </w:tc>
        <w:tc>
          <w:tcPr>
            <w:tcW w:w="4029" w:type="dxa"/>
          </w:tcPr>
          <w:p w14:paraId="0BDA4BB9" w14:textId="7D75469E" w:rsidR="00281CDD" w:rsidRPr="002311F6" w:rsidRDefault="00281CDD" w:rsidP="006E0B8A">
            <w:pPr>
              <w:spacing w:line="360" w:lineRule="auto"/>
              <w:jc w:val="left"/>
              <w:rPr>
                <w:rFonts w:cs="Arial"/>
                <w:sz w:val="18"/>
                <w:szCs w:val="18"/>
              </w:rPr>
            </w:pPr>
            <w:proofErr w:type="gramStart"/>
            <w:r>
              <w:rPr>
                <w:rFonts w:cs="Arial"/>
                <w:sz w:val="18"/>
                <w:szCs w:val="18"/>
              </w:rPr>
              <w:t>Altro….</w:t>
            </w:r>
            <w:proofErr w:type="gramEnd"/>
          </w:p>
        </w:tc>
      </w:tr>
    </w:tbl>
    <w:p w14:paraId="1AFDEF34" w14:textId="77777777" w:rsidR="004D0B78" w:rsidRDefault="004D0B78" w:rsidP="00C74826">
      <w:pPr>
        <w:rPr>
          <w:rFonts w:cs="Arial"/>
          <w:b/>
          <w:bCs/>
          <w:sz w:val="20"/>
          <w:szCs w:val="20"/>
        </w:rPr>
      </w:pPr>
    </w:p>
    <w:p w14:paraId="4FBFD32B" w14:textId="62D17B93" w:rsidR="00A519A6" w:rsidRDefault="008778DB" w:rsidP="00C74826">
      <w:pPr>
        <w:rPr>
          <w:rFonts w:cs="Arial"/>
          <w:b/>
          <w:bCs/>
          <w:sz w:val="20"/>
          <w:szCs w:val="20"/>
        </w:rPr>
      </w:pPr>
      <w:r>
        <w:rPr>
          <w:rFonts w:cs="Arial"/>
          <w:b/>
          <w:bCs/>
          <w:sz w:val="20"/>
          <w:szCs w:val="20"/>
        </w:rPr>
        <w:t xml:space="preserve">Proposta di ulteriori misure da adottare inerenti </w:t>
      </w:r>
      <w:proofErr w:type="gramStart"/>
      <w:r>
        <w:rPr>
          <w:rFonts w:cs="Arial"/>
          <w:b/>
          <w:bCs/>
          <w:sz w:val="20"/>
          <w:szCs w:val="20"/>
        </w:rPr>
        <w:t>i</w:t>
      </w:r>
      <w:proofErr w:type="gramEnd"/>
      <w:r>
        <w:rPr>
          <w:rFonts w:cs="Arial"/>
          <w:b/>
          <w:bCs/>
          <w:sz w:val="20"/>
          <w:szCs w:val="20"/>
        </w:rPr>
        <w:t xml:space="preserve"> rischi di interferenza</w:t>
      </w:r>
    </w:p>
    <w:tbl>
      <w:tblPr>
        <w:tblStyle w:val="Grigliatabella"/>
        <w:tblW w:w="0" w:type="auto"/>
        <w:tblLook w:val="04A0" w:firstRow="1" w:lastRow="0" w:firstColumn="1" w:lastColumn="0" w:noHBand="0" w:noVBand="1"/>
      </w:tblPr>
      <w:tblGrid>
        <w:gridCol w:w="1371"/>
        <w:gridCol w:w="8257"/>
      </w:tblGrid>
      <w:tr w:rsidR="003A1798" w:rsidRPr="00795CE5" w14:paraId="653FBB50" w14:textId="77777777" w:rsidTr="006E0B8A">
        <w:tc>
          <w:tcPr>
            <w:tcW w:w="1371" w:type="dxa"/>
            <w:shd w:val="clear" w:color="auto" w:fill="BFBFBF" w:themeFill="background1" w:themeFillShade="BF"/>
          </w:tcPr>
          <w:p w14:paraId="2CD6C167" w14:textId="77777777" w:rsidR="003A1798" w:rsidRPr="00795CE5" w:rsidRDefault="003A1798" w:rsidP="006E0B8A">
            <w:pPr>
              <w:spacing w:line="360" w:lineRule="auto"/>
              <w:rPr>
                <w:rFonts w:cs="Arial"/>
                <w:b/>
                <w:sz w:val="20"/>
                <w:szCs w:val="20"/>
              </w:rPr>
            </w:pPr>
            <w:r w:rsidRPr="00795CE5">
              <w:rPr>
                <w:rFonts w:cs="Arial"/>
                <w:b/>
                <w:sz w:val="20"/>
                <w:szCs w:val="20"/>
              </w:rPr>
              <w:t>FASE</w:t>
            </w:r>
          </w:p>
        </w:tc>
        <w:tc>
          <w:tcPr>
            <w:tcW w:w="8257" w:type="dxa"/>
            <w:shd w:val="clear" w:color="auto" w:fill="BFBFBF" w:themeFill="background1" w:themeFillShade="BF"/>
          </w:tcPr>
          <w:p w14:paraId="45C6588C" w14:textId="7E125B4D" w:rsidR="003A1798" w:rsidRPr="00795CE5" w:rsidRDefault="003A1798" w:rsidP="006E0B8A">
            <w:pPr>
              <w:spacing w:line="360" w:lineRule="auto"/>
              <w:rPr>
                <w:rFonts w:cs="Arial"/>
                <w:b/>
                <w:sz w:val="20"/>
                <w:szCs w:val="20"/>
              </w:rPr>
            </w:pPr>
            <w:r>
              <w:rPr>
                <w:rFonts w:cs="Arial"/>
                <w:b/>
                <w:sz w:val="20"/>
                <w:szCs w:val="20"/>
              </w:rPr>
              <w:t>Misure di prevenzione e protezione proposte</w:t>
            </w:r>
          </w:p>
        </w:tc>
      </w:tr>
      <w:tr w:rsidR="003A1798" w:rsidRPr="00611860" w14:paraId="46B8640E" w14:textId="77777777" w:rsidTr="006E0B8A">
        <w:tc>
          <w:tcPr>
            <w:tcW w:w="1371" w:type="dxa"/>
          </w:tcPr>
          <w:p w14:paraId="5901DEB4" w14:textId="79BAEC2C" w:rsidR="003A1798" w:rsidRPr="00611860" w:rsidRDefault="003A1798" w:rsidP="006E0B8A">
            <w:pPr>
              <w:spacing w:line="360" w:lineRule="auto"/>
              <w:rPr>
                <w:rFonts w:cs="Arial"/>
                <w:sz w:val="20"/>
                <w:szCs w:val="20"/>
              </w:rPr>
            </w:pPr>
          </w:p>
        </w:tc>
        <w:tc>
          <w:tcPr>
            <w:tcW w:w="8257" w:type="dxa"/>
          </w:tcPr>
          <w:p w14:paraId="37C975C9" w14:textId="25B70802" w:rsidR="003A1798" w:rsidRPr="00611860" w:rsidRDefault="003A1798" w:rsidP="006E0B8A">
            <w:pPr>
              <w:spacing w:line="360" w:lineRule="auto"/>
              <w:rPr>
                <w:rFonts w:cs="Arial"/>
                <w:sz w:val="20"/>
                <w:szCs w:val="20"/>
              </w:rPr>
            </w:pPr>
          </w:p>
        </w:tc>
      </w:tr>
      <w:tr w:rsidR="003A1798" w:rsidRPr="00611860" w14:paraId="579051E4" w14:textId="77777777" w:rsidTr="006E0B8A">
        <w:tc>
          <w:tcPr>
            <w:tcW w:w="1371" w:type="dxa"/>
          </w:tcPr>
          <w:p w14:paraId="2AE3443B" w14:textId="7E632DFB" w:rsidR="003A1798" w:rsidRPr="00611860" w:rsidRDefault="003A1798" w:rsidP="006E0B8A">
            <w:pPr>
              <w:spacing w:line="360" w:lineRule="auto"/>
              <w:rPr>
                <w:rFonts w:cs="Arial"/>
                <w:sz w:val="20"/>
                <w:szCs w:val="20"/>
              </w:rPr>
            </w:pPr>
          </w:p>
        </w:tc>
        <w:tc>
          <w:tcPr>
            <w:tcW w:w="8257" w:type="dxa"/>
          </w:tcPr>
          <w:p w14:paraId="6BBD486C" w14:textId="13033DB6" w:rsidR="003A1798" w:rsidRPr="00611860" w:rsidRDefault="003A1798" w:rsidP="006E0B8A">
            <w:pPr>
              <w:spacing w:line="360" w:lineRule="auto"/>
              <w:rPr>
                <w:rFonts w:cs="Arial"/>
                <w:sz w:val="20"/>
                <w:szCs w:val="20"/>
              </w:rPr>
            </w:pPr>
          </w:p>
        </w:tc>
      </w:tr>
      <w:tr w:rsidR="003A1798" w:rsidRPr="00611860" w14:paraId="1BD5ABAD" w14:textId="77777777" w:rsidTr="006E0B8A">
        <w:tc>
          <w:tcPr>
            <w:tcW w:w="1371" w:type="dxa"/>
          </w:tcPr>
          <w:p w14:paraId="56A27F01" w14:textId="036BCDC1" w:rsidR="003A1798" w:rsidRPr="00611860" w:rsidRDefault="003A1798" w:rsidP="006E0B8A">
            <w:pPr>
              <w:spacing w:line="360" w:lineRule="auto"/>
              <w:rPr>
                <w:rFonts w:cs="Arial"/>
                <w:sz w:val="20"/>
                <w:szCs w:val="20"/>
              </w:rPr>
            </w:pPr>
          </w:p>
        </w:tc>
        <w:tc>
          <w:tcPr>
            <w:tcW w:w="8257" w:type="dxa"/>
          </w:tcPr>
          <w:p w14:paraId="32EF27C6" w14:textId="3DE7DF3C" w:rsidR="003A1798" w:rsidRPr="00611860" w:rsidRDefault="003A1798" w:rsidP="006E0B8A">
            <w:pPr>
              <w:spacing w:line="360" w:lineRule="auto"/>
              <w:rPr>
                <w:rFonts w:cs="Arial"/>
                <w:sz w:val="20"/>
                <w:szCs w:val="20"/>
              </w:rPr>
            </w:pPr>
          </w:p>
        </w:tc>
      </w:tr>
      <w:tr w:rsidR="003A1798" w14:paraId="618D49BC" w14:textId="77777777" w:rsidTr="006E0B8A">
        <w:tc>
          <w:tcPr>
            <w:tcW w:w="1371" w:type="dxa"/>
          </w:tcPr>
          <w:p w14:paraId="6F27D008" w14:textId="5D3B68A9" w:rsidR="003A1798" w:rsidRDefault="003A1798" w:rsidP="006E0B8A">
            <w:pPr>
              <w:spacing w:line="360" w:lineRule="auto"/>
              <w:rPr>
                <w:rFonts w:cs="Arial"/>
                <w:sz w:val="20"/>
                <w:szCs w:val="20"/>
              </w:rPr>
            </w:pPr>
          </w:p>
        </w:tc>
        <w:tc>
          <w:tcPr>
            <w:tcW w:w="8257" w:type="dxa"/>
          </w:tcPr>
          <w:p w14:paraId="6564A7FC" w14:textId="59C10721" w:rsidR="003A1798" w:rsidRDefault="003A1798" w:rsidP="006E0B8A">
            <w:pPr>
              <w:spacing w:line="360" w:lineRule="auto"/>
              <w:rPr>
                <w:rFonts w:cs="Arial"/>
                <w:sz w:val="20"/>
                <w:szCs w:val="20"/>
              </w:rPr>
            </w:pPr>
          </w:p>
        </w:tc>
      </w:tr>
    </w:tbl>
    <w:p w14:paraId="2A89C881" w14:textId="77777777" w:rsidR="008778DB" w:rsidRDefault="008778DB" w:rsidP="00C74826">
      <w:pPr>
        <w:rPr>
          <w:rFonts w:cs="Arial"/>
          <w:b/>
          <w:bCs/>
          <w:sz w:val="20"/>
          <w:szCs w:val="20"/>
        </w:rPr>
      </w:pPr>
    </w:p>
    <w:p w14:paraId="0DE5D1F2" w14:textId="04BBE737" w:rsidR="00906C85" w:rsidRDefault="00906C85" w:rsidP="00C74826">
      <w:pPr>
        <w:rPr>
          <w:rFonts w:cs="Arial"/>
          <w:b/>
          <w:bCs/>
          <w:sz w:val="20"/>
          <w:szCs w:val="20"/>
        </w:rPr>
      </w:pPr>
      <w:r>
        <w:rPr>
          <w:rFonts w:cs="Arial"/>
          <w:b/>
          <w:bCs/>
          <w:sz w:val="20"/>
          <w:szCs w:val="20"/>
        </w:rPr>
        <w:t xml:space="preserve">Prospetto dei costi sulla sicurezza </w:t>
      </w:r>
      <w:r w:rsidR="00F11CC1">
        <w:rPr>
          <w:rFonts w:cs="Arial"/>
          <w:b/>
          <w:bCs/>
          <w:sz w:val="20"/>
          <w:szCs w:val="20"/>
        </w:rPr>
        <w:t>per l’esecuzione dell’opera</w:t>
      </w:r>
    </w:p>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906C85" w:rsidRPr="00AB4897" w14:paraId="28854718" w14:textId="77777777" w:rsidTr="006E0B8A">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4E3F3BE" w14:textId="77777777" w:rsidR="00906C85" w:rsidRPr="00AB4897" w:rsidRDefault="00906C85" w:rsidP="006E0B8A">
            <w:pPr>
              <w:rPr>
                <w:rFonts w:cs="Arial"/>
                <w:b/>
                <w:bCs/>
                <w:sz w:val="20"/>
                <w:szCs w:val="20"/>
                <w:highlight w:val="yellow"/>
              </w:rPr>
            </w:pPr>
            <w:r w:rsidRPr="00AB4897">
              <w:rPr>
                <w:rFonts w:cs="Arial"/>
                <w:b/>
                <w:bCs/>
                <w:sz w:val="20"/>
                <w:szCs w:val="20"/>
                <w:highlight w:val="yellow"/>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280A7EE4" w14:textId="77777777" w:rsidR="00906C85" w:rsidRPr="00AB4897" w:rsidRDefault="00906C85" w:rsidP="006E0B8A">
            <w:pPr>
              <w:rPr>
                <w:rFonts w:cs="Arial"/>
                <w:b/>
                <w:bCs/>
                <w:sz w:val="20"/>
                <w:szCs w:val="20"/>
                <w:highlight w:val="yellow"/>
              </w:rPr>
            </w:pPr>
            <w:r w:rsidRPr="00AB4897">
              <w:rPr>
                <w:rFonts w:cs="Arial"/>
                <w:b/>
                <w:bCs/>
                <w:sz w:val="20"/>
                <w:szCs w:val="20"/>
                <w:highlight w:val="yellow"/>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35B2B384" w14:textId="77777777" w:rsidR="00906C85" w:rsidRPr="00AB4897" w:rsidRDefault="00906C85" w:rsidP="006E0B8A">
            <w:pPr>
              <w:rPr>
                <w:rFonts w:cs="Arial"/>
                <w:b/>
                <w:bCs/>
                <w:sz w:val="20"/>
                <w:szCs w:val="20"/>
                <w:highlight w:val="yellow"/>
              </w:rPr>
            </w:pPr>
            <w:r w:rsidRPr="00AB4897">
              <w:rPr>
                <w:rFonts w:cs="Arial"/>
                <w:b/>
                <w:bCs/>
                <w:sz w:val="20"/>
                <w:szCs w:val="20"/>
                <w:highlight w:val="yellow"/>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239D9BC2" w14:textId="77777777" w:rsidR="00906C85" w:rsidRPr="00AB4897" w:rsidRDefault="00906C85" w:rsidP="006E0B8A">
            <w:pPr>
              <w:rPr>
                <w:rFonts w:cs="Arial"/>
                <w:b/>
                <w:bCs/>
                <w:sz w:val="20"/>
                <w:szCs w:val="20"/>
                <w:highlight w:val="yellow"/>
              </w:rPr>
            </w:pPr>
            <w:proofErr w:type="gramStart"/>
            <w:r w:rsidRPr="00AB4897">
              <w:rPr>
                <w:rFonts w:cs="Arial"/>
                <w:b/>
                <w:bCs/>
                <w:sz w:val="20"/>
                <w:szCs w:val="20"/>
                <w:highlight w:val="yellow"/>
              </w:rPr>
              <w:t>Q.tà</w:t>
            </w:r>
            <w:proofErr w:type="gramEnd"/>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706D1BEB" w14:textId="77777777" w:rsidR="00906C85" w:rsidRPr="00AB4897" w:rsidRDefault="00906C85" w:rsidP="006E0B8A">
            <w:pPr>
              <w:rPr>
                <w:rFonts w:cs="Arial"/>
                <w:b/>
                <w:bCs/>
                <w:sz w:val="20"/>
                <w:szCs w:val="20"/>
                <w:highlight w:val="yellow"/>
              </w:rPr>
            </w:pPr>
            <w:r w:rsidRPr="00AB4897">
              <w:rPr>
                <w:rFonts w:cs="Arial"/>
                <w:b/>
                <w:bCs/>
                <w:sz w:val="20"/>
                <w:szCs w:val="20"/>
                <w:highlight w:val="yellow"/>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24D4FA4A" w14:textId="77777777" w:rsidR="00906C85" w:rsidRPr="00AB4897" w:rsidRDefault="00906C85" w:rsidP="006E0B8A">
            <w:pPr>
              <w:rPr>
                <w:rFonts w:cs="Arial"/>
                <w:b/>
                <w:bCs/>
                <w:sz w:val="20"/>
                <w:szCs w:val="20"/>
                <w:highlight w:val="yellow"/>
              </w:rPr>
            </w:pPr>
            <w:r w:rsidRPr="00AB4897">
              <w:rPr>
                <w:rFonts w:cs="Arial"/>
                <w:b/>
                <w:bCs/>
                <w:sz w:val="20"/>
                <w:szCs w:val="20"/>
                <w:highlight w:val="yellow"/>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19929C5C" w14:textId="77777777" w:rsidR="00906C85" w:rsidRPr="00AB4897" w:rsidRDefault="00906C85" w:rsidP="006E0B8A">
            <w:pPr>
              <w:rPr>
                <w:rFonts w:cs="Arial"/>
                <w:b/>
                <w:bCs/>
                <w:sz w:val="20"/>
                <w:szCs w:val="20"/>
                <w:highlight w:val="yellow"/>
              </w:rPr>
            </w:pPr>
            <w:r w:rsidRPr="00AB4897">
              <w:rPr>
                <w:rFonts w:cs="Arial"/>
                <w:b/>
                <w:bCs/>
                <w:sz w:val="20"/>
                <w:szCs w:val="20"/>
                <w:highlight w:val="yellow"/>
              </w:rPr>
              <w:t>Validato azienda</w:t>
            </w:r>
          </w:p>
        </w:tc>
      </w:tr>
      <w:tr w:rsidR="00906C85" w:rsidRPr="00AB4897" w14:paraId="1ED0C093" w14:textId="77777777" w:rsidTr="006E0B8A">
        <w:trPr>
          <w:trHeight w:val="1032"/>
        </w:trPr>
        <w:tc>
          <w:tcPr>
            <w:tcW w:w="2268" w:type="dxa"/>
            <w:vMerge w:val="restart"/>
            <w:tcBorders>
              <w:top w:val="nil"/>
              <w:left w:val="single" w:sz="8" w:space="0" w:color="auto"/>
              <w:right w:val="single" w:sz="8" w:space="0" w:color="auto"/>
            </w:tcBorders>
            <w:vAlign w:val="center"/>
            <w:hideMark/>
          </w:tcPr>
          <w:p w14:paraId="1C053D1C" w14:textId="77777777" w:rsidR="00906C85" w:rsidRPr="00AB4897" w:rsidRDefault="00906C85" w:rsidP="006E0B8A">
            <w:pPr>
              <w:jc w:val="left"/>
              <w:rPr>
                <w:rFonts w:cs="Arial"/>
                <w:b/>
                <w:bCs/>
                <w:sz w:val="20"/>
                <w:szCs w:val="20"/>
                <w:highlight w:val="yellow"/>
              </w:rPr>
            </w:pPr>
            <w:r w:rsidRPr="00AB4897">
              <w:rPr>
                <w:rFonts w:cs="Arial"/>
                <w:b/>
                <w:bCs/>
                <w:sz w:val="20"/>
                <w:szCs w:val="20"/>
                <w:highlight w:val="yellow"/>
              </w:rPr>
              <w:lastRenderedPageBreak/>
              <w:t>Opere provvisionali finalizzate alla delimitazione delle aree di lavoro</w:t>
            </w:r>
            <w:r w:rsidRPr="00AB4897">
              <w:rPr>
                <w:highlight w:val="yellow"/>
              </w:rPr>
              <w:t xml:space="preserve"> </w:t>
            </w:r>
          </w:p>
          <w:p w14:paraId="10062966" w14:textId="77777777" w:rsidR="00906C85" w:rsidRPr="00AB4897" w:rsidRDefault="00906C85" w:rsidP="006E0B8A">
            <w:pPr>
              <w:jc w:val="left"/>
              <w:rPr>
                <w:rFonts w:cs="Arial"/>
                <w:b/>
                <w:bCs/>
                <w:sz w:val="20"/>
                <w:szCs w:val="20"/>
                <w:highlight w:val="yellow"/>
              </w:rPr>
            </w:pPr>
          </w:p>
        </w:tc>
        <w:tc>
          <w:tcPr>
            <w:tcW w:w="2260" w:type="dxa"/>
            <w:tcBorders>
              <w:top w:val="nil"/>
              <w:left w:val="nil"/>
              <w:bottom w:val="single" w:sz="4" w:space="0" w:color="auto"/>
              <w:right w:val="single" w:sz="8" w:space="0" w:color="auto"/>
            </w:tcBorders>
            <w:vAlign w:val="center"/>
          </w:tcPr>
          <w:p w14:paraId="576EF9CE" w14:textId="77777777" w:rsidR="00906C85" w:rsidRPr="00AB4897" w:rsidRDefault="00906C85" w:rsidP="006E0B8A">
            <w:pPr>
              <w:jc w:val="left"/>
              <w:rPr>
                <w:rFonts w:cs="Arial"/>
                <w:sz w:val="20"/>
                <w:szCs w:val="20"/>
                <w:highlight w:val="yellow"/>
              </w:rPr>
            </w:pPr>
            <w:r>
              <w:rPr>
                <w:rFonts w:cs="Arial"/>
                <w:sz w:val="20"/>
                <w:szCs w:val="20"/>
                <w:highlight w:val="yellow"/>
              </w:rPr>
              <w:t>Nastro segnaletico</w:t>
            </w:r>
          </w:p>
        </w:tc>
        <w:tc>
          <w:tcPr>
            <w:tcW w:w="960" w:type="dxa"/>
            <w:tcBorders>
              <w:top w:val="nil"/>
              <w:left w:val="nil"/>
              <w:bottom w:val="single" w:sz="4" w:space="0" w:color="auto"/>
              <w:right w:val="single" w:sz="8" w:space="0" w:color="auto"/>
            </w:tcBorders>
            <w:vAlign w:val="center"/>
          </w:tcPr>
          <w:p w14:paraId="5772462D"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4" w:space="0" w:color="auto"/>
              <w:right w:val="single" w:sz="8" w:space="0" w:color="auto"/>
            </w:tcBorders>
            <w:vAlign w:val="center"/>
          </w:tcPr>
          <w:p w14:paraId="55FB0D3B" w14:textId="77777777" w:rsidR="00906C85" w:rsidRPr="00AB4897" w:rsidRDefault="00906C85" w:rsidP="006E0B8A">
            <w:pPr>
              <w:jc w:val="center"/>
              <w:rPr>
                <w:rFonts w:cs="Arial"/>
                <w:sz w:val="20"/>
                <w:szCs w:val="20"/>
                <w:highlight w:val="yellow"/>
              </w:rPr>
            </w:pPr>
          </w:p>
        </w:tc>
        <w:tc>
          <w:tcPr>
            <w:tcW w:w="965" w:type="dxa"/>
            <w:tcBorders>
              <w:top w:val="nil"/>
              <w:left w:val="nil"/>
              <w:bottom w:val="single" w:sz="4" w:space="0" w:color="auto"/>
              <w:right w:val="single" w:sz="8" w:space="0" w:color="auto"/>
            </w:tcBorders>
            <w:vAlign w:val="center"/>
          </w:tcPr>
          <w:p w14:paraId="1B3764F5" w14:textId="77777777" w:rsidR="00906C85" w:rsidRPr="00AB4897" w:rsidRDefault="00906C85" w:rsidP="006E0B8A">
            <w:pPr>
              <w:jc w:val="center"/>
              <w:rPr>
                <w:rFonts w:cs="Arial"/>
                <w:sz w:val="20"/>
                <w:szCs w:val="20"/>
                <w:highlight w:val="yellow"/>
              </w:rPr>
            </w:pPr>
          </w:p>
        </w:tc>
        <w:tc>
          <w:tcPr>
            <w:tcW w:w="1400" w:type="dxa"/>
            <w:tcBorders>
              <w:top w:val="nil"/>
              <w:left w:val="nil"/>
              <w:bottom w:val="single" w:sz="4" w:space="0" w:color="auto"/>
              <w:right w:val="single" w:sz="8" w:space="0" w:color="auto"/>
            </w:tcBorders>
            <w:vAlign w:val="center"/>
          </w:tcPr>
          <w:p w14:paraId="3728BA49"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4" w:space="0" w:color="auto"/>
              <w:right w:val="single" w:sz="8" w:space="0" w:color="auto"/>
            </w:tcBorders>
            <w:vAlign w:val="center"/>
            <w:hideMark/>
          </w:tcPr>
          <w:p w14:paraId="307F4D99" w14:textId="77777777" w:rsidR="00906C85" w:rsidRPr="00AB4897" w:rsidRDefault="00906C85" w:rsidP="006E0B8A">
            <w:pPr>
              <w:rPr>
                <w:rFonts w:cs="Arial"/>
                <w:sz w:val="20"/>
                <w:szCs w:val="20"/>
                <w:highlight w:val="yellow"/>
              </w:rPr>
            </w:pPr>
            <w:r w:rsidRPr="00AB4897">
              <w:rPr>
                <w:rFonts w:cs="Arial"/>
                <w:sz w:val="20"/>
                <w:szCs w:val="20"/>
                <w:highlight w:val="yellow"/>
              </w:rPr>
              <w:t> </w:t>
            </w:r>
          </w:p>
        </w:tc>
      </w:tr>
      <w:tr w:rsidR="00906C85" w:rsidRPr="00AB4897" w14:paraId="1BF793D1" w14:textId="77777777" w:rsidTr="006E0B8A">
        <w:trPr>
          <w:trHeight w:val="949"/>
        </w:trPr>
        <w:tc>
          <w:tcPr>
            <w:tcW w:w="2268" w:type="dxa"/>
            <w:vMerge/>
            <w:tcBorders>
              <w:top w:val="nil"/>
              <w:left w:val="single" w:sz="8" w:space="0" w:color="auto"/>
              <w:right w:val="single" w:sz="8" w:space="0" w:color="auto"/>
            </w:tcBorders>
            <w:vAlign w:val="center"/>
          </w:tcPr>
          <w:p w14:paraId="497880A6" w14:textId="77777777" w:rsidR="00906C85" w:rsidRPr="00AB4897" w:rsidRDefault="00906C85" w:rsidP="006E0B8A">
            <w:pPr>
              <w:jc w:val="left"/>
              <w:rPr>
                <w:rFonts w:cs="Arial"/>
                <w:b/>
                <w:bCs/>
                <w:sz w:val="20"/>
                <w:szCs w:val="20"/>
                <w:highlight w:val="yellow"/>
              </w:rPr>
            </w:pPr>
          </w:p>
        </w:tc>
        <w:tc>
          <w:tcPr>
            <w:tcW w:w="2260" w:type="dxa"/>
            <w:tcBorders>
              <w:top w:val="single" w:sz="4" w:space="0" w:color="auto"/>
              <w:left w:val="nil"/>
              <w:bottom w:val="single" w:sz="8" w:space="0" w:color="auto"/>
              <w:right w:val="single" w:sz="8" w:space="0" w:color="auto"/>
            </w:tcBorders>
            <w:vAlign w:val="center"/>
          </w:tcPr>
          <w:p w14:paraId="2EEC3174" w14:textId="77777777" w:rsidR="00906C85" w:rsidRPr="00AB4897" w:rsidRDefault="00906C85" w:rsidP="006E0B8A">
            <w:pPr>
              <w:jc w:val="left"/>
              <w:rPr>
                <w:rFonts w:cs="Arial"/>
                <w:sz w:val="20"/>
                <w:szCs w:val="20"/>
                <w:highlight w:val="yellow"/>
              </w:rPr>
            </w:pPr>
            <w:r>
              <w:rPr>
                <w:rFonts w:cs="Arial"/>
                <w:sz w:val="20"/>
                <w:szCs w:val="20"/>
                <w:highlight w:val="yellow"/>
              </w:rPr>
              <w:t>cartellonistica</w:t>
            </w:r>
          </w:p>
        </w:tc>
        <w:tc>
          <w:tcPr>
            <w:tcW w:w="960" w:type="dxa"/>
            <w:tcBorders>
              <w:top w:val="single" w:sz="4" w:space="0" w:color="auto"/>
              <w:left w:val="nil"/>
              <w:bottom w:val="single" w:sz="8" w:space="0" w:color="auto"/>
              <w:right w:val="single" w:sz="8" w:space="0" w:color="auto"/>
            </w:tcBorders>
            <w:vAlign w:val="center"/>
          </w:tcPr>
          <w:p w14:paraId="3631FE1E" w14:textId="77777777" w:rsidR="00906C85" w:rsidRPr="00AB4897" w:rsidRDefault="00906C85" w:rsidP="006E0B8A">
            <w:pPr>
              <w:jc w:val="center"/>
              <w:rPr>
                <w:rFonts w:cs="Arial"/>
                <w:sz w:val="20"/>
                <w:szCs w:val="20"/>
                <w:highlight w:val="yellow"/>
              </w:rPr>
            </w:pPr>
          </w:p>
        </w:tc>
        <w:tc>
          <w:tcPr>
            <w:tcW w:w="960" w:type="dxa"/>
            <w:tcBorders>
              <w:top w:val="single" w:sz="4" w:space="0" w:color="auto"/>
              <w:left w:val="nil"/>
              <w:bottom w:val="single" w:sz="8" w:space="0" w:color="auto"/>
              <w:right w:val="single" w:sz="8" w:space="0" w:color="auto"/>
            </w:tcBorders>
            <w:vAlign w:val="center"/>
          </w:tcPr>
          <w:p w14:paraId="36EE899C" w14:textId="77777777" w:rsidR="00906C85" w:rsidRPr="00AB4897" w:rsidRDefault="00906C85" w:rsidP="006E0B8A">
            <w:pPr>
              <w:jc w:val="center"/>
              <w:rPr>
                <w:rFonts w:cs="Arial"/>
                <w:sz w:val="20"/>
                <w:szCs w:val="20"/>
                <w:highlight w:val="yellow"/>
              </w:rPr>
            </w:pPr>
          </w:p>
        </w:tc>
        <w:tc>
          <w:tcPr>
            <w:tcW w:w="965" w:type="dxa"/>
            <w:tcBorders>
              <w:top w:val="single" w:sz="4" w:space="0" w:color="auto"/>
              <w:left w:val="nil"/>
              <w:bottom w:val="single" w:sz="8" w:space="0" w:color="auto"/>
              <w:right w:val="single" w:sz="8" w:space="0" w:color="auto"/>
            </w:tcBorders>
            <w:vAlign w:val="center"/>
          </w:tcPr>
          <w:p w14:paraId="7821EECC" w14:textId="77777777" w:rsidR="00906C85" w:rsidRPr="00AB4897" w:rsidRDefault="00906C85" w:rsidP="006E0B8A">
            <w:pPr>
              <w:jc w:val="center"/>
              <w:rPr>
                <w:rFonts w:cs="Arial"/>
                <w:sz w:val="20"/>
                <w:szCs w:val="20"/>
                <w:highlight w:val="yellow"/>
              </w:rPr>
            </w:pPr>
          </w:p>
        </w:tc>
        <w:tc>
          <w:tcPr>
            <w:tcW w:w="1400" w:type="dxa"/>
            <w:tcBorders>
              <w:top w:val="single" w:sz="4" w:space="0" w:color="auto"/>
              <w:left w:val="nil"/>
              <w:bottom w:val="single" w:sz="8" w:space="0" w:color="auto"/>
              <w:right w:val="single" w:sz="8" w:space="0" w:color="auto"/>
            </w:tcBorders>
            <w:vAlign w:val="center"/>
          </w:tcPr>
          <w:p w14:paraId="48D3131A" w14:textId="77777777" w:rsidR="00906C85" w:rsidRPr="00AB4897" w:rsidRDefault="00906C85" w:rsidP="006E0B8A">
            <w:pPr>
              <w:jc w:val="center"/>
              <w:rPr>
                <w:rFonts w:cs="Arial"/>
                <w:sz w:val="20"/>
                <w:szCs w:val="20"/>
                <w:highlight w:val="yellow"/>
              </w:rPr>
            </w:pPr>
          </w:p>
        </w:tc>
        <w:tc>
          <w:tcPr>
            <w:tcW w:w="960" w:type="dxa"/>
            <w:tcBorders>
              <w:top w:val="single" w:sz="4" w:space="0" w:color="auto"/>
              <w:left w:val="nil"/>
              <w:bottom w:val="single" w:sz="8" w:space="0" w:color="auto"/>
              <w:right w:val="single" w:sz="8" w:space="0" w:color="auto"/>
            </w:tcBorders>
            <w:vAlign w:val="center"/>
          </w:tcPr>
          <w:p w14:paraId="6490A42F" w14:textId="77777777" w:rsidR="00906C85" w:rsidRPr="00AB4897" w:rsidRDefault="00906C85" w:rsidP="006E0B8A">
            <w:pPr>
              <w:rPr>
                <w:rFonts w:cs="Arial"/>
                <w:sz w:val="20"/>
                <w:szCs w:val="20"/>
                <w:highlight w:val="yellow"/>
              </w:rPr>
            </w:pPr>
          </w:p>
        </w:tc>
      </w:tr>
      <w:tr w:rsidR="00906C85" w:rsidRPr="00AB4897" w14:paraId="6640A894" w14:textId="77777777" w:rsidTr="006E0B8A">
        <w:trPr>
          <w:trHeight w:val="1290"/>
        </w:trPr>
        <w:tc>
          <w:tcPr>
            <w:tcW w:w="2268" w:type="dxa"/>
            <w:vMerge w:val="restart"/>
            <w:tcBorders>
              <w:top w:val="single" w:sz="4" w:space="0" w:color="auto"/>
              <w:left w:val="single" w:sz="8" w:space="0" w:color="auto"/>
              <w:right w:val="single" w:sz="8" w:space="0" w:color="auto"/>
            </w:tcBorders>
            <w:vAlign w:val="center"/>
            <w:hideMark/>
          </w:tcPr>
          <w:p w14:paraId="03EE6C41" w14:textId="77777777" w:rsidR="00906C85" w:rsidRPr="00AB4897" w:rsidRDefault="00906C85" w:rsidP="006E0B8A">
            <w:pPr>
              <w:pStyle w:val="Nessunaspaziatura"/>
              <w:rPr>
                <w:b/>
                <w:bCs/>
                <w:highlight w:val="yellow"/>
              </w:rPr>
            </w:pPr>
            <w:r w:rsidRPr="00AB4897">
              <w:rPr>
                <w:b/>
                <w:bCs/>
                <w:sz w:val="20"/>
                <w:szCs w:val="22"/>
                <w:highlight w:val="yellow"/>
              </w:rPr>
              <w:t>Mezzi e servizi DPC o DPI</w:t>
            </w:r>
          </w:p>
        </w:tc>
        <w:tc>
          <w:tcPr>
            <w:tcW w:w="2260" w:type="dxa"/>
            <w:tcBorders>
              <w:top w:val="nil"/>
              <w:left w:val="nil"/>
              <w:bottom w:val="single" w:sz="8" w:space="0" w:color="auto"/>
              <w:right w:val="single" w:sz="8" w:space="0" w:color="auto"/>
            </w:tcBorders>
            <w:vAlign w:val="center"/>
          </w:tcPr>
          <w:p w14:paraId="6CBBBD59" w14:textId="77777777" w:rsidR="00906C85" w:rsidRPr="00AB4897" w:rsidRDefault="00906C85" w:rsidP="006E0B8A">
            <w:pPr>
              <w:jc w:val="left"/>
              <w:rPr>
                <w:rFonts w:cs="Arial"/>
                <w:sz w:val="20"/>
                <w:szCs w:val="20"/>
                <w:highlight w:val="yellow"/>
              </w:rPr>
            </w:pPr>
            <w:r>
              <w:rPr>
                <w:rFonts w:cs="Arial"/>
                <w:sz w:val="20"/>
                <w:szCs w:val="20"/>
                <w:highlight w:val="yellow"/>
              </w:rPr>
              <w:t>DPI</w:t>
            </w:r>
          </w:p>
        </w:tc>
        <w:tc>
          <w:tcPr>
            <w:tcW w:w="960" w:type="dxa"/>
            <w:tcBorders>
              <w:top w:val="nil"/>
              <w:left w:val="nil"/>
              <w:bottom w:val="single" w:sz="8" w:space="0" w:color="auto"/>
              <w:right w:val="single" w:sz="8" w:space="0" w:color="auto"/>
            </w:tcBorders>
            <w:vAlign w:val="center"/>
          </w:tcPr>
          <w:p w14:paraId="795BE0F6"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54D23148" w14:textId="77777777" w:rsidR="00906C85" w:rsidRPr="00AB4897" w:rsidRDefault="00906C85" w:rsidP="006E0B8A">
            <w:pPr>
              <w:jc w:val="center"/>
              <w:rPr>
                <w:rFonts w:cs="Arial"/>
                <w:sz w:val="20"/>
                <w:szCs w:val="20"/>
                <w:highlight w:val="yellow"/>
              </w:rPr>
            </w:pPr>
          </w:p>
        </w:tc>
        <w:tc>
          <w:tcPr>
            <w:tcW w:w="965" w:type="dxa"/>
            <w:tcBorders>
              <w:top w:val="nil"/>
              <w:left w:val="nil"/>
              <w:bottom w:val="single" w:sz="8" w:space="0" w:color="auto"/>
              <w:right w:val="single" w:sz="8" w:space="0" w:color="auto"/>
            </w:tcBorders>
            <w:vAlign w:val="center"/>
          </w:tcPr>
          <w:p w14:paraId="1EB970FF" w14:textId="77777777" w:rsidR="00906C85" w:rsidRPr="00AB4897" w:rsidRDefault="00906C85" w:rsidP="006E0B8A">
            <w:pPr>
              <w:jc w:val="center"/>
              <w:rPr>
                <w:rFonts w:cs="Arial"/>
                <w:sz w:val="20"/>
                <w:szCs w:val="20"/>
                <w:highlight w:val="yellow"/>
              </w:rPr>
            </w:pPr>
          </w:p>
        </w:tc>
        <w:tc>
          <w:tcPr>
            <w:tcW w:w="1400" w:type="dxa"/>
            <w:tcBorders>
              <w:top w:val="nil"/>
              <w:left w:val="nil"/>
              <w:bottom w:val="single" w:sz="8" w:space="0" w:color="auto"/>
              <w:right w:val="single" w:sz="8" w:space="0" w:color="auto"/>
            </w:tcBorders>
            <w:vAlign w:val="center"/>
          </w:tcPr>
          <w:p w14:paraId="4B30B84F"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hideMark/>
          </w:tcPr>
          <w:p w14:paraId="271B8817" w14:textId="77777777" w:rsidR="00906C85" w:rsidRPr="00AB4897" w:rsidRDefault="00906C85" w:rsidP="006E0B8A">
            <w:pPr>
              <w:rPr>
                <w:rFonts w:cs="Arial"/>
                <w:sz w:val="20"/>
                <w:szCs w:val="20"/>
                <w:highlight w:val="yellow"/>
              </w:rPr>
            </w:pPr>
            <w:r w:rsidRPr="00AB4897">
              <w:rPr>
                <w:rFonts w:cs="Arial"/>
                <w:sz w:val="20"/>
                <w:szCs w:val="20"/>
                <w:highlight w:val="yellow"/>
              </w:rPr>
              <w:t> </w:t>
            </w:r>
          </w:p>
        </w:tc>
      </w:tr>
      <w:tr w:rsidR="00906C85" w:rsidRPr="00AB4897" w14:paraId="362F8F19" w14:textId="77777777" w:rsidTr="006E0B8A">
        <w:trPr>
          <w:trHeight w:val="1290"/>
        </w:trPr>
        <w:tc>
          <w:tcPr>
            <w:tcW w:w="2268" w:type="dxa"/>
            <w:vMerge/>
            <w:tcBorders>
              <w:left w:val="single" w:sz="8" w:space="0" w:color="auto"/>
              <w:right w:val="single" w:sz="8" w:space="0" w:color="auto"/>
            </w:tcBorders>
            <w:vAlign w:val="center"/>
          </w:tcPr>
          <w:p w14:paraId="599027E1" w14:textId="77777777" w:rsidR="00906C85" w:rsidRPr="00AB4897" w:rsidRDefault="00906C85" w:rsidP="006E0B8A">
            <w:pPr>
              <w:pStyle w:val="Nessunaspaziatura"/>
              <w:rPr>
                <w:b/>
                <w:bCs/>
                <w:sz w:val="20"/>
                <w:szCs w:val="22"/>
                <w:highlight w:val="yellow"/>
              </w:rPr>
            </w:pPr>
          </w:p>
        </w:tc>
        <w:tc>
          <w:tcPr>
            <w:tcW w:w="2260" w:type="dxa"/>
            <w:tcBorders>
              <w:top w:val="nil"/>
              <w:left w:val="nil"/>
              <w:bottom w:val="single" w:sz="8" w:space="0" w:color="auto"/>
              <w:right w:val="single" w:sz="8" w:space="0" w:color="auto"/>
            </w:tcBorders>
            <w:vAlign w:val="center"/>
          </w:tcPr>
          <w:p w14:paraId="0A56D515" w14:textId="77777777" w:rsidR="00906C85" w:rsidRDefault="00906C85" w:rsidP="006E0B8A">
            <w:pPr>
              <w:jc w:val="left"/>
              <w:rPr>
                <w:rFonts w:cs="Arial"/>
                <w:sz w:val="20"/>
                <w:szCs w:val="20"/>
                <w:highlight w:val="yellow"/>
              </w:rPr>
            </w:pPr>
            <w:r>
              <w:rPr>
                <w:rFonts w:cs="Arial"/>
                <w:sz w:val="20"/>
                <w:szCs w:val="20"/>
                <w:highlight w:val="yellow"/>
              </w:rPr>
              <w:t>DPI 3° categoria</w:t>
            </w:r>
          </w:p>
        </w:tc>
        <w:tc>
          <w:tcPr>
            <w:tcW w:w="960" w:type="dxa"/>
            <w:tcBorders>
              <w:top w:val="nil"/>
              <w:left w:val="nil"/>
              <w:bottom w:val="single" w:sz="8" w:space="0" w:color="auto"/>
              <w:right w:val="single" w:sz="8" w:space="0" w:color="auto"/>
            </w:tcBorders>
            <w:vAlign w:val="center"/>
          </w:tcPr>
          <w:p w14:paraId="40394126"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6F852352" w14:textId="77777777" w:rsidR="00906C85" w:rsidRPr="00AB4897" w:rsidRDefault="00906C85" w:rsidP="006E0B8A">
            <w:pPr>
              <w:jc w:val="center"/>
              <w:rPr>
                <w:rFonts w:cs="Arial"/>
                <w:sz w:val="20"/>
                <w:szCs w:val="20"/>
                <w:highlight w:val="yellow"/>
              </w:rPr>
            </w:pPr>
          </w:p>
        </w:tc>
        <w:tc>
          <w:tcPr>
            <w:tcW w:w="965" w:type="dxa"/>
            <w:tcBorders>
              <w:top w:val="nil"/>
              <w:left w:val="nil"/>
              <w:bottom w:val="single" w:sz="8" w:space="0" w:color="auto"/>
              <w:right w:val="single" w:sz="8" w:space="0" w:color="auto"/>
            </w:tcBorders>
            <w:vAlign w:val="center"/>
          </w:tcPr>
          <w:p w14:paraId="61A8FCCB" w14:textId="77777777" w:rsidR="00906C85" w:rsidRPr="00AB4897" w:rsidRDefault="00906C85" w:rsidP="006E0B8A">
            <w:pPr>
              <w:jc w:val="center"/>
              <w:rPr>
                <w:rFonts w:cs="Arial"/>
                <w:sz w:val="20"/>
                <w:szCs w:val="20"/>
                <w:highlight w:val="yellow"/>
              </w:rPr>
            </w:pPr>
          </w:p>
        </w:tc>
        <w:tc>
          <w:tcPr>
            <w:tcW w:w="1400" w:type="dxa"/>
            <w:tcBorders>
              <w:top w:val="nil"/>
              <w:left w:val="nil"/>
              <w:bottom w:val="single" w:sz="8" w:space="0" w:color="auto"/>
              <w:right w:val="single" w:sz="8" w:space="0" w:color="auto"/>
            </w:tcBorders>
            <w:vAlign w:val="center"/>
          </w:tcPr>
          <w:p w14:paraId="2AF6E944"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5D5F904C" w14:textId="77777777" w:rsidR="00906C85" w:rsidRPr="00AB4897" w:rsidRDefault="00906C85" w:rsidP="006E0B8A">
            <w:pPr>
              <w:rPr>
                <w:rFonts w:cs="Arial"/>
                <w:sz w:val="20"/>
                <w:szCs w:val="20"/>
                <w:highlight w:val="yellow"/>
              </w:rPr>
            </w:pPr>
          </w:p>
        </w:tc>
      </w:tr>
      <w:tr w:rsidR="00906C85" w:rsidRPr="00AB4897" w14:paraId="5342984E" w14:textId="77777777" w:rsidTr="006E0B8A">
        <w:trPr>
          <w:trHeight w:val="780"/>
        </w:trPr>
        <w:tc>
          <w:tcPr>
            <w:tcW w:w="2268" w:type="dxa"/>
            <w:vMerge w:val="restart"/>
            <w:tcBorders>
              <w:top w:val="single" w:sz="8" w:space="0" w:color="auto"/>
              <w:left w:val="single" w:sz="8" w:space="0" w:color="auto"/>
              <w:right w:val="single" w:sz="8" w:space="0" w:color="auto"/>
            </w:tcBorders>
            <w:vAlign w:val="center"/>
          </w:tcPr>
          <w:p w14:paraId="5991839A" w14:textId="77777777" w:rsidR="00906C85" w:rsidRPr="00AB4897" w:rsidRDefault="00906C85" w:rsidP="006E0B8A">
            <w:pPr>
              <w:rPr>
                <w:rFonts w:cs="Arial"/>
                <w:b/>
                <w:bCs/>
                <w:sz w:val="20"/>
                <w:szCs w:val="20"/>
                <w:highlight w:val="yellow"/>
              </w:rPr>
            </w:pPr>
            <w:r>
              <w:rPr>
                <w:rFonts w:cs="Arial"/>
                <w:b/>
                <w:bCs/>
                <w:sz w:val="20"/>
                <w:szCs w:val="20"/>
                <w:highlight w:val="yellow"/>
              </w:rPr>
              <w:t>Formazione</w:t>
            </w:r>
          </w:p>
        </w:tc>
        <w:tc>
          <w:tcPr>
            <w:tcW w:w="2260" w:type="dxa"/>
            <w:tcBorders>
              <w:top w:val="nil"/>
              <w:left w:val="nil"/>
              <w:bottom w:val="single" w:sz="8" w:space="0" w:color="auto"/>
              <w:right w:val="single" w:sz="8" w:space="0" w:color="auto"/>
            </w:tcBorders>
            <w:vAlign w:val="center"/>
          </w:tcPr>
          <w:p w14:paraId="3E729CC3" w14:textId="77777777" w:rsidR="00906C85" w:rsidRPr="00AB4897" w:rsidRDefault="00906C85" w:rsidP="006E0B8A">
            <w:pPr>
              <w:jc w:val="left"/>
              <w:rPr>
                <w:rFonts w:cs="Arial"/>
                <w:sz w:val="20"/>
                <w:szCs w:val="20"/>
                <w:highlight w:val="yellow"/>
              </w:rPr>
            </w:pPr>
            <w:r>
              <w:rPr>
                <w:rFonts w:cs="Arial"/>
                <w:sz w:val="20"/>
                <w:szCs w:val="20"/>
                <w:highlight w:val="yellow"/>
              </w:rPr>
              <w:t>Formazione per il lavoro in quota</w:t>
            </w:r>
          </w:p>
        </w:tc>
        <w:tc>
          <w:tcPr>
            <w:tcW w:w="960" w:type="dxa"/>
            <w:tcBorders>
              <w:top w:val="nil"/>
              <w:left w:val="nil"/>
              <w:bottom w:val="single" w:sz="8" w:space="0" w:color="auto"/>
              <w:right w:val="single" w:sz="8" w:space="0" w:color="auto"/>
            </w:tcBorders>
            <w:vAlign w:val="center"/>
          </w:tcPr>
          <w:p w14:paraId="4DF4BB4E"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40C290B4" w14:textId="77777777" w:rsidR="00906C85" w:rsidRPr="00AB4897" w:rsidRDefault="00906C85" w:rsidP="006E0B8A">
            <w:pPr>
              <w:jc w:val="center"/>
              <w:rPr>
                <w:rFonts w:cs="Arial"/>
                <w:sz w:val="20"/>
                <w:szCs w:val="20"/>
                <w:highlight w:val="yellow"/>
              </w:rPr>
            </w:pPr>
          </w:p>
        </w:tc>
        <w:tc>
          <w:tcPr>
            <w:tcW w:w="965" w:type="dxa"/>
            <w:tcBorders>
              <w:top w:val="nil"/>
              <w:left w:val="nil"/>
              <w:bottom w:val="single" w:sz="8" w:space="0" w:color="auto"/>
              <w:right w:val="single" w:sz="8" w:space="0" w:color="auto"/>
            </w:tcBorders>
            <w:vAlign w:val="center"/>
          </w:tcPr>
          <w:p w14:paraId="03361C6A" w14:textId="77777777" w:rsidR="00906C85" w:rsidRPr="00AB4897" w:rsidRDefault="00906C85" w:rsidP="006E0B8A">
            <w:pPr>
              <w:jc w:val="center"/>
              <w:rPr>
                <w:rFonts w:cs="Arial"/>
                <w:sz w:val="20"/>
                <w:szCs w:val="20"/>
                <w:highlight w:val="yellow"/>
              </w:rPr>
            </w:pPr>
          </w:p>
        </w:tc>
        <w:tc>
          <w:tcPr>
            <w:tcW w:w="1400" w:type="dxa"/>
            <w:tcBorders>
              <w:top w:val="nil"/>
              <w:left w:val="nil"/>
              <w:bottom w:val="single" w:sz="8" w:space="0" w:color="auto"/>
              <w:right w:val="single" w:sz="8" w:space="0" w:color="auto"/>
            </w:tcBorders>
            <w:vAlign w:val="center"/>
          </w:tcPr>
          <w:p w14:paraId="4DECCBE0"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10562127" w14:textId="77777777" w:rsidR="00906C85" w:rsidRPr="00AB4897" w:rsidRDefault="00906C85" w:rsidP="006E0B8A">
            <w:pPr>
              <w:rPr>
                <w:rFonts w:cs="Arial"/>
                <w:sz w:val="20"/>
                <w:szCs w:val="20"/>
                <w:highlight w:val="yellow"/>
              </w:rPr>
            </w:pPr>
          </w:p>
        </w:tc>
      </w:tr>
      <w:tr w:rsidR="00906C85" w:rsidRPr="00AB4897" w14:paraId="4E6287F1" w14:textId="77777777" w:rsidTr="006E0B8A">
        <w:trPr>
          <w:trHeight w:val="780"/>
        </w:trPr>
        <w:tc>
          <w:tcPr>
            <w:tcW w:w="2268" w:type="dxa"/>
            <w:vMerge/>
            <w:tcBorders>
              <w:left w:val="single" w:sz="8" w:space="0" w:color="auto"/>
              <w:bottom w:val="nil"/>
              <w:right w:val="single" w:sz="8" w:space="0" w:color="auto"/>
            </w:tcBorders>
            <w:vAlign w:val="center"/>
          </w:tcPr>
          <w:p w14:paraId="3CD9B896" w14:textId="77777777" w:rsidR="00906C85" w:rsidRDefault="00906C85" w:rsidP="006E0B8A">
            <w:pPr>
              <w:rPr>
                <w:rFonts w:cs="Arial"/>
                <w:b/>
                <w:bCs/>
                <w:sz w:val="20"/>
                <w:szCs w:val="20"/>
                <w:highlight w:val="yellow"/>
              </w:rPr>
            </w:pPr>
          </w:p>
        </w:tc>
        <w:tc>
          <w:tcPr>
            <w:tcW w:w="2260" w:type="dxa"/>
            <w:tcBorders>
              <w:top w:val="nil"/>
              <w:left w:val="nil"/>
              <w:bottom w:val="single" w:sz="8" w:space="0" w:color="auto"/>
              <w:right w:val="single" w:sz="8" w:space="0" w:color="auto"/>
            </w:tcBorders>
            <w:vAlign w:val="center"/>
          </w:tcPr>
          <w:p w14:paraId="078B1A94" w14:textId="77777777" w:rsidR="00906C85" w:rsidRDefault="00906C85" w:rsidP="006E0B8A">
            <w:pPr>
              <w:jc w:val="left"/>
              <w:rPr>
                <w:rFonts w:cs="Arial"/>
                <w:sz w:val="20"/>
                <w:szCs w:val="20"/>
                <w:highlight w:val="yellow"/>
              </w:rPr>
            </w:pPr>
            <w:r>
              <w:rPr>
                <w:rFonts w:cs="Arial"/>
                <w:sz w:val="20"/>
                <w:szCs w:val="20"/>
                <w:highlight w:val="yellow"/>
              </w:rPr>
              <w:t>Formazione sui rischi specifici</w:t>
            </w:r>
          </w:p>
        </w:tc>
        <w:tc>
          <w:tcPr>
            <w:tcW w:w="960" w:type="dxa"/>
            <w:tcBorders>
              <w:top w:val="nil"/>
              <w:left w:val="nil"/>
              <w:bottom w:val="single" w:sz="8" w:space="0" w:color="auto"/>
              <w:right w:val="single" w:sz="8" w:space="0" w:color="auto"/>
            </w:tcBorders>
            <w:vAlign w:val="center"/>
          </w:tcPr>
          <w:p w14:paraId="7E874933"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27101487" w14:textId="77777777" w:rsidR="00906C85" w:rsidRPr="00AB4897" w:rsidRDefault="00906C85" w:rsidP="006E0B8A">
            <w:pPr>
              <w:jc w:val="center"/>
              <w:rPr>
                <w:rFonts w:cs="Arial"/>
                <w:sz w:val="20"/>
                <w:szCs w:val="20"/>
                <w:highlight w:val="yellow"/>
              </w:rPr>
            </w:pPr>
          </w:p>
        </w:tc>
        <w:tc>
          <w:tcPr>
            <w:tcW w:w="965" w:type="dxa"/>
            <w:tcBorders>
              <w:top w:val="nil"/>
              <w:left w:val="nil"/>
              <w:bottom w:val="single" w:sz="8" w:space="0" w:color="auto"/>
              <w:right w:val="single" w:sz="8" w:space="0" w:color="auto"/>
            </w:tcBorders>
            <w:vAlign w:val="center"/>
          </w:tcPr>
          <w:p w14:paraId="2EF04135" w14:textId="77777777" w:rsidR="00906C85" w:rsidRPr="00AB4897" w:rsidRDefault="00906C85" w:rsidP="006E0B8A">
            <w:pPr>
              <w:jc w:val="center"/>
              <w:rPr>
                <w:rFonts w:cs="Arial"/>
                <w:sz w:val="20"/>
                <w:szCs w:val="20"/>
                <w:highlight w:val="yellow"/>
              </w:rPr>
            </w:pPr>
          </w:p>
        </w:tc>
        <w:tc>
          <w:tcPr>
            <w:tcW w:w="1400" w:type="dxa"/>
            <w:tcBorders>
              <w:top w:val="nil"/>
              <w:left w:val="nil"/>
              <w:bottom w:val="single" w:sz="8" w:space="0" w:color="auto"/>
              <w:right w:val="single" w:sz="8" w:space="0" w:color="auto"/>
            </w:tcBorders>
            <w:vAlign w:val="center"/>
          </w:tcPr>
          <w:p w14:paraId="520250A4"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3DDC7ADF" w14:textId="77777777" w:rsidR="00906C85" w:rsidRPr="00AB4897" w:rsidRDefault="00906C85" w:rsidP="006E0B8A">
            <w:pPr>
              <w:rPr>
                <w:rFonts w:cs="Arial"/>
                <w:sz w:val="20"/>
                <w:szCs w:val="20"/>
                <w:highlight w:val="yellow"/>
              </w:rPr>
            </w:pPr>
          </w:p>
        </w:tc>
      </w:tr>
      <w:tr w:rsidR="00906C85" w:rsidRPr="00AB4897" w14:paraId="50ECB180" w14:textId="77777777" w:rsidTr="006E0B8A">
        <w:trPr>
          <w:trHeight w:val="780"/>
        </w:trPr>
        <w:tc>
          <w:tcPr>
            <w:tcW w:w="2268" w:type="dxa"/>
            <w:tcBorders>
              <w:top w:val="single" w:sz="8" w:space="0" w:color="auto"/>
              <w:left w:val="single" w:sz="8" w:space="0" w:color="auto"/>
              <w:bottom w:val="nil"/>
              <w:right w:val="single" w:sz="8" w:space="0" w:color="auto"/>
            </w:tcBorders>
            <w:vAlign w:val="center"/>
          </w:tcPr>
          <w:p w14:paraId="3505F49B" w14:textId="77777777" w:rsidR="00906C85" w:rsidRDefault="00906C85" w:rsidP="006E0B8A">
            <w:pPr>
              <w:rPr>
                <w:rFonts w:cs="Arial"/>
                <w:b/>
                <w:bCs/>
                <w:sz w:val="20"/>
                <w:szCs w:val="20"/>
                <w:highlight w:val="yellow"/>
              </w:rPr>
            </w:pPr>
            <w:r>
              <w:rPr>
                <w:rFonts w:cs="Arial"/>
                <w:b/>
                <w:bCs/>
                <w:sz w:val="20"/>
                <w:szCs w:val="20"/>
                <w:highlight w:val="yellow"/>
              </w:rPr>
              <w:t xml:space="preserve">Procedure di sicurezza </w:t>
            </w:r>
            <w:proofErr w:type="gramStart"/>
            <w:r>
              <w:rPr>
                <w:rFonts w:cs="Arial"/>
                <w:b/>
                <w:bCs/>
                <w:sz w:val="20"/>
                <w:szCs w:val="20"/>
                <w:highlight w:val="yellow"/>
              </w:rPr>
              <w:t>e  informazione</w:t>
            </w:r>
            <w:proofErr w:type="gramEnd"/>
            <w:r>
              <w:rPr>
                <w:rFonts w:cs="Arial"/>
                <w:b/>
                <w:bCs/>
                <w:sz w:val="20"/>
                <w:szCs w:val="20"/>
                <w:highlight w:val="yellow"/>
              </w:rPr>
              <w:t xml:space="preserve"> </w:t>
            </w:r>
          </w:p>
        </w:tc>
        <w:tc>
          <w:tcPr>
            <w:tcW w:w="2260" w:type="dxa"/>
            <w:tcBorders>
              <w:top w:val="nil"/>
              <w:left w:val="nil"/>
              <w:bottom w:val="single" w:sz="8" w:space="0" w:color="auto"/>
              <w:right w:val="single" w:sz="8" w:space="0" w:color="auto"/>
            </w:tcBorders>
            <w:vAlign w:val="center"/>
          </w:tcPr>
          <w:p w14:paraId="40859FCC" w14:textId="77777777" w:rsidR="00906C85" w:rsidRDefault="00906C85" w:rsidP="006E0B8A">
            <w:pPr>
              <w:jc w:val="left"/>
              <w:rPr>
                <w:rFonts w:cs="Arial"/>
                <w:sz w:val="20"/>
                <w:szCs w:val="20"/>
                <w:highlight w:val="yellow"/>
              </w:rPr>
            </w:pPr>
            <w:r>
              <w:rPr>
                <w:rFonts w:cs="Arial"/>
                <w:sz w:val="20"/>
                <w:szCs w:val="20"/>
                <w:highlight w:val="yellow"/>
              </w:rPr>
              <w:t xml:space="preserve">Procedure e </w:t>
            </w:r>
            <w:proofErr w:type="gramStart"/>
            <w:r>
              <w:rPr>
                <w:rFonts w:cs="Arial"/>
                <w:sz w:val="20"/>
                <w:szCs w:val="20"/>
                <w:highlight w:val="yellow"/>
              </w:rPr>
              <w:t>informativa  per</w:t>
            </w:r>
            <w:proofErr w:type="gramEnd"/>
            <w:r>
              <w:rPr>
                <w:rFonts w:cs="Arial"/>
                <w:sz w:val="20"/>
                <w:szCs w:val="20"/>
                <w:highlight w:val="yellow"/>
              </w:rPr>
              <w:t xml:space="preserve"> l’accesso in sicurezza alle zone di lavoro/permessi di lavoro</w:t>
            </w:r>
          </w:p>
        </w:tc>
        <w:tc>
          <w:tcPr>
            <w:tcW w:w="960" w:type="dxa"/>
            <w:tcBorders>
              <w:top w:val="nil"/>
              <w:left w:val="nil"/>
              <w:bottom w:val="single" w:sz="8" w:space="0" w:color="auto"/>
              <w:right w:val="single" w:sz="8" w:space="0" w:color="auto"/>
            </w:tcBorders>
            <w:vAlign w:val="center"/>
          </w:tcPr>
          <w:p w14:paraId="61502581"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5ABBC23E" w14:textId="77777777" w:rsidR="00906C85" w:rsidRPr="00AB4897" w:rsidRDefault="00906C85" w:rsidP="006E0B8A">
            <w:pPr>
              <w:jc w:val="center"/>
              <w:rPr>
                <w:rFonts w:cs="Arial"/>
                <w:sz w:val="20"/>
                <w:szCs w:val="20"/>
                <w:highlight w:val="yellow"/>
              </w:rPr>
            </w:pPr>
          </w:p>
        </w:tc>
        <w:tc>
          <w:tcPr>
            <w:tcW w:w="965" w:type="dxa"/>
            <w:tcBorders>
              <w:top w:val="nil"/>
              <w:left w:val="nil"/>
              <w:bottom w:val="single" w:sz="8" w:space="0" w:color="auto"/>
              <w:right w:val="single" w:sz="8" w:space="0" w:color="auto"/>
            </w:tcBorders>
            <w:vAlign w:val="center"/>
          </w:tcPr>
          <w:p w14:paraId="7017B271" w14:textId="77777777" w:rsidR="00906C85" w:rsidRPr="00AB4897" w:rsidRDefault="00906C85" w:rsidP="006E0B8A">
            <w:pPr>
              <w:jc w:val="center"/>
              <w:rPr>
                <w:rFonts w:cs="Arial"/>
                <w:sz w:val="20"/>
                <w:szCs w:val="20"/>
                <w:highlight w:val="yellow"/>
              </w:rPr>
            </w:pPr>
          </w:p>
        </w:tc>
        <w:tc>
          <w:tcPr>
            <w:tcW w:w="1400" w:type="dxa"/>
            <w:tcBorders>
              <w:top w:val="nil"/>
              <w:left w:val="nil"/>
              <w:bottom w:val="single" w:sz="8" w:space="0" w:color="auto"/>
              <w:right w:val="single" w:sz="8" w:space="0" w:color="auto"/>
            </w:tcBorders>
            <w:vAlign w:val="center"/>
          </w:tcPr>
          <w:p w14:paraId="582584CC"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326467BE" w14:textId="77777777" w:rsidR="00906C85" w:rsidRPr="00AB4897" w:rsidRDefault="00906C85" w:rsidP="006E0B8A">
            <w:pPr>
              <w:rPr>
                <w:rFonts w:cs="Arial"/>
                <w:sz w:val="20"/>
                <w:szCs w:val="20"/>
                <w:highlight w:val="yellow"/>
              </w:rPr>
            </w:pPr>
            <w:r w:rsidRPr="00AB4897">
              <w:rPr>
                <w:rFonts w:cs="Arial"/>
                <w:sz w:val="20"/>
                <w:szCs w:val="20"/>
                <w:highlight w:val="yellow"/>
              </w:rPr>
              <w:t> </w:t>
            </w:r>
          </w:p>
        </w:tc>
      </w:tr>
      <w:tr w:rsidR="00906C85" w:rsidRPr="00AB4897" w14:paraId="241587C6" w14:textId="77777777" w:rsidTr="006E0B8A">
        <w:trPr>
          <w:trHeight w:val="780"/>
        </w:trPr>
        <w:tc>
          <w:tcPr>
            <w:tcW w:w="2268" w:type="dxa"/>
            <w:tcBorders>
              <w:top w:val="single" w:sz="8" w:space="0" w:color="auto"/>
              <w:left w:val="single" w:sz="8" w:space="0" w:color="auto"/>
              <w:bottom w:val="nil"/>
              <w:right w:val="single" w:sz="8" w:space="0" w:color="auto"/>
            </w:tcBorders>
            <w:vAlign w:val="center"/>
          </w:tcPr>
          <w:p w14:paraId="23624E4C" w14:textId="77777777" w:rsidR="00906C85" w:rsidRDefault="00906C85" w:rsidP="006E0B8A">
            <w:pPr>
              <w:rPr>
                <w:rFonts w:cs="Arial"/>
                <w:b/>
                <w:bCs/>
                <w:sz w:val="20"/>
                <w:szCs w:val="20"/>
                <w:highlight w:val="yellow"/>
              </w:rPr>
            </w:pPr>
            <w:r>
              <w:rPr>
                <w:rFonts w:cs="Arial"/>
                <w:b/>
                <w:bCs/>
                <w:sz w:val="20"/>
                <w:szCs w:val="20"/>
                <w:highlight w:val="yellow"/>
              </w:rPr>
              <w:t>Gestione rifiuti</w:t>
            </w:r>
          </w:p>
        </w:tc>
        <w:tc>
          <w:tcPr>
            <w:tcW w:w="2260" w:type="dxa"/>
            <w:tcBorders>
              <w:top w:val="nil"/>
              <w:left w:val="nil"/>
              <w:bottom w:val="single" w:sz="8" w:space="0" w:color="auto"/>
              <w:right w:val="single" w:sz="8" w:space="0" w:color="auto"/>
            </w:tcBorders>
            <w:vAlign w:val="center"/>
          </w:tcPr>
          <w:p w14:paraId="0D628870" w14:textId="77777777" w:rsidR="00906C85" w:rsidRDefault="00906C85" w:rsidP="006E0B8A">
            <w:pPr>
              <w:jc w:val="left"/>
              <w:rPr>
                <w:rFonts w:cs="Arial"/>
                <w:sz w:val="20"/>
                <w:szCs w:val="20"/>
                <w:highlight w:val="yellow"/>
              </w:rPr>
            </w:pPr>
            <w:r>
              <w:rPr>
                <w:rFonts w:cs="Arial"/>
                <w:sz w:val="20"/>
                <w:szCs w:val="20"/>
                <w:highlight w:val="yellow"/>
              </w:rPr>
              <w:t>Materiale per il confezionamento dei filtri esausti e di altri rifiuti pericolosi</w:t>
            </w:r>
          </w:p>
        </w:tc>
        <w:tc>
          <w:tcPr>
            <w:tcW w:w="960" w:type="dxa"/>
            <w:tcBorders>
              <w:top w:val="nil"/>
              <w:left w:val="nil"/>
              <w:bottom w:val="single" w:sz="8" w:space="0" w:color="auto"/>
              <w:right w:val="single" w:sz="8" w:space="0" w:color="auto"/>
            </w:tcBorders>
            <w:vAlign w:val="center"/>
          </w:tcPr>
          <w:p w14:paraId="1818E776"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0E746B3E" w14:textId="77777777" w:rsidR="00906C85" w:rsidRPr="00AB4897" w:rsidRDefault="00906C85" w:rsidP="006E0B8A">
            <w:pPr>
              <w:jc w:val="center"/>
              <w:rPr>
                <w:rFonts w:cs="Arial"/>
                <w:sz w:val="20"/>
                <w:szCs w:val="20"/>
                <w:highlight w:val="yellow"/>
              </w:rPr>
            </w:pPr>
          </w:p>
        </w:tc>
        <w:tc>
          <w:tcPr>
            <w:tcW w:w="965" w:type="dxa"/>
            <w:tcBorders>
              <w:top w:val="nil"/>
              <w:left w:val="nil"/>
              <w:bottom w:val="single" w:sz="8" w:space="0" w:color="auto"/>
              <w:right w:val="single" w:sz="8" w:space="0" w:color="auto"/>
            </w:tcBorders>
            <w:vAlign w:val="center"/>
          </w:tcPr>
          <w:p w14:paraId="2342E70B" w14:textId="77777777" w:rsidR="00906C85" w:rsidRPr="00AB4897" w:rsidRDefault="00906C85" w:rsidP="006E0B8A">
            <w:pPr>
              <w:jc w:val="center"/>
              <w:rPr>
                <w:rFonts w:cs="Arial"/>
                <w:sz w:val="20"/>
                <w:szCs w:val="20"/>
                <w:highlight w:val="yellow"/>
              </w:rPr>
            </w:pPr>
          </w:p>
        </w:tc>
        <w:tc>
          <w:tcPr>
            <w:tcW w:w="1400" w:type="dxa"/>
            <w:tcBorders>
              <w:top w:val="nil"/>
              <w:left w:val="nil"/>
              <w:bottom w:val="single" w:sz="8" w:space="0" w:color="auto"/>
              <w:right w:val="single" w:sz="8" w:space="0" w:color="auto"/>
            </w:tcBorders>
            <w:vAlign w:val="center"/>
          </w:tcPr>
          <w:p w14:paraId="58A64957"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7E587F38" w14:textId="77777777" w:rsidR="00906C85" w:rsidRPr="00AB4897" w:rsidRDefault="00906C85" w:rsidP="006E0B8A">
            <w:pPr>
              <w:rPr>
                <w:rFonts w:cs="Arial"/>
                <w:sz w:val="20"/>
                <w:szCs w:val="20"/>
                <w:highlight w:val="yellow"/>
              </w:rPr>
            </w:pPr>
          </w:p>
        </w:tc>
      </w:tr>
      <w:tr w:rsidR="00133C1E" w:rsidRPr="00AB4897" w14:paraId="0971CA75" w14:textId="77777777" w:rsidTr="006E0B8A">
        <w:trPr>
          <w:trHeight w:val="780"/>
        </w:trPr>
        <w:tc>
          <w:tcPr>
            <w:tcW w:w="2268" w:type="dxa"/>
            <w:tcBorders>
              <w:top w:val="single" w:sz="8" w:space="0" w:color="auto"/>
              <w:left w:val="single" w:sz="8" w:space="0" w:color="auto"/>
              <w:bottom w:val="nil"/>
              <w:right w:val="single" w:sz="8" w:space="0" w:color="auto"/>
            </w:tcBorders>
            <w:vAlign w:val="center"/>
          </w:tcPr>
          <w:p w14:paraId="4B9BB59D" w14:textId="12506077" w:rsidR="00133C1E" w:rsidRDefault="00133C1E" w:rsidP="006E0B8A">
            <w:pPr>
              <w:rPr>
                <w:rFonts w:cs="Arial"/>
                <w:b/>
                <w:bCs/>
                <w:sz w:val="20"/>
                <w:szCs w:val="20"/>
                <w:highlight w:val="yellow"/>
              </w:rPr>
            </w:pPr>
            <w:r>
              <w:rPr>
                <w:rFonts w:cs="Arial"/>
                <w:b/>
                <w:bCs/>
                <w:sz w:val="20"/>
                <w:szCs w:val="20"/>
                <w:highlight w:val="yellow"/>
              </w:rPr>
              <w:t>Sorveglianza sanitaria</w:t>
            </w:r>
          </w:p>
        </w:tc>
        <w:tc>
          <w:tcPr>
            <w:tcW w:w="2260" w:type="dxa"/>
            <w:tcBorders>
              <w:top w:val="nil"/>
              <w:left w:val="nil"/>
              <w:bottom w:val="single" w:sz="8" w:space="0" w:color="auto"/>
              <w:right w:val="single" w:sz="8" w:space="0" w:color="auto"/>
            </w:tcBorders>
            <w:vAlign w:val="center"/>
          </w:tcPr>
          <w:p w14:paraId="2F931BBB" w14:textId="77777777" w:rsidR="00133C1E" w:rsidRDefault="00133C1E" w:rsidP="006E0B8A">
            <w:pPr>
              <w:jc w:val="left"/>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399BAAA7" w14:textId="77777777" w:rsidR="00133C1E" w:rsidRPr="00AB4897" w:rsidRDefault="00133C1E"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23EE9AB7" w14:textId="77777777" w:rsidR="00133C1E" w:rsidRPr="00AB4897" w:rsidRDefault="00133C1E" w:rsidP="006E0B8A">
            <w:pPr>
              <w:jc w:val="center"/>
              <w:rPr>
                <w:rFonts w:cs="Arial"/>
                <w:sz w:val="20"/>
                <w:szCs w:val="20"/>
                <w:highlight w:val="yellow"/>
              </w:rPr>
            </w:pPr>
          </w:p>
        </w:tc>
        <w:tc>
          <w:tcPr>
            <w:tcW w:w="965" w:type="dxa"/>
            <w:tcBorders>
              <w:top w:val="nil"/>
              <w:left w:val="nil"/>
              <w:bottom w:val="single" w:sz="8" w:space="0" w:color="auto"/>
              <w:right w:val="single" w:sz="8" w:space="0" w:color="auto"/>
            </w:tcBorders>
            <w:vAlign w:val="center"/>
          </w:tcPr>
          <w:p w14:paraId="13B2345A" w14:textId="77777777" w:rsidR="00133C1E" w:rsidRPr="00AB4897" w:rsidRDefault="00133C1E" w:rsidP="006E0B8A">
            <w:pPr>
              <w:jc w:val="center"/>
              <w:rPr>
                <w:rFonts w:cs="Arial"/>
                <w:sz w:val="20"/>
                <w:szCs w:val="20"/>
                <w:highlight w:val="yellow"/>
              </w:rPr>
            </w:pPr>
          </w:p>
        </w:tc>
        <w:tc>
          <w:tcPr>
            <w:tcW w:w="1400" w:type="dxa"/>
            <w:tcBorders>
              <w:top w:val="nil"/>
              <w:left w:val="nil"/>
              <w:bottom w:val="single" w:sz="8" w:space="0" w:color="auto"/>
              <w:right w:val="single" w:sz="8" w:space="0" w:color="auto"/>
            </w:tcBorders>
            <w:vAlign w:val="center"/>
          </w:tcPr>
          <w:p w14:paraId="368F1A51" w14:textId="77777777" w:rsidR="00133C1E" w:rsidRPr="00AB4897" w:rsidRDefault="00133C1E"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2AF1630E" w14:textId="77777777" w:rsidR="00133C1E" w:rsidRPr="00AB4897" w:rsidRDefault="00133C1E" w:rsidP="006E0B8A">
            <w:pPr>
              <w:rPr>
                <w:rFonts w:cs="Arial"/>
                <w:sz w:val="20"/>
                <w:szCs w:val="20"/>
                <w:highlight w:val="yellow"/>
              </w:rPr>
            </w:pPr>
          </w:p>
        </w:tc>
      </w:tr>
      <w:tr w:rsidR="00906C85" w:rsidRPr="00AB4897" w14:paraId="3CD52EB6" w14:textId="77777777" w:rsidTr="006E0B8A">
        <w:trPr>
          <w:trHeight w:val="780"/>
        </w:trPr>
        <w:tc>
          <w:tcPr>
            <w:tcW w:w="2268" w:type="dxa"/>
            <w:tcBorders>
              <w:top w:val="single" w:sz="8" w:space="0" w:color="auto"/>
              <w:left w:val="single" w:sz="8" w:space="0" w:color="auto"/>
              <w:bottom w:val="nil"/>
              <w:right w:val="single" w:sz="8" w:space="0" w:color="auto"/>
            </w:tcBorders>
            <w:vAlign w:val="center"/>
          </w:tcPr>
          <w:p w14:paraId="6906774A" w14:textId="77777777" w:rsidR="00906C85" w:rsidRPr="00AB4897" w:rsidRDefault="00906C85" w:rsidP="006E0B8A">
            <w:pPr>
              <w:rPr>
                <w:rFonts w:cs="Arial"/>
                <w:b/>
                <w:bCs/>
                <w:sz w:val="20"/>
                <w:szCs w:val="20"/>
                <w:highlight w:val="yellow"/>
              </w:rPr>
            </w:pPr>
            <w:r>
              <w:rPr>
                <w:rFonts w:cs="Arial"/>
                <w:b/>
                <w:bCs/>
                <w:sz w:val="20"/>
                <w:szCs w:val="20"/>
                <w:highlight w:val="yellow"/>
              </w:rPr>
              <w:t>Altro</w:t>
            </w:r>
          </w:p>
        </w:tc>
        <w:tc>
          <w:tcPr>
            <w:tcW w:w="2260" w:type="dxa"/>
            <w:tcBorders>
              <w:top w:val="nil"/>
              <w:left w:val="nil"/>
              <w:bottom w:val="single" w:sz="8" w:space="0" w:color="auto"/>
              <w:right w:val="single" w:sz="8" w:space="0" w:color="auto"/>
            </w:tcBorders>
            <w:vAlign w:val="center"/>
          </w:tcPr>
          <w:p w14:paraId="381B5336" w14:textId="77777777" w:rsidR="00906C85" w:rsidRPr="00AB4897" w:rsidRDefault="00906C85" w:rsidP="006E0B8A">
            <w:pPr>
              <w:jc w:val="left"/>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0B5405BA"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316C7282" w14:textId="77777777" w:rsidR="00906C85" w:rsidRPr="00AB4897" w:rsidRDefault="00906C85" w:rsidP="006E0B8A">
            <w:pPr>
              <w:jc w:val="center"/>
              <w:rPr>
                <w:rFonts w:cs="Arial"/>
                <w:sz w:val="20"/>
                <w:szCs w:val="20"/>
                <w:highlight w:val="yellow"/>
              </w:rPr>
            </w:pPr>
          </w:p>
        </w:tc>
        <w:tc>
          <w:tcPr>
            <w:tcW w:w="965" w:type="dxa"/>
            <w:tcBorders>
              <w:top w:val="nil"/>
              <w:left w:val="nil"/>
              <w:bottom w:val="single" w:sz="8" w:space="0" w:color="auto"/>
              <w:right w:val="single" w:sz="8" w:space="0" w:color="auto"/>
            </w:tcBorders>
            <w:vAlign w:val="center"/>
          </w:tcPr>
          <w:p w14:paraId="2871B913" w14:textId="77777777" w:rsidR="00906C85" w:rsidRPr="00AB4897" w:rsidRDefault="00906C85" w:rsidP="006E0B8A">
            <w:pPr>
              <w:jc w:val="center"/>
              <w:rPr>
                <w:rFonts w:cs="Arial"/>
                <w:sz w:val="20"/>
                <w:szCs w:val="20"/>
                <w:highlight w:val="yellow"/>
              </w:rPr>
            </w:pPr>
          </w:p>
        </w:tc>
        <w:tc>
          <w:tcPr>
            <w:tcW w:w="1400" w:type="dxa"/>
            <w:tcBorders>
              <w:top w:val="nil"/>
              <w:left w:val="nil"/>
              <w:bottom w:val="single" w:sz="8" w:space="0" w:color="auto"/>
              <w:right w:val="single" w:sz="8" w:space="0" w:color="auto"/>
            </w:tcBorders>
            <w:vAlign w:val="center"/>
          </w:tcPr>
          <w:p w14:paraId="2DD5CB32" w14:textId="77777777" w:rsidR="00906C85" w:rsidRPr="00AB4897" w:rsidRDefault="00906C85" w:rsidP="006E0B8A">
            <w:pPr>
              <w:jc w:val="center"/>
              <w:rPr>
                <w:rFonts w:cs="Arial"/>
                <w:sz w:val="20"/>
                <w:szCs w:val="20"/>
                <w:highlight w:val="yellow"/>
              </w:rPr>
            </w:pPr>
          </w:p>
        </w:tc>
        <w:tc>
          <w:tcPr>
            <w:tcW w:w="960" w:type="dxa"/>
            <w:tcBorders>
              <w:top w:val="nil"/>
              <w:left w:val="nil"/>
              <w:bottom w:val="single" w:sz="8" w:space="0" w:color="auto"/>
              <w:right w:val="single" w:sz="8" w:space="0" w:color="auto"/>
            </w:tcBorders>
            <w:vAlign w:val="center"/>
          </w:tcPr>
          <w:p w14:paraId="7DE106F7" w14:textId="77777777" w:rsidR="00906C85" w:rsidRPr="00AB4897" w:rsidRDefault="00906C85" w:rsidP="006E0B8A">
            <w:pPr>
              <w:rPr>
                <w:rFonts w:cs="Arial"/>
                <w:sz w:val="20"/>
                <w:szCs w:val="20"/>
                <w:highlight w:val="yellow"/>
              </w:rPr>
            </w:pPr>
          </w:p>
        </w:tc>
      </w:tr>
      <w:tr w:rsidR="00906C85" w:rsidRPr="00AB4897" w14:paraId="11D50EF5" w14:textId="77777777" w:rsidTr="006E0B8A">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596DD50E" w14:textId="77777777" w:rsidR="00906C85" w:rsidRPr="00AB4897" w:rsidRDefault="00906C85" w:rsidP="006E0B8A">
            <w:pPr>
              <w:rPr>
                <w:rFonts w:cs="Arial"/>
                <w:b/>
                <w:bCs/>
                <w:sz w:val="20"/>
                <w:szCs w:val="20"/>
                <w:highlight w:val="yellow"/>
              </w:rPr>
            </w:pPr>
            <w:r w:rsidRPr="00AB4897">
              <w:rPr>
                <w:rFonts w:cs="Arial"/>
                <w:b/>
                <w:bCs/>
                <w:sz w:val="20"/>
                <w:szCs w:val="20"/>
                <w:highlight w:val="yellow"/>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65936B3A" w14:textId="77777777" w:rsidR="00906C85" w:rsidRPr="00AB4897" w:rsidRDefault="00906C85" w:rsidP="006E0B8A">
            <w:pPr>
              <w:rPr>
                <w:rFonts w:cs="Arial"/>
                <w:b/>
                <w:bCs/>
                <w:sz w:val="20"/>
                <w:szCs w:val="20"/>
                <w:highlight w:val="yellow"/>
              </w:rPr>
            </w:pPr>
            <w:r w:rsidRPr="00AB4897">
              <w:rPr>
                <w:rFonts w:cs="Arial"/>
                <w:b/>
                <w:bCs/>
                <w:sz w:val="20"/>
                <w:szCs w:val="20"/>
                <w:highlight w:val="yellow"/>
              </w:rPr>
              <w:t xml:space="preserve">   €  </w:t>
            </w:r>
          </w:p>
        </w:tc>
        <w:tc>
          <w:tcPr>
            <w:tcW w:w="960" w:type="dxa"/>
            <w:tcBorders>
              <w:top w:val="nil"/>
              <w:left w:val="nil"/>
              <w:bottom w:val="single" w:sz="8" w:space="0" w:color="auto"/>
              <w:right w:val="single" w:sz="8" w:space="0" w:color="auto"/>
            </w:tcBorders>
            <w:shd w:val="clear" w:color="000000" w:fill="BFBFBF"/>
            <w:vAlign w:val="center"/>
            <w:hideMark/>
          </w:tcPr>
          <w:p w14:paraId="6385748C" w14:textId="77777777" w:rsidR="00906C85" w:rsidRPr="00AB4897" w:rsidRDefault="00906C85" w:rsidP="006E0B8A">
            <w:pPr>
              <w:rPr>
                <w:rFonts w:cs="Arial"/>
                <w:b/>
                <w:bCs/>
                <w:sz w:val="20"/>
                <w:szCs w:val="20"/>
                <w:highlight w:val="yellow"/>
              </w:rPr>
            </w:pPr>
            <w:r w:rsidRPr="00AB4897">
              <w:rPr>
                <w:rFonts w:cs="Arial"/>
                <w:b/>
                <w:bCs/>
                <w:sz w:val="20"/>
                <w:szCs w:val="20"/>
                <w:highlight w:val="yellow"/>
              </w:rPr>
              <w:t> </w:t>
            </w:r>
          </w:p>
        </w:tc>
      </w:tr>
    </w:tbl>
    <w:p w14:paraId="3F117208" w14:textId="77777777" w:rsidR="00B702A4" w:rsidRPr="00795CE5" w:rsidRDefault="00B702A4" w:rsidP="00B702A4">
      <w:pPr>
        <w:tabs>
          <w:tab w:val="left" w:pos="4395"/>
        </w:tabs>
        <w:spacing w:line="360" w:lineRule="auto"/>
        <w:rPr>
          <w:rFonts w:cs="Arial"/>
          <w:i/>
          <w:sz w:val="20"/>
          <w:szCs w:val="20"/>
        </w:rPr>
      </w:pPr>
      <w:r w:rsidRPr="00795CE5">
        <w:rPr>
          <w:rFonts w:cs="Arial"/>
          <w:sz w:val="20"/>
          <w:szCs w:val="20"/>
        </w:rPr>
        <w:t>Milano, lì</w:t>
      </w:r>
      <w:r>
        <w:rPr>
          <w:rFonts w:cs="Arial"/>
          <w:sz w:val="20"/>
          <w:szCs w:val="20"/>
        </w:rPr>
        <w:t xml:space="preserve"> XXXXXXX</w:t>
      </w:r>
    </w:p>
    <w:p w14:paraId="6F501F48" w14:textId="77777777" w:rsidR="00B702A4" w:rsidRPr="0063076B" w:rsidRDefault="00B702A4" w:rsidP="00B702A4">
      <w:pPr>
        <w:tabs>
          <w:tab w:val="left" w:pos="4395"/>
        </w:tabs>
        <w:spacing w:line="360" w:lineRule="auto"/>
        <w:rPr>
          <w:rFonts w:cs="Arial"/>
          <w:sz w:val="24"/>
        </w:rPr>
      </w:pPr>
      <w:r w:rsidRPr="0063076B">
        <w:rPr>
          <w:rFonts w:cs="Arial"/>
          <w:sz w:val="24"/>
        </w:rPr>
        <w:t>L’AFFIDATARIO</w:t>
      </w:r>
    </w:p>
    <w:p w14:paraId="6FCD063D" w14:textId="77777777" w:rsidR="00B702A4" w:rsidRPr="008714EB" w:rsidRDefault="00B702A4" w:rsidP="00B702A4">
      <w:pPr>
        <w:tabs>
          <w:tab w:val="left" w:pos="4395"/>
        </w:tabs>
        <w:spacing w:line="360" w:lineRule="auto"/>
        <w:rPr>
          <w:rFonts w:cs="Arial"/>
          <w:sz w:val="20"/>
          <w:szCs w:val="20"/>
        </w:rPr>
      </w:pPr>
      <w:r w:rsidRPr="008714EB">
        <w:rPr>
          <w:rFonts w:cs="Arial"/>
          <w:sz w:val="20"/>
          <w:szCs w:val="20"/>
        </w:rPr>
        <w:t>(</w:t>
      </w:r>
      <w:r>
        <w:rPr>
          <w:sz w:val="20"/>
        </w:rPr>
        <w:t>XXXXX</w:t>
      </w:r>
      <w:r w:rsidRPr="008714EB">
        <w:rPr>
          <w:sz w:val="20"/>
        </w:rPr>
        <w:t>.)</w:t>
      </w:r>
    </w:p>
    <w:p w14:paraId="27754062" w14:textId="77777777" w:rsidR="00B702A4" w:rsidRDefault="00B702A4" w:rsidP="00B702A4">
      <w:pPr>
        <w:tabs>
          <w:tab w:val="left" w:pos="4395"/>
        </w:tabs>
        <w:spacing w:line="360" w:lineRule="auto"/>
        <w:rPr>
          <w:rFonts w:cs="Arial"/>
          <w:sz w:val="20"/>
          <w:szCs w:val="20"/>
        </w:rPr>
      </w:pPr>
      <w:r w:rsidRPr="00D4663C">
        <w:rPr>
          <w:rFonts w:cs="Arial"/>
          <w:sz w:val="20"/>
          <w:szCs w:val="20"/>
          <w:highlight w:val="yellow"/>
        </w:rPr>
        <w:t>NOME FIRMATARIO</w:t>
      </w:r>
    </w:p>
    <w:p w14:paraId="5833AA92" w14:textId="77777777" w:rsidR="00B702A4" w:rsidRPr="00795CE5" w:rsidRDefault="00B702A4" w:rsidP="00B702A4">
      <w:pPr>
        <w:tabs>
          <w:tab w:val="left" w:pos="4395"/>
        </w:tabs>
        <w:spacing w:line="360" w:lineRule="auto"/>
        <w:rPr>
          <w:rFonts w:cs="Arial"/>
          <w:sz w:val="20"/>
          <w:szCs w:val="20"/>
          <w:highlight w:val="yellow"/>
        </w:rPr>
      </w:pPr>
      <w:r w:rsidRPr="00795CE5">
        <w:rPr>
          <w:rFonts w:cs="Arial"/>
          <w:sz w:val="20"/>
          <w:szCs w:val="20"/>
        </w:rPr>
        <w:t>Firma</w:t>
      </w:r>
    </w:p>
    <w:p w14:paraId="239B68AA" w14:textId="77777777" w:rsidR="00B702A4" w:rsidRDefault="00B702A4" w:rsidP="00C74826">
      <w:pPr>
        <w:rPr>
          <w:rFonts w:cs="Arial"/>
          <w:b/>
          <w:bCs/>
          <w:sz w:val="20"/>
          <w:szCs w:val="20"/>
        </w:rPr>
      </w:pPr>
    </w:p>
    <w:p w14:paraId="3FD93F96" w14:textId="04BAF713" w:rsidR="00B702A4" w:rsidRDefault="00B702A4">
      <w:pPr>
        <w:spacing w:after="160" w:line="259" w:lineRule="auto"/>
        <w:jc w:val="left"/>
        <w:rPr>
          <w:rFonts w:cs="Arial"/>
          <w:b/>
          <w:bCs/>
          <w:sz w:val="20"/>
          <w:szCs w:val="20"/>
        </w:rPr>
      </w:pPr>
      <w:r>
        <w:rPr>
          <w:rFonts w:cs="Arial"/>
          <w:b/>
          <w:bCs/>
          <w:sz w:val="20"/>
          <w:szCs w:val="20"/>
        </w:rPr>
        <w:br w:type="page"/>
      </w:r>
    </w:p>
    <w:p w14:paraId="13A53CE5" w14:textId="77777777" w:rsidR="008778DB" w:rsidRPr="003B4877" w:rsidRDefault="008778DB" w:rsidP="00C74826">
      <w:pPr>
        <w:rPr>
          <w:rFonts w:cs="Arial"/>
          <w:b/>
          <w:bCs/>
          <w:sz w:val="20"/>
          <w:szCs w:val="20"/>
        </w:rPr>
      </w:pPr>
    </w:p>
    <w:p w14:paraId="1BEE3E30" w14:textId="73AA2DD6" w:rsidR="0063158D" w:rsidRPr="00795CE5" w:rsidRDefault="00B033C7" w:rsidP="003D0CA6">
      <w:pPr>
        <w:pStyle w:val="TITOLO10"/>
      </w:pPr>
      <w:bookmarkStart w:id="33" w:name="_Toc215064377"/>
      <w:r>
        <w:t>6</w:t>
      </w:r>
      <w:r w:rsidR="004471B7">
        <w:t xml:space="preserve"> - </w:t>
      </w:r>
      <w:r w:rsidR="00735DB1">
        <w:t>DISPOSIZIONI</w:t>
      </w:r>
      <w:r w:rsidR="00D835F8" w:rsidRPr="00795CE5">
        <w:t xml:space="preserve"> FINALI</w:t>
      </w:r>
      <w:bookmarkEnd w:id="33"/>
    </w:p>
    <w:p w14:paraId="164DEEEC" w14:textId="77777777" w:rsidR="00795CE5" w:rsidRPr="00795CE5" w:rsidRDefault="00795CE5" w:rsidP="004471B7">
      <w:pPr>
        <w:tabs>
          <w:tab w:val="left" w:pos="4395"/>
        </w:tabs>
        <w:spacing w:line="360" w:lineRule="auto"/>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4471B7">
      <w:pPr>
        <w:spacing w:line="360" w:lineRule="auto"/>
        <w:jc w:val="left"/>
        <w:rPr>
          <w:rFonts w:cs="Arial"/>
          <w:sz w:val="20"/>
          <w:szCs w:val="20"/>
        </w:rPr>
      </w:pPr>
    </w:p>
    <w:p w14:paraId="45523E09" w14:textId="453E4DDE" w:rsidR="00607416" w:rsidRPr="00795CE5" w:rsidRDefault="00607416" w:rsidP="004471B7">
      <w:pPr>
        <w:spacing w:line="360" w:lineRule="auto"/>
        <w:rPr>
          <w:rFonts w:cs="Arial"/>
          <w:sz w:val="20"/>
          <w:szCs w:val="20"/>
        </w:rPr>
      </w:pPr>
      <w:r w:rsidRPr="00795CE5">
        <w:rPr>
          <w:rFonts w:cs="Arial"/>
          <w:sz w:val="20"/>
          <w:szCs w:val="20"/>
        </w:rPr>
        <w:t xml:space="preserve">Nell’ambito dello svolgimento di attività contrattuali (anche di subappalto), in conformità a quanto previsto dall’art.6 della </w:t>
      </w:r>
      <w:r w:rsidR="00735DB1">
        <w:rPr>
          <w:rFonts w:cs="Arial"/>
          <w:sz w:val="20"/>
          <w:szCs w:val="20"/>
        </w:rPr>
        <w:t>L</w:t>
      </w:r>
      <w:r w:rsidRPr="00795CE5">
        <w:rPr>
          <w:rFonts w:cs="Arial"/>
          <w:sz w:val="20"/>
          <w:szCs w:val="20"/>
        </w:rPr>
        <w:t xml:space="preserve">egge n°123 del 2007, il personale occupato </w:t>
      </w:r>
      <w:r w:rsidR="00735DB1">
        <w:rPr>
          <w:rFonts w:cs="Arial"/>
          <w:sz w:val="20"/>
          <w:szCs w:val="20"/>
        </w:rPr>
        <w:t>dal fornitore (</w:t>
      </w:r>
      <w:r w:rsidRPr="00795CE5">
        <w:rPr>
          <w:rFonts w:cs="Arial"/>
          <w:sz w:val="20"/>
          <w:szCs w:val="20"/>
        </w:rPr>
        <w:t>o dal Subappaltatore</w:t>
      </w:r>
      <w:r w:rsidR="00735DB1">
        <w:rPr>
          <w:rFonts w:cs="Arial"/>
          <w:sz w:val="20"/>
          <w:szCs w:val="20"/>
        </w:rPr>
        <w:t>)</w:t>
      </w:r>
      <w:r w:rsidRPr="00795CE5">
        <w:rPr>
          <w:rFonts w:cs="Arial"/>
          <w:sz w:val="20"/>
          <w:szCs w:val="20"/>
        </w:rPr>
        <w:t xml:space="preserv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4471B7">
      <w:pPr>
        <w:spacing w:line="360" w:lineRule="auto"/>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4471B7">
      <w:pPr>
        <w:spacing w:line="360" w:lineRule="auto"/>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4471B7">
      <w:pPr>
        <w:spacing w:line="360" w:lineRule="auto"/>
        <w:rPr>
          <w:rFonts w:cs="Arial"/>
          <w:sz w:val="20"/>
          <w:szCs w:val="20"/>
        </w:rPr>
      </w:pPr>
    </w:p>
    <w:p w14:paraId="0DFAB731" w14:textId="023E06C8" w:rsidR="00607416" w:rsidRPr="00795CE5" w:rsidRDefault="00735DB1" w:rsidP="004471B7">
      <w:pPr>
        <w:spacing w:line="360" w:lineRule="auto"/>
        <w:rPr>
          <w:rFonts w:cs="Arial"/>
          <w:sz w:val="20"/>
          <w:szCs w:val="20"/>
        </w:rPr>
      </w:pPr>
      <w:r>
        <w:rPr>
          <w:rFonts w:cs="Arial"/>
          <w:sz w:val="20"/>
          <w:szCs w:val="20"/>
        </w:rPr>
        <w:t>Il fornitore</w:t>
      </w:r>
      <w:r w:rsidR="00607416" w:rsidRPr="00795CE5">
        <w:rPr>
          <w:rFonts w:cs="Arial"/>
          <w:sz w:val="20"/>
          <w:szCs w:val="20"/>
        </w:rPr>
        <w:t xml:space="preserve">, in riferimento al contratto in oggetto, dichiara </w:t>
      </w:r>
      <w:r>
        <w:rPr>
          <w:rFonts w:cs="Arial"/>
          <w:sz w:val="20"/>
          <w:szCs w:val="20"/>
        </w:rPr>
        <w:t xml:space="preserve">inoltre </w:t>
      </w:r>
      <w:r w:rsidR="00607416" w:rsidRPr="00795CE5">
        <w:rPr>
          <w:rFonts w:cs="Arial"/>
          <w:sz w:val="20"/>
          <w:szCs w:val="20"/>
        </w:rPr>
        <w:t>sotto la propria personale responsabilità:</w:t>
      </w:r>
    </w:p>
    <w:p w14:paraId="66528394" w14:textId="2096E4ED" w:rsidR="00607416" w:rsidRPr="00795CE5" w:rsidRDefault="00607416" w:rsidP="004471B7">
      <w:pPr>
        <w:spacing w:line="360" w:lineRule="auto"/>
        <w:rPr>
          <w:rFonts w:cs="Arial"/>
          <w:sz w:val="20"/>
          <w:szCs w:val="20"/>
        </w:rPr>
      </w:pPr>
      <w:r w:rsidRPr="00795CE5">
        <w:rPr>
          <w:rFonts w:cs="Arial"/>
          <w:sz w:val="20"/>
          <w:szCs w:val="20"/>
        </w:rPr>
        <w:t>-</w:t>
      </w:r>
      <w:r w:rsidRPr="00795CE5">
        <w:rPr>
          <w:rFonts w:cs="Arial"/>
          <w:sz w:val="20"/>
          <w:szCs w:val="20"/>
        </w:rPr>
        <w:tab/>
        <w:t xml:space="preserve">di essersi reso conto attentamente dello stato dei luoghi ove i lavoratori dipendenti eseguiranno le </w:t>
      </w:r>
      <w:r w:rsidR="00735DB1">
        <w:rPr>
          <w:rFonts w:cs="Arial"/>
          <w:sz w:val="20"/>
          <w:szCs w:val="20"/>
        </w:rPr>
        <w:t>attività oggetto del contratto</w:t>
      </w:r>
      <w:r w:rsidRPr="00795CE5">
        <w:rPr>
          <w:rFonts w:cs="Arial"/>
          <w:sz w:val="20"/>
          <w:szCs w:val="20"/>
        </w:rPr>
        <w:t>;</w:t>
      </w:r>
    </w:p>
    <w:p w14:paraId="068EA820" w14:textId="77777777" w:rsidR="00607416" w:rsidRPr="00795CE5" w:rsidRDefault="00607416" w:rsidP="004471B7">
      <w:pPr>
        <w:spacing w:line="360" w:lineRule="auto"/>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4471B7">
      <w:pPr>
        <w:spacing w:line="360" w:lineRule="auto"/>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Default="00607416" w:rsidP="001760A7">
      <w:pPr>
        <w:tabs>
          <w:tab w:val="left" w:pos="360"/>
        </w:tabs>
        <w:spacing w:line="360" w:lineRule="auto"/>
        <w:rPr>
          <w:rFonts w:cs="Arial"/>
          <w:sz w:val="20"/>
          <w:szCs w:val="20"/>
        </w:rPr>
      </w:pPr>
    </w:p>
    <w:p w14:paraId="21EA92D6" w14:textId="77777777" w:rsidR="001C743A" w:rsidRPr="00795CE5" w:rsidRDefault="001C743A" w:rsidP="001760A7">
      <w:pPr>
        <w:tabs>
          <w:tab w:val="left" w:pos="360"/>
        </w:tabs>
        <w:spacing w:line="360" w:lineRule="auto"/>
        <w:rPr>
          <w:rFonts w:cs="Arial"/>
          <w:sz w:val="20"/>
          <w:szCs w:val="20"/>
        </w:rPr>
      </w:pPr>
    </w:p>
    <w:p w14:paraId="037C3662" w14:textId="77769F45" w:rsidR="00607416" w:rsidRPr="00795CE5" w:rsidRDefault="00607416" w:rsidP="001760A7">
      <w:pPr>
        <w:tabs>
          <w:tab w:val="left" w:pos="4395"/>
        </w:tabs>
        <w:spacing w:line="360" w:lineRule="auto"/>
        <w:rPr>
          <w:rFonts w:cs="Arial"/>
          <w:i/>
          <w:sz w:val="20"/>
          <w:szCs w:val="20"/>
        </w:rPr>
      </w:pPr>
      <w:r w:rsidRPr="00795CE5">
        <w:rPr>
          <w:rFonts w:cs="Arial"/>
          <w:sz w:val="20"/>
          <w:szCs w:val="20"/>
        </w:rPr>
        <w:t>Milano, lì</w:t>
      </w:r>
      <w:bookmarkStart w:id="34" w:name="Data"/>
      <w:bookmarkEnd w:id="34"/>
      <w:r w:rsidR="0096289A">
        <w:rPr>
          <w:rFonts w:cs="Arial"/>
          <w:sz w:val="20"/>
          <w:szCs w:val="20"/>
        </w:rPr>
        <w:t xml:space="preserve"> </w:t>
      </w:r>
      <w:r w:rsidR="00326349" w:rsidRPr="00D60041">
        <w:rPr>
          <w:rFonts w:cs="Arial"/>
          <w:sz w:val="20"/>
          <w:szCs w:val="20"/>
          <w:highlight w:val="yellow"/>
        </w:rPr>
        <w:t>XXXXXXX</w:t>
      </w:r>
    </w:p>
    <w:p w14:paraId="4F3F001A" w14:textId="77777777" w:rsidR="00607416" w:rsidRPr="00795CE5" w:rsidRDefault="00607416" w:rsidP="001760A7">
      <w:pPr>
        <w:tabs>
          <w:tab w:val="left" w:pos="4395"/>
        </w:tabs>
        <w:spacing w:line="360" w:lineRule="auto"/>
        <w:rPr>
          <w:rFonts w:cs="Arial"/>
          <w:sz w:val="20"/>
          <w:szCs w:val="20"/>
          <w:highlight w:val="yellow"/>
        </w:rPr>
      </w:pPr>
    </w:p>
    <w:p w14:paraId="3EF3CF9E" w14:textId="77777777" w:rsidR="00607416" w:rsidRPr="0063076B" w:rsidRDefault="00607416" w:rsidP="001760A7">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1760A7">
      <w:pPr>
        <w:tabs>
          <w:tab w:val="left" w:pos="4395"/>
        </w:tabs>
        <w:spacing w:line="360" w:lineRule="auto"/>
        <w:rPr>
          <w:rFonts w:cs="Arial"/>
          <w:sz w:val="20"/>
          <w:szCs w:val="20"/>
        </w:rPr>
      </w:pPr>
      <w:r w:rsidRPr="00795CE5">
        <w:rPr>
          <w:rFonts w:cs="Arial"/>
          <w:sz w:val="20"/>
          <w:szCs w:val="20"/>
        </w:rPr>
        <w:t>(Politecnico di Milano)</w:t>
      </w:r>
    </w:p>
    <w:p w14:paraId="0CCD6C16" w14:textId="6B23EDAD" w:rsidR="001760A7" w:rsidRDefault="00326349" w:rsidP="001760A7">
      <w:pPr>
        <w:tabs>
          <w:tab w:val="left" w:pos="4395"/>
        </w:tabs>
        <w:spacing w:line="360" w:lineRule="auto"/>
        <w:rPr>
          <w:rFonts w:cs="Arial"/>
          <w:sz w:val="20"/>
          <w:szCs w:val="20"/>
        </w:rPr>
      </w:pPr>
      <w:r w:rsidRPr="00D60041">
        <w:rPr>
          <w:rFonts w:cs="Arial"/>
          <w:sz w:val="20"/>
          <w:szCs w:val="20"/>
          <w:highlight w:val="yellow"/>
        </w:rPr>
        <w:t>XXXXXXXX</w:t>
      </w:r>
      <w:r w:rsidR="00735DB1">
        <w:rPr>
          <w:rFonts w:cs="Arial"/>
          <w:sz w:val="20"/>
          <w:szCs w:val="20"/>
        </w:rPr>
        <w:t xml:space="preserve"> in qualità di Dirigente ai fini della Sicurezza</w:t>
      </w:r>
    </w:p>
    <w:p w14:paraId="43DBCE5B" w14:textId="13EFA3C3" w:rsidR="00607416" w:rsidRPr="00795CE5" w:rsidRDefault="00607416" w:rsidP="001760A7">
      <w:pPr>
        <w:tabs>
          <w:tab w:val="left" w:pos="4395"/>
        </w:tabs>
        <w:spacing w:line="360" w:lineRule="auto"/>
        <w:rPr>
          <w:rFonts w:cs="Arial"/>
          <w:sz w:val="20"/>
          <w:szCs w:val="20"/>
          <w:highlight w:val="yellow"/>
        </w:rPr>
      </w:pPr>
      <w:r w:rsidRPr="00795CE5">
        <w:rPr>
          <w:rFonts w:cs="Arial"/>
          <w:sz w:val="20"/>
          <w:szCs w:val="20"/>
        </w:rPr>
        <w:lastRenderedPageBreak/>
        <w:t>Firma</w:t>
      </w:r>
    </w:p>
    <w:p w14:paraId="21E13EBD" w14:textId="77777777" w:rsidR="00607416" w:rsidRDefault="00607416" w:rsidP="001760A7">
      <w:pPr>
        <w:tabs>
          <w:tab w:val="left" w:pos="4395"/>
        </w:tabs>
        <w:spacing w:line="360" w:lineRule="auto"/>
        <w:rPr>
          <w:rFonts w:cs="Arial"/>
          <w:sz w:val="20"/>
          <w:szCs w:val="20"/>
          <w:highlight w:val="yellow"/>
        </w:rPr>
      </w:pPr>
    </w:p>
    <w:p w14:paraId="5930A131" w14:textId="77777777" w:rsidR="00607416" w:rsidRPr="0063076B" w:rsidRDefault="00607416" w:rsidP="001760A7">
      <w:pPr>
        <w:tabs>
          <w:tab w:val="left" w:pos="4395"/>
        </w:tabs>
        <w:spacing w:line="360" w:lineRule="auto"/>
        <w:rPr>
          <w:rFonts w:cs="Arial"/>
          <w:sz w:val="24"/>
        </w:rPr>
      </w:pPr>
      <w:r w:rsidRPr="0063076B">
        <w:rPr>
          <w:rFonts w:cs="Arial"/>
          <w:sz w:val="24"/>
        </w:rPr>
        <w:t>L’AFFIDATARIO</w:t>
      </w:r>
    </w:p>
    <w:p w14:paraId="39A4A80C" w14:textId="611EB136" w:rsidR="00607416" w:rsidRPr="008714EB" w:rsidRDefault="00607416" w:rsidP="001760A7">
      <w:pPr>
        <w:tabs>
          <w:tab w:val="left" w:pos="4395"/>
        </w:tabs>
        <w:spacing w:line="360" w:lineRule="auto"/>
        <w:rPr>
          <w:rFonts w:cs="Arial"/>
          <w:sz w:val="20"/>
          <w:szCs w:val="20"/>
        </w:rPr>
      </w:pPr>
      <w:r w:rsidRPr="008714EB">
        <w:rPr>
          <w:rFonts w:cs="Arial"/>
          <w:sz w:val="20"/>
          <w:szCs w:val="20"/>
        </w:rPr>
        <w:t>(</w:t>
      </w:r>
      <w:r w:rsidR="00326349">
        <w:rPr>
          <w:sz w:val="20"/>
        </w:rPr>
        <w:t>XXXXX</w:t>
      </w:r>
      <w:r w:rsidR="0096289A" w:rsidRPr="008714EB">
        <w:rPr>
          <w:sz w:val="20"/>
        </w:rPr>
        <w:t>.)</w:t>
      </w:r>
    </w:p>
    <w:p w14:paraId="0E6CA693" w14:textId="0602522B" w:rsidR="001760A7" w:rsidRDefault="001760A7" w:rsidP="001760A7">
      <w:pPr>
        <w:tabs>
          <w:tab w:val="left" w:pos="4395"/>
        </w:tabs>
        <w:spacing w:line="360" w:lineRule="auto"/>
        <w:rPr>
          <w:rFonts w:cs="Arial"/>
          <w:sz w:val="20"/>
          <w:szCs w:val="20"/>
        </w:rPr>
      </w:pPr>
      <w:r w:rsidRPr="00D4663C">
        <w:rPr>
          <w:rFonts w:cs="Arial"/>
          <w:sz w:val="20"/>
          <w:szCs w:val="20"/>
          <w:highlight w:val="yellow"/>
        </w:rPr>
        <w:t>NOME FIRMATARIO</w:t>
      </w:r>
    </w:p>
    <w:p w14:paraId="7CCFA6A1" w14:textId="29B7E22D" w:rsidR="00607416" w:rsidRPr="00795CE5" w:rsidRDefault="00607416" w:rsidP="001760A7">
      <w:pPr>
        <w:tabs>
          <w:tab w:val="left" w:pos="4395"/>
        </w:tabs>
        <w:spacing w:line="360" w:lineRule="auto"/>
        <w:rPr>
          <w:rFonts w:cs="Arial"/>
          <w:sz w:val="20"/>
          <w:szCs w:val="20"/>
          <w:highlight w:val="yellow"/>
        </w:rPr>
      </w:pPr>
      <w:r w:rsidRPr="00795CE5">
        <w:rPr>
          <w:rFonts w:cs="Arial"/>
          <w:sz w:val="20"/>
          <w:szCs w:val="20"/>
        </w:rPr>
        <w:t>Firma</w:t>
      </w:r>
    </w:p>
    <w:p w14:paraId="45385943" w14:textId="77777777" w:rsidR="00607416" w:rsidRPr="00795CE5" w:rsidRDefault="00607416" w:rsidP="001760A7">
      <w:pPr>
        <w:tabs>
          <w:tab w:val="left" w:pos="4395"/>
        </w:tabs>
        <w:spacing w:line="360" w:lineRule="auto"/>
        <w:rPr>
          <w:rFonts w:cs="Arial"/>
          <w:sz w:val="20"/>
          <w:szCs w:val="20"/>
          <w:highlight w:val="yellow"/>
        </w:rPr>
      </w:pPr>
    </w:p>
    <w:p w14:paraId="40EC5197" w14:textId="0868079C" w:rsidR="00053C20" w:rsidRPr="00795CE5" w:rsidRDefault="00326349" w:rsidP="004471B7">
      <w:pPr>
        <w:spacing w:line="360" w:lineRule="auto"/>
        <w:rPr>
          <w:rFonts w:cs="Arial"/>
          <w:sz w:val="20"/>
          <w:szCs w:val="20"/>
        </w:rPr>
      </w:pPr>
      <w:r>
        <w:rPr>
          <w:sz w:val="20"/>
        </w:rPr>
        <w:t>XXXXX</w:t>
      </w:r>
      <w:r w:rsidR="0096289A">
        <w:rPr>
          <w:sz w:val="20"/>
        </w:rPr>
        <w:t xml:space="preserve"> </w:t>
      </w:r>
      <w:r w:rsidR="00053C20"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4471B7">
      <w:pPr>
        <w:spacing w:line="360" w:lineRule="auto"/>
        <w:rPr>
          <w:rFonts w:cs="Arial"/>
          <w:sz w:val="20"/>
          <w:szCs w:val="20"/>
        </w:rPr>
      </w:pPr>
    </w:p>
    <w:p w14:paraId="50607D17" w14:textId="77777777" w:rsidR="00CA229D" w:rsidRDefault="00CA229D" w:rsidP="004471B7">
      <w:pPr>
        <w:spacing w:line="360" w:lineRule="auto"/>
        <w:rPr>
          <w:rFonts w:cs="Arial"/>
          <w:sz w:val="20"/>
          <w:szCs w:val="20"/>
        </w:rPr>
      </w:pPr>
    </w:p>
    <w:p w14:paraId="1BC7461B" w14:textId="29377A6D" w:rsidR="00053C20" w:rsidRPr="00795CE5" w:rsidRDefault="001760A7" w:rsidP="004471B7">
      <w:pPr>
        <w:spacing w:line="360" w:lineRule="auto"/>
        <w:rPr>
          <w:rFonts w:cs="Arial"/>
          <w:sz w:val="20"/>
          <w:szCs w:val="20"/>
        </w:rPr>
      </w:pPr>
      <w:r>
        <w:rPr>
          <w:rFonts w:cs="Arial"/>
          <w:sz w:val="20"/>
          <w:szCs w:val="20"/>
        </w:rPr>
        <w:t>F</w:t>
      </w:r>
      <w:r w:rsidR="00053C20" w:rsidRPr="00795CE5">
        <w:rPr>
          <w:rFonts w:cs="Arial"/>
          <w:sz w:val="20"/>
          <w:szCs w:val="20"/>
        </w:rPr>
        <w:t>irma per accettazione</w:t>
      </w:r>
    </w:p>
    <w:p w14:paraId="46D938E6" w14:textId="222BB575" w:rsidR="00053C20" w:rsidRPr="00795CE5" w:rsidRDefault="00053C20" w:rsidP="004471B7">
      <w:pPr>
        <w:spacing w:line="360" w:lineRule="auto"/>
        <w:rPr>
          <w:rFonts w:cs="Arial"/>
          <w:sz w:val="20"/>
          <w:szCs w:val="20"/>
        </w:rPr>
      </w:pPr>
    </w:p>
    <w:p w14:paraId="32CDE39B" w14:textId="792A4C9F" w:rsidR="008F456F" w:rsidRDefault="008F456F" w:rsidP="004471B7">
      <w:pPr>
        <w:spacing w:line="360" w:lineRule="auto"/>
        <w:rPr>
          <w:rFonts w:cs="Arial"/>
          <w:sz w:val="20"/>
          <w:szCs w:val="20"/>
        </w:rPr>
      </w:pPr>
    </w:p>
    <w:p w14:paraId="5A52B2F9" w14:textId="77777777" w:rsidR="00CA229D" w:rsidRDefault="00CA229D" w:rsidP="004471B7">
      <w:pPr>
        <w:spacing w:line="360" w:lineRule="auto"/>
        <w:rPr>
          <w:rFonts w:cs="Arial"/>
          <w:sz w:val="20"/>
          <w:szCs w:val="20"/>
        </w:rPr>
      </w:pPr>
    </w:p>
    <w:p w14:paraId="6100473A" w14:textId="77777777" w:rsidR="00CA229D" w:rsidRDefault="00CA229D" w:rsidP="004471B7">
      <w:pPr>
        <w:spacing w:line="360" w:lineRule="auto"/>
        <w:rPr>
          <w:rFonts w:cs="Arial"/>
          <w:sz w:val="20"/>
          <w:szCs w:val="20"/>
        </w:rPr>
      </w:pPr>
    </w:p>
    <w:p w14:paraId="3A6EF907" w14:textId="77777777" w:rsidR="00CA229D" w:rsidRDefault="00CA229D" w:rsidP="004471B7">
      <w:pPr>
        <w:spacing w:line="360" w:lineRule="auto"/>
        <w:rPr>
          <w:rFonts w:cs="Arial"/>
          <w:sz w:val="20"/>
          <w:szCs w:val="20"/>
        </w:rPr>
      </w:pPr>
    </w:p>
    <w:p w14:paraId="2A68987D" w14:textId="77777777" w:rsidR="00CA229D" w:rsidRDefault="00CA229D" w:rsidP="004471B7">
      <w:pPr>
        <w:spacing w:line="360" w:lineRule="auto"/>
        <w:rPr>
          <w:rFonts w:cs="Arial"/>
          <w:sz w:val="20"/>
          <w:szCs w:val="20"/>
        </w:rPr>
      </w:pPr>
    </w:p>
    <w:p w14:paraId="17040241" w14:textId="77777777" w:rsidR="00CA229D" w:rsidRDefault="00CA229D" w:rsidP="004471B7">
      <w:pPr>
        <w:spacing w:line="360" w:lineRule="auto"/>
        <w:rPr>
          <w:rFonts w:cs="Arial"/>
          <w:sz w:val="20"/>
          <w:szCs w:val="20"/>
        </w:rPr>
      </w:pPr>
    </w:p>
    <w:p w14:paraId="08D36B6E" w14:textId="77777777" w:rsidR="00CA229D" w:rsidRDefault="00CA229D" w:rsidP="004471B7">
      <w:pPr>
        <w:spacing w:line="360" w:lineRule="auto"/>
        <w:rPr>
          <w:rFonts w:cs="Arial"/>
          <w:sz w:val="20"/>
          <w:szCs w:val="20"/>
        </w:rPr>
      </w:pPr>
    </w:p>
    <w:p w14:paraId="759193B6" w14:textId="77777777" w:rsidR="00CA229D" w:rsidRDefault="00CA229D" w:rsidP="004471B7">
      <w:pPr>
        <w:spacing w:line="360" w:lineRule="auto"/>
        <w:rPr>
          <w:rFonts w:cs="Arial"/>
          <w:sz w:val="20"/>
          <w:szCs w:val="20"/>
        </w:rPr>
      </w:pPr>
    </w:p>
    <w:p w14:paraId="4242E07B" w14:textId="77777777" w:rsidR="00CA229D" w:rsidRDefault="00CA229D" w:rsidP="004471B7">
      <w:pPr>
        <w:spacing w:line="360" w:lineRule="auto"/>
        <w:rPr>
          <w:rFonts w:cs="Arial"/>
          <w:sz w:val="20"/>
          <w:szCs w:val="20"/>
        </w:rPr>
      </w:pPr>
    </w:p>
    <w:p w14:paraId="2166BC37" w14:textId="77777777" w:rsidR="00CA229D" w:rsidRDefault="00CA229D" w:rsidP="004471B7">
      <w:pPr>
        <w:spacing w:line="360" w:lineRule="auto"/>
        <w:rPr>
          <w:rFonts w:cs="Arial"/>
          <w:sz w:val="20"/>
          <w:szCs w:val="20"/>
        </w:rPr>
      </w:pPr>
    </w:p>
    <w:p w14:paraId="082DA928" w14:textId="77777777" w:rsidR="00CA229D" w:rsidRDefault="00CA229D" w:rsidP="004471B7">
      <w:pPr>
        <w:spacing w:line="360" w:lineRule="auto"/>
        <w:rPr>
          <w:rFonts w:cs="Arial"/>
          <w:sz w:val="20"/>
          <w:szCs w:val="20"/>
        </w:rPr>
      </w:pPr>
    </w:p>
    <w:p w14:paraId="44E3AB1B" w14:textId="77777777" w:rsidR="00CA229D" w:rsidRDefault="00CA229D" w:rsidP="004471B7">
      <w:pPr>
        <w:spacing w:line="360" w:lineRule="auto"/>
        <w:rPr>
          <w:rFonts w:cs="Arial"/>
          <w:sz w:val="20"/>
          <w:szCs w:val="20"/>
        </w:rPr>
      </w:pPr>
    </w:p>
    <w:p w14:paraId="5A68B0DC" w14:textId="77777777" w:rsidR="00CA229D" w:rsidRDefault="00CA229D" w:rsidP="004471B7">
      <w:pPr>
        <w:spacing w:line="360" w:lineRule="auto"/>
        <w:rPr>
          <w:rFonts w:cs="Arial"/>
          <w:sz w:val="20"/>
          <w:szCs w:val="20"/>
        </w:rPr>
      </w:pPr>
    </w:p>
    <w:p w14:paraId="782C92C1" w14:textId="77777777" w:rsidR="00CA229D" w:rsidRDefault="00CA229D" w:rsidP="004471B7">
      <w:pPr>
        <w:spacing w:line="360" w:lineRule="auto"/>
        <w:rPr>
          <w:rFonts w:cs="Arial"/>
          <w:sz w:val="20"/>
          <w:szCs w:val="20"/>
        </w:rPr>
      </w:pPr>
    </w:p>
    <w:p w14:paraId="4922EFE1" w14:textId="77777777" w:rsidR="00CA229D" w:rsidRDefault="00CA229D" w:rsidP="004471B7">
      <w:pPr>
        <w:spacing w:line="360" w:lineRule="auto"/>
        <w:rPr>
          <w:rFonts w:cs="Arial"/>
          <w:sz w:val="20"/>
          <w:szCs w:val="20"/>
        </w:rPr>
      </w:pPr>
    </w:p>
    <w:p w14:paraId="4F660875" w14:textId="77777777" w:rsidR="00CA229D" w:rsidRDefault="00CA229D" w:rsidP="004471B7">
      <w:pPr>
        <w:spacing w:line="360" w:lineRule="auto"/>
        <w:rPr>
          <w:rFonts w:cs="Arial"/>
          <w:sz w:val="20"/>
          <w:szCs w:val="20"/>
        </w:rPr>
      </w:pPr>
    </w:p>
    <w:p w14:paraId="0D955185" w14:textId="77777777" w:rsidR="00CA229D" w:rsidRDefault="00CA229D" w:rsidP="004471B7">
      <w:pPr>
        <w:spacing w:line="360" w:lineRule="auto"/>
        <w:rPr>
          <w:rFonts w:cs="Arial"/>
          <w:sz w:val="20"/>
          <w:szCs w:val="20"/>
        </w:rPr>
      </w:pPr>
    </w:p>
    <w:p w14:paraId="35344327" w14:textId="77777777" w:rsidR="00CA229D" w:rsidRDefault="00CA229D" w:rsidP="004471B7">
      <w:pPr>
        <w:spacing w:line="360" w:lineRule="auto"/>
        <w:rPr>
          <w:rFonts w:cs="Arial"/>
          <w:sz w:val="20"/>
          <w:szCs w:val="20"/>
        </w:rPr>
      </w:pPr>
    </w:p>
    <w:p w14:paraId="14BB15A6" w14:textId="77777777" w:rsidR="00CA229D" w:rsidRDefault="00CA229D" w:rsidP="004471B7">
      <w:pPr>
        <w:spacing w:line="360" w:lineRule="auto"/>
        <w:rPr>
          <w:rFonts w:cs="Arial"/>
          <w:sz w:val="20"/>
          <w:szCs w:val="20"/>
        </w:rPr>
      </w:pPr>
    </w:p>
    <w:p w14:paraId="7C21B818" w14:textId="77777777" w:rsidR="00CA229D" w:rsidRDefault="00CA229D" w:rsidP="004471B7">
      <w:pPr>
        <w:spacing w:line="360" w:lineRule="auto"/>
        <w:rPr>
          <w:rFonts w:cs="Arial"/>
          <w:sz w:val="20"/>
          <w:szCs w:val="20"/>
        </w:rPr>
      </w:pPr>
    </w:p>
    <w:p w14:paraId="1CDCB21C" w14:textId="77777777" w:rsidR="00CA229D" w:rsidRDefault="00CA229D" w:rsidP="004471B7">
      <w:pPr>
        <w:spacing w:line="360" w:lineRule="auto"/>
        <w:rPr>
          <w:rFonts w:cs="Arial"/>
          <w:sz w:val="20"/>
          <w:szCs w:val="20"/>
        </w:rPr>
      </w:pPr>
    </w:p>
    <w:p w14:paraId="0ED19120" w14:textId="77777777" w:rsidR="00CA229D" w:rsidRDefault="00CA229D" w:rsidP="004471B7">
      <w:pPr>
        <w:spacing w:line="360" w:lineRule="auto"/>
        <w:rPr>
          <w:rFonts w:cs="Arial"/>
          <w:sz w:val="20"/>
          <w:szCs w:val="20"/>
        </w:rPr>
      </w:pPr>
    </w:p>
    <w:p w14:paraId="56B02939" w14:textId="028AD10F" w:rsidR="00206DB8" w:rsidRPr="0033372C" w:rsidRDefault="00053C20" w:rsidP="00CA229D">
      <w:pPr>
        <w:spacing w:line="360" w:lineRule="auto"/>
        <w:rPr>
          <w:rFonts w:cs="Arial"/>
          <w:sz w:val="20"/>
          <w:szCs w:val="20"/>
        </w:rPr>
      </w:pPr>
      <w:r w:rsidRPr="00795CE5">
        <w:rPr>
          <w:rFonts w:cs="Arial"/>
          <w:sz w:val="20"/>
          <w:szCs w:val="20"/>
        </w:rPr>
        <w:t>Firmato digitalmente ai sensi della normativa vigente</w:t>
      </w:r>
    </w:p>
    <w:sectPr w:rsidR="00206DB8" w:rsidRPr="0033372C">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17481" w14:textId="77777777" w:rsidR="001657A5" w:rsidRDefault="001657A5" w:rsidP="00B73292">
      <w:r>
        <w:separator/>
      </w:r>
    </w:p>
  </w:endnote>
  <w:endnote w:type="continuationSeparator" w:id="0">
    <w:p w14:paraId="61933AE1" w14:textId="77777777" w:rsidR="001657A5" w:rsidRDefault="001657A5"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Frank Ruhl Libre">
    <w:altName w:val="Frank Ruhl Libre"/>
    <w:panose1 w:val="00000000000000000000"/>
    <w:charset w:val="00"/>
    <w:family w:val="auto"/>
    <w:pitch w:val="variable"/>
    <w:sig w:usb0="A00008EF" w:usb1="4001205B" w:usb2="00000008" w:usb3="00000000" w:csb0="000000B3"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2645717"/>
      <w:docPartObj>
        <w:docPartGallery w:val="Page Numbers (Bottom of Page)"/>
        <w:docPartUnique/>
      </w:docPartObj>
    </w:sdtPr>
    <w:sdtEndPr/>
    <w:sdtContent>
      <w:p w14:paraId="79301A60" w14:textId="3E72CB1C" w:rsidR="00E83096" w:rsidRDefault="00E83096">
        <w:pPr>
          <w:pStyle w:val="Pidipagina"/>
          <w:jc w:val="right"/>
        </w:pPr>
        <w:r>
          <w:fldChar w:fldCharType="begin"/>
        </w:r>
        <w:r>
          <w:instrText>PAGE   \* MERGEFORMAT</w:instrText>
        </w:r>
        <w:r>
          <w:fldChar w:fldCharType="separate"/>
        </w:r>
        <w:r>
          <w:t>2</w:t>
        </w:r>
        <w:r>
          <w:fldChar w:fldCharType="end"/>
        </w:r>
      </w:p>
    </w:sdtContent>
  </w:sdt>
  <w:p w14:paraId="2E648D4E" w14:textId="77777777" w:rsidR="000D63AD" w:rsidRDefault="000D63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B52A2" w14:textId="77777777" w:rsidR="001657A5" w:rsidRDefault="001657A5" w:rsidP="00B73292">
      <w:r>
        <w:separator/>
      </w:r>
    </w:p>
  </w:footnote>
  <w:footnote w:type="continuationSeparator" w:id="0">
    <w:p w14:paraId="3082AFE7" w14:textId="77777777" w:rsidR="001657A5" w:rsidRDefault="001657A5"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E6A4A" w14:textId="22F8E0CB" w:rsidR="000D63AD" w:rsidRDefault="00B05EE1" w:rsidP="00B73292">
    <w:pPr>
      <w:pStyle w:val="Specifica1colore"/>
      <w:framePr w:w="0" w:hRule="auto" w:wrap="auto" w:vAnchor="margin" w:hAnchor="text" w:yAlign="inline"/>
      <w:rPr>
        <w:sz w:val="22"/>
      </w:rPr>
    </w:pPr>
    <w:r>
      <w:rPr>
        <w:noProof/>
      </w:rPr>
      <w:drawing>
        <wp:inline distT="0" distB="0" distL="0" distR="0" wp14:anchorId="40D4813F" wp14:editId="336F1BE3">
          <wp:extent cx="2200275" cy="733425"/>
          <wp:effectExtent l="0" t="0" r="9525" b="9525"/>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2200773" cy="733591"/>
                  </a:xfrm>
                  <a:prstGeom prst="rect">
                    <a:avLst/>
                  </a:prstGeom>
                </pic:spPr>
              </pic:pic>
            </a:graphicData>
          </a:graphic>
        </wp:inline>
      </w:drawing>
    </w:r>
  </w:p>
  <w:p w14:paraId="6F35A089" w14:textId="77777777" w:rsidR="000D63AD" w:rsidRDefault="000D63AD" w:rsidP="00B73292">
    <w:pPr>
      <w:pStyle w:val="Specifica1colore"/>
      <w:framePr w:w="0" w:hRule="auto" w:wrap="auto" w:vAnchor="margin" w:hAnchor="text" w:yAlign="inline"/>
      <w:rPr>
        <w:sz w:val="22"/>
      </w:rPr>
    </w:pPr>
  </w:p>
  <w:p w14:paraId="7A39D88E" w14:textId="22A96B0B" w:rsidR="000D63AD" w:rsidRDefault="00EE38A1" w:rsidP="00B73292">
    <w:pPr>
      <w:pStyle w:val="Specifica1colore"/>
      <w:framePr w:w="0" w:hRule="auto" w:wrap="auto" w:vAnchor="margin" w:hAnchor="text" w:yAlign="inline"/>
      <w:rPr>
        <w:rStyle w:val="struttura"/>
        <w:rFonts w:eastAsiaTheme="majorEastAsia"/>
        <w:b/>
        <w:bCs/>
        <w:sz w:val="22"/>
      </w:rPr>
    </w:pPr>
    <w:r>
      <w:rPr>
        <w:sz w:val="22"/>
      </w:rPr>
      <w:t>Servizio Prevenzione e Protezione</w:t>
    </w:r>
  </w:p>
  <w:p w14:paraId="099A2CD0" w14:textId="77777777" w:rsidR="000D63AD" w:rsidRDefault="000D63AD" w:rsidP="00B73292">
    <w:pPr>
      <w:pStyle w:val="Specifica1colore"/>
      <w:framePr w:w="0" w:hRule="auto" w:wrap="auto" w:vAnchor="margin" w:hAnchor="text" w:yAlign="inline"/>
      <w:rPr>
        <w:sz w:val="22"/>
      </w:rPr>
    </w:pPr>
  </w:p>
  <w:p w14:paraId="3237A993" w14:textId="77777777" w:rsidR="001728C3" w:rsidRDefault="001728C3"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1055C"/>
    <w:multiLevelType w:val="hybridMultilevel"/>
    <w:tmpl w:val="4030E0F6"/>
    <w:lvl w:ilvl="0" w:tplc="17AEE0EC">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222116"/>
    <w:multiLevelType w:val="hybridMultilevel"/>
    <w:tmpl w:val="AE00A6B0"/>
    <w:lvl w:ilvl="0" w:tplc="5DBC5692">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82365D5"/>
    <w:multiLevelType w:val="hybridMultilevel"/>
    <w:tmpl w:val="85102B6C"/>
    <w:lvl w:ilvl="0" w:tplc="2D1E1BB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 w15:restartNumberingAfterBreak="0">
    <w:nsid w:val="3BD0694D"/>
    <w:multiLevelType w:val="hybridMultilevel"/>
    <w:tmpl w:val="8CEA6606"/>
    <w:lvl w:ilvl="0" w:tplc="34AE5E5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54933B9"/>
    <w:multiLevelType w:val="hybridMultilevel"/>
    <w:tmpl w:val="DEFE7324"/>
    <w:lvl w:ilvl="0" w:tplc="4D34318A">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B3721ED"/>
    <w:multiLevelType w:val="hybridMultilevel"/>
    <w:tmpl w:val="14BCCF00"/>
    <w:lvl w:ilvl="0" w:tplc="3888121C">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13E448A"/>
    <w:multiLevelType w:val="hybridMultilevel"/>
    <w:tmpl w:val="09B0F9E4"/>
    <w:lvl w:ilvl="0" w:tplc="A4BAF7C0">
      <w:start w:val="9"/>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8CA4B4D"/>
    <w:multiLevelType w:val="hybridMultilevel"/>
    <w:tmpl w:val="62F6E902"/>
    <w:lvl w:ilvl="0" w:tplc="8BA0DD96">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DA05CA0"/>
    <w:multiLevelType w:val="hybridMultilevel"/>
    <w:tmpl w:val="AE9E8D76"/>
    <w:lvl w:ilvl="0" w:tplc="6290BFF4">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E7B31DD"/>
    <w:multiLevelType w:val="hybridMultilevel"/>
    <w:tmpl w:val="356A7FDE"/>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4" w15:restartNumberingAfterBreak="0">
    <w:nsid w:val="7E0555BA"/>
    <w:multiLevelType w:val="hybridMultilevel"/>
    <w:tmpl w:val="2676EA6A"/>
    <w:lvl w:ilvl="0" w:tplc="B302FC2E">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3"/>
  </w:num>
  <w:num w:numId="2">
    <w:abstractNumId w:val="2"/>
  </w:num>
  <w:num w:numId="3">
    <w:abstractNumId w:val="15"/>
  </w:num>
  <w:num w:numId="4">
    <w:abstractNumId w:val="1"/>
  </w:num>
  <w:num w:numId="5">
    <w:abstractNumId w:val="6"/>
  </w:num>
  <w:num w:numId="6">
    <w:abstractNumId w:val="10"/>
  </w:num>
  <w:num w:numId="7">
    <w:abstractNumId w:val="5"/>
  </w:num>
  <w:num w:numId="8">
    <w:abstractNumId w:val="9"/>
  </w:num>
  <w:num w:numId="9">
    <w:abstractNumId w:val="11"/>
  </w:num>
  <w:num w:numId="10">
    <w:abstractNumId w:val="0"/>
  </w:num>
  <w:num w:numId="11">
    <w:abstractNumId w:val="12"/>
  </w:num>
  <w:num w:numId="12">
    <w:abstractNumId w:val="8"/>
  </w:num>
  <w:num w:numId="13">
    <w:abstractNumId w:val="14"/>
  </w:num>
  <w:num w:numId="14">
    <w:abstractNumId w:val="4"/>
  </w:num>
  <w:num w:numId="15">
    <w:abstractNumId w:val="7"/>
  </w:num>
  <w:num w:numId="1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ura Romele">
    <w15:presenceInfo w15:providerId="AD" w15:userId="S::10251163@polimi.it::4fc0c022-8f86-42de-91b8-7973752824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10B4"/>
    <w:rsid w:val="0000209A"/>
    <w:rsid w:val="00003969"/>
    <w:rsid w:val="0000453F"/>
    <w:rsid w:val="00005383"/>
    <w:rsid w:val="00010C7F"/>
    <w:rsid w:val="00014D6E"/>
    <w:rsid w:val="00016F35"/>
    <w:rsid w:val="000177DC"/>
    <w:rsid w:val="00020C57"/>
    <w:rsid w:val="00020EA5"/>
    <w:rsid w:val="00031F16"/>
    <w:rsid w:val="00032D68"/>
    <w:rsid w:val="00036FC6"/>
    <w:rsid w:val="000403F2"/>
    <w:rsid w:val="00053C20"/>
    <w:rsid w:val="00054442"/>
    <w:rsid w:val="00062262"/>
    <w:rsid w:val="000631B8"/>
    <w:rsid w:val="0007010F"/>
    <w:rsid w:val="00070629"/>
    <w:rsid w:val="00072918"/>
    <w:rsid w:val="00077650"/>
    <w:rsid w:val="0007771B"/>
    <w:rsid w:val="00082A30"/>
    <w:rsid w:val="0008598F"/>
    <w:rsid w:val="00090BF3"/>
    <w:rsid w:val="000919A8"/>
    <w:rsid w:val="00093C5F"/>
    <w:rsid w:val="00096D8F"/>
    <w:rsid w:val="000A14B0"/>
    <w:rsid w:val="000A20E4"/>
    <w:rsid w:val="000A306F"/>
    <w:rsid w:val="000A3292"/>
    <w:rsid w:val="000A6B44"/>
    <w:rsid w:val="000A6FC6"/>
    <w:rsid w:val="000B15B1"/>
    <w:rsid w:val="000B6E64"/>
    <w:rsid w:val="000B7D3F"/>
    <w:rsid w:val="000C12A6"/>
    <w:rsid w:val="000D23DA"/>
    <w:rsid w:val="000D2C0C"/>
    <w:rsid w:val="000D5072"/>
    <w:rsid w:val="000D527C"/>
    <w:rsid w:val="000D63AD"/>
    <w:rsid w:val="000D7197"/>
    <w:rsid w:val="000E06AC"/>
    <w:rsid w:val="000E2E2D"/>
    <w:rsid w:val="000E4F5E"/>
    <w:rsid w:val="000F24A3"/>
    <w:rsid w:val="00107579"/>
    <w:rsid w:val="0011336C"/>
    <w:rsid w:val="00114F5F"/>
    <w:rsid w:val="00115969"/>
    <w:rsid w:val="001164C6"/>
    <w:rsid w:val="001175A0"/>
    <w:rsid w:val="00117D6C"/>
    <w:rsid w:val="0012296A"/>
    <w:rsid w:val="0012400C"/>
    <w:rsid w:val="00126187"/>
    <w:rsid w:val="00126ACC"/>
    <w:rsid w:val="00133C1E"/>
    <w:rsid w:val="00135BA5"/>
    <w:rsid w:val="00135BF8"/>
    <w:rsid w:val="00137557"/>
    <w:rsid w:val="0014109A"/>
    <w:rsid w:val="00142C24"/>
    <w:rsid w:val="00147B35"/>
    <w:rsid w:val="00156D01"/>
    <w:rsid w:val="00162066"/>
    <w:rsid w:val="001657A5"/>
    <w:rsid w:val="00165BAF"/>
    <w:rsid w:val="00166788"/>
    <w:rsid w:val="00170A98"/>
    <w:rsid w:val="001712AD"/>
    <w:rsid w:val="001728C3"/>
    <w:rsid w:val="0017346A"/>
    <w:rsid w:val="00174380"/>
    <w:rsid w:val="00174521"/>
    <w:rsid w:val="00174C6C"/>
    <w:rsid w:val="001760A7"/>
    <w:rsid w:val="00176708"/>
    <w:rsid w:val="00180B26"/>
    <w:rsid w:val="00181F41"/>
    <w:rsid w:val="0018395B"/>
    <w:rsid w:val="001851A1"/>
    <w:rsid w:val="00185582"/>
    <w:rsid w:val="001901F6"/>
    <w:rsid w:val="00190CB7"/>
    <w:rsid w:val="00194D15"/>
    <w:rsid w:val="00195BD6"/>
    <w:rsid w:val="00197244"/>
    <w:rsid w:val="00197A43"/>
    <w:rsid w:val="001A2584"/>
    <w:rsid w:val="001A3233"/>
    <w:rsid w:val="001A4BAF"/>
    <w:rsid w:val="001A5662"/>
    <w:rsid w:val="001A57C4"/>
    <w:rsid w:val="001A695A"/>
    <w:rsid w:val="001B010E"/>
    <w:rsid w:val="001B286F"/>
    <w:rsid w:val="001B4397"/>
    <w:rsid w:val="001B5AE2"/>
    <w:rsid w:val="001B69CF"/>
    <w:rsid w:val="001B72F5"/>
    <w:rsid w:val="001C2D53"/>
    <w:rsid w:val="001C33C5"/>
    <w:rsid w:val="001C4152"/>
    <w:rsid w:val="001C5A28"/>
    <w:rsid w:val="001C743A"/>
    <w:rsid w:val="001D1CAC"/>
    <w:rsid w:val="001D4432"/>
    <w:rsid w:val="001D5D3E"/>
    <w:rsid w:val="001D69CB"/>
    <w:rsid w:val="001E09C8"/>
    <w:rsid w:val="001E1072"/>
    <w:rsid w:val="001E134A"/>
    <w:rsid w:val="001E1355"/>
    <w:rsid w:val="001E154A"/>
    <w:rsid w:val="001E69C7"/>
    <w:rsid w:val="001E7DCD"/>
    <w:rsid w:val="001F172A"/>
    <w:rsid w:val="001F5706"/>
    <w:rsid w:val="001F7296"/>
    <w:rsid w:val="00201EB6"/>
    <w:rsid w:val="00203C14"/>
    <w:rsid w:val="00204207"/>
    <w:rsid w:val="002053C7"/>
    <w:rsid w:val="00205924"/>
    <w:rsid w:val="00206DB8"/>
    <w:rsid w:val="00206EF9"/>
    <w:rsid w:val="0021010F"/>
    <w:rsid w:val="00210897"/>
    <w:rsid w:val="00212788"/>
    <w:rsid w:val="00215970"/>
    <w:rsid w:val="00225351"/>
    <w:rsid w:val="00226E4F"/>
    <w:rsid w:val="002311F6"/>
    <w:rsid w:val="00240663"/>
    <w:rsid w:val="0024124D"/>
    <w:rsid w:val="00241E0F"/>
    <w:rsid w:val="00247263"/>
    <w:rsid w:val="00251558"/>
    <w:rsid w:val="00253C41"/>
    <w:rsid w:val="00255110"/>
    <w:rsid w:val="00255EAE"/>
    <w:rsid w:val="0025618F"/>
    <w:rsid w:val="00262714"/>
    <w:rsid w:val="00262D8A"/>
    <w:rsid w:val="00263C1F"/>
    <w:rsid w:val="002652AC"/>
    <w:rsid w:val="00265353"/>
    <w:rsid w:val="00265F63"/>
    <w:rsid w:val="002672CB"/>
    <w:rsid w:val="0027242F"/>
    <w:rsid w:val="0027788A"/>
    <w:rsid w:val="00281CDD"/>
    <w:rsid w:val="002820F3"/>
    <w:rsid w:val="00282EAF"/>
    <w:rsid w:val="0028553C"/>
    <w:rsid w:val="00285F49"/>
    <w:rsid w:val="00286AE7"/>
    <w:rsid w:val="00290B51"/>
    <w:rsid w:val="002928D8"/>
    <w:rsid w:val="00293768"/>
    <w:rsid w:val="00293DD4"/>
    <w:rsid w:val="00294184"/>
    <w:rsid w:val="00294C29"/>
    <w:rsid w:val="00294D3E"/>
    <w:rsid w:val="002A08CC"/>
    <w:rsid w:val="002A3E9A"/>
    <w:rsid w:val="002A6044"/>
    <w:rsid w:val="002B1286"/>
    <w:rsid w:val="002B3D50"/>
    <w:rsid w:val="002C1822"/>
    <w:rsid w:val="002C4597"/>
    <w:rsid w:val="002C72CD"/>
    <w:rsid w:val="002C7DA4"/>
    <w:rsid w:val="002D138E"/>
    <w:rsid w:val="002D49F7"/>
    <w:rsid w:val="002D6536"/>
    <w:rsid w:val="002D755F"/>
    <w:rsid w:val="002E031B"/>
    <w:rsid w:val="002E27B2"/>
    <w:rsid w:val="002E2D85"/>
    <w:rsid w:val="002E2E4C"/>
    <w:rsid w:val="002E504F"/>
    <w:rsid w:val="002E5A62"/>
    <w:rsid w:val="002F0912"/>
    <w:rsid w:val="002F26DA"/>
    <w:rsid w:val="002F6B7C"/>
    <w:rsid w:val="002F75B3"/>
    <w:rsid w:val="002F7A72"/>
    <w:rsid w:val="003054F0"/>
    <w:rsid w:val="003074AA"/>
    <w:rsid w:val="00307B26"/>
    <w:rsid w:val="00311E30"/>
    <w:rsid w:val="00315314"/>
    <w:rsid w:val="0031751E"/>
    <w:rsid w:val="003207BF"/>
    <w:rsid w:val="00326349"/>
    <w:rsid w:val="0033037F"/>
    <w:rsid w:val="00330D53"/>
    <w:rsid w:val="00332FBC"/>
    <w:rsid w:val="0033372C"/>
    <w:rsid w:val="00333D4A"/>
    <w:rsid w:val="00335BCE"/>
    <w:rsid w:val="003375CC"/>
    <w:rsid w:val="0034005F"/>
    <w:rsid w:val="003423FB"/>
    <w:rsid w:val="00347608"/>
    <w:rsid w:val="00347C7E"/>
    <w:rsid w:val="00347E47"/>
    <w:rsid w:val="00350E87"/>
    <w:rsid w:val="003513CD"/>
    <w:rsid w:val="003515F5"/>
    <w:rsid w:val="0035284A"/>
    <w:rsid w:val="00360708"/>
    <w:rsid w:val="00361211"/>
    <w:rsid w:val="00364351"/>
    <w:rsid w:val="003729CE"/>
    <w:rsid w:val="00374278"/>
    <w:rsid w:val="003750CB"/>
    <w:rsid w:val="0038013C"/>
    <w:rsid w:val="00381637"/>
    <w:rsid w:val="0038409D"/>
    <w:rsid w:val="003872D9"/>
    <w:rsid w:val="00394E16"/>
    <w:rsid w:val="003962CF"/>
    <w:rsid w:val="00396D17"/>
    <w:rsid w:val="00397F23"/>
    <w:rsid w:val="003A1798"/>
    <w:rsid w:val="003A47E9"/>
    <w:rsid w:val="003B2A27"/>
    <w:rsid w:val="003B3C45"/>
    <w:rsid w:val="003B4877"/>
    <w:rsid w:val="003B4899"/>
    <w:rsid w:val="003B5C92"/>
    <w:rsid w:val="003B6D48"/>
    <w:rsid w:val="003C179A"/>
    <w:rsid w:val="003C4344"/>
    <w:rsid w:val="003C515D"/>
    <w:rsid w:val="003D0CA6"/>
    <w:rsid w:val="003D1602"/>
    <w:rsid w:val="003D2EE4"/>
    <w:rsid w:val="003D3B84"/>
    <w:rsid w:val="003D42C4"/>
    <w:rsid w:val="003D5A5E"/>
    <w:rsid w:val="003D5DCB"/>
    <w:rsid w:val="003D74DD"/>
    <w:rsid w:val="003D7AC9"/>
    <w:rsid w:val="003E0179"/>
    <w:rsid w:val="003E0ADA"/>
    <w:rsid w:val="003E2E12"/>
    <w:rsid w:val="003E3D8A"/>
    <w:rsid w:val="003E42E3"/>
    <w:rsid w:val="003F27C1"/>
    <w:rsid w:val="0040474A"/>
    <w:rsid w:val="004047C0"/>
    <w:rsid w:val="004067A1"/>
    <w:rsid w:val="00410026"/>
    <w:rsid w:val="004201CD"/>
    <w:rsid w:val="0042049C"/>
    <w:rsid w:val="00421457"/>
    <w:rsid w:val="004220B2"/>
    <w:rsid w:val="0042263A"/>
    <w:rsid w:val="0042270B"/>
    <w:rsid w:val="00422B63"/>
    <w:rsid w:val="00423A2E"/>
    <w:rsid w:val="00423B00"/>
    <w:rsid w:val="004253EE"/>
    <w:rsid w:val="00425EFA"/>
    <w:rsid w:val="00427093"/>
    <w:rsid w:val="0043186C"/>
    <w:rsid w:val="004349CD"/>
    <w:rsid w:val="00434F75"/>
    <w:rsid w:val="004378DD"/>
    <w:rsid w:val="0044291C"/>
    <w:rsid w:val="00442A92"/>
    <w:rsid w:val="004435FC"/>
    <w:rsid w:val="00446F6B"/>
    <w:rsid w:val="00446FE4"/>
    <w:rsid w:val="004471B7"/>
    <w:rsid w:val="004475D0"/>
    <w:rsid w:val="00447652"/>
    <w:rsid w:val="0045622A"/>
    <w:rsid w:val="00456C1C"/>
    <w:rsid w:val="00461968"/>
    <w:rsid w:val="00461D0B"/>
    <w:rsid w:val="00462F24"/>
    <w:rsid w:val="00464FE2"/>
    <w:rsid w:val="00466437"/>
    <w:rsid w:val="004705A0"/>
    <w:rsid w:val="00475418"/>
    <w:rsid w:val="004769D9"/>
    <w:rsid w:val="00476C32"/>
    <w:rsid w:val="0047767D"/>
    <w:rsid w:val="00483D26"/>
    <w:rsid w:val="004853D6"/>
    <w:rsid w:val="004854A5"/>
    <w:rsid w:val="004958F3"/>
    <w:rsid w:val="00496D52"/>
    <w:rsid w:val="004975E3"/>
    <w:rsid w:val="004A4ED6"/>
    <w:rsid w:val="004B48D3"/>
    <w:rsid w:val="004B583D"/>
    <w:rsid w:val="004C0FD8"/>
    <w:rsid w:val="004C3818"/>
    <w:rsid w:val="004C4075"/>
    <w:rsid w:val="004D04CF"/>
    <w:rsid w:val="004D0B78"/>
    <w:rsid w:val="004D31FD"/>
    <w:rsid w:val="004D3702"/>
    <w:rsid w:val="004D3AB2"/>
    <w:rsid w:val="004D456B"/>
    <w:rsid w:val="004D6964"/>
    <w:rsid w:val="004D7A98"/>
    <w:rsid w:val="004E0AF5"/>
    <w:rsid w:val="004E4D04"/>
    <w:rsid w:val="004E57A1"/>
    <w:rsid w:val="004E7E18"/>
    <w:rsid w:val="004F2DBF"/>
    <w:rsid w:val="004F3D4E"/>
    <w:rsid w:val="004F4F07"/>
    <w:rsid w:val="004F58AD"/>
    <w:rsid w:val="004F6ED7"/>
    <w:rsid w:val="00503AA6"/>
    <w:rsid w:val="00503DA7"/>
    <w:rsid w:val="00505305"/>
    <w:rsid w:val="00505816"/>
    <w:rsid w:val="00520B4C"/>
    <w:rsid w:val="00530455"/>
    <w:rsid w:val="00533711"/>
    <w:rsid w:val="00536E4C"/>
    <w:rsid w:val="00540136"/>
    <w:rsid w:val="00543848"/>
    <w:rsid w:val="00546ED5"/>
    <w:rsid w:val="00550A9A"/>
    <w:rsid w:val="00551D2D"/>
    <w:rsid w:val="00553FD6"/>
    <w:rsid w:val="00560592"/>
    <w:rsid w:val="005638E3"/>
    <w:rsid w:val="00565C8E"/>
    <w:rsid w:val="005726A1"/>
    <w:rsid w:val="005772DF"/>
    <w:rsid w:val="00577966"/>
    <w:rsid w:val="00582D07"/>
    <w:rsid w:val="00583148"/>
    <w:rsid w:val="00590FCB"/>
    <w:rsid w:val="00591157"/>
    <w:rsid w:val="00591D74"/>
    <w:rsid w:val="00594644"/>
    <w:rsid w:val="00594E3C"/>
    <w:rsid w:val="005A264D"/>
    <w:rsid w:val="005A2661"/>
    <w:rsid w:val="005A6EFD"/>
    <w:rsid w:val="005A6F9E"/>
    <w:rsid w:val="005A79BB"/>
    <w:rsid w:val="005B1611"/>
    <w:rsid w:val="005B26B1"/>
    <w:rsid w:val="005B633E"/>
    <w:rsid w:val="005B66E6"/>
    <w:rsid w:val="005B6B43"/>
    <w:rsid w:val="005C0296"/>
    <w:rsid w:val="005C34C8"/>
    <w:rsid w:val="005C79F2"/>
    <w:rsid w:val="005D0B88"/>
    <w:rsid w:val="005D1FFD"/>
    <w:rsid w:val="005D3337"/>
    <w:rsid w:val="005D7371"/>
    <w:rsid w:val="005D7B03"/>
    <w:rsid w:val="005E2C2D"/>
    <w:rsid w:val="005E376C"/>
    <w:rsid w:val="005E5A1F"/>
    <w:rsid w:val="005E63DE"/>
    <w:rsid w:val="005F021E"/>
    <w:rsid w:val="005F03B9"/>
    <w:rsid w:val="005F2F64"/>
    <w:rsid w:val="005F354C"/>
    <w:rsid w:val="005F5A4E"/>
    <w:rsid w:val="006001FA"/>
    <w:rsid w:val="00602551"/>
    <w:rsid w:val="00602EC2"/>
    <w:rsid w:val="006038A7"/>
    <w:rsid w:val="00603FD0"/>
    <w:rsid w:val="00605BF0"/>
    <w:rsid w:val="00607416"/>
    <w:rsid w:val="00607D50"/>
    <w:rsid w:val="00611860"/>
    <w:rsid w:val="0061245B"/>
    <w:rsid w:val="006128D1"/>
    <w:rsid w:val="006133E7"/>
    <w:rsid w:val="00614038"/>
    <w:rsid w:val="00625031"/>
    <w:rsid w:val="00626AC1"/>
    <w:rsid w:val="0063076B"/>
    <w:rsid w:val="00630B27"/>
    <w:rsid w:val="006310B3"/>
    <w:rsid w:val="0063158D"/>
    <w:rsid w:val="00635ACC"/>
    <w:rsid w:val="00635B58"/>
    <w:rsid w:val="00640C46"/>
    <w:rsid w:val="00647D2F"/>
    <w:rsid w:val="00647FB1"/>
    <w:rsid w:val="00651552"/>
    <w:rsid w:val="006567A1"/>
    <w:rsid w:val="00657CA1"/>
    <w:rsid w:val="006640D4"/>
    <w:rsid w:val="006667A7"/>
    <w:rsid w:val="006720FB"/>
    <w:rsid w:val="00683FD3"/>
    <w:rsid w:val="006847C1"/>
    <w:rsid w:val="00684EBF"/>
    <w:rsid w:val="0069002E"/>
    <w:rsid w:val="0069322F"/>
    <w:rsid w:val="0069590E"/>
    <w:rsid w:val="00695A4F"/>
    <w:rsid w:val="006A2FBD"/>
    <w:rsid w:val="006A3349"/>
    <w:rsid w:val="006A5C9D"/>
    <w:rsid w:val="006B392B"/>
    <w:rsid w:val="006B7CF1"/>
    <w:rsid w:val="006B7D95"/>
    <w:rsid w:val="006C44FD"/>
    <w:rsid w:val="006C727D"/>
    <w:rsid w:val="006D2543"/>
    <w:rsid w:val="006D742B"/>
    <w:rsid w:val="006E3F3E"/>
    <w:rsid w:val="006E6C04"/>
    <w:rsid w:val="006E6C92"/>
    <w:rsid w:val="006E6E9F"/>
    <w:rsid w:val="006F1721"/>
    <w:rsid w:val="006F4C05"/>
    <w:rsid w:val="0070131D"/>
    <w:rsid w:val="00701B7E"/>
    <w:rsid w:val="00704563"/>
    <w:rsid w:val="00712525"/>
    <w:rsid w:val="007154F9"/>
    <w:rsid w:val="00715A91"/>
    <w:rsid w:val="00717185"/>
    <w:rsid w:val="00724C7D"/>
    <w:rsid w:val="00725B14"/>
    <w:rsid w:val="00730EAF"/>
    <w:rsid w:val="007330DA"/>
    <w:rsid w:val="007340D5"/>
    <w:rsid w:val="0073596D"/>
    <w:rsid w:val="00735DB1"/>
    <w:rsid w:val="007365F4"/>
    <w:rsid w:val="00737615"/>
    <w:rsid w:val="00741966"/>
    <w:rsid w:val="00742375"/>
    <w:rsid w:val="00743B40"/>
    <w:rsid w:val="00747487"/>
    <w:rsid w:val="00756D4A"/>
    <w:rsid w:val="00762B07"/>
    <w:rsid w:val="00764FE8"/>
    <w:rsid w:val="00771C3D"/>
    <w:rsid w:val="00772571"/>
    <w:rsid w:val="0077395B"/>
    <w:rsid w:val="0077399C"/>
    <w:rsid w:val="00782324"/>
    <w:rsid w:val="00782F9F"/>
    <w:rsid w:val="00783914"/>
    <w:rsid w:val="007847CF"/>
    <w:rsid w:val="007917E1"/>
    <w:rsid w:val="00795CE5"/>
    <w:rsid w:val="007A3449"/>
    <w:rsid w:val="007A55DA"/>
    <w:rsid w:val="007A6B02"/>
    <w:rsid w:val="007B1203"/>
    <w:rsid w:val="007B21C4"/>
    <w:rsid w:val="007B3593"/>
    <w:rsid w:val="007B52AE"/>
    <w:rsid w:val="007B78BA"/>
    <w:rsid w:val="007C3DA5"/>
    <w:rsid w:val="007C5502"/>
    <w:rsid w:val="007C774D"/>
    <w:rsid w:val="007D19B8"/>
    <w:rsid w:val="007D491C"/>
    <w:rsid w:val="007D4FB2"/>
    <w:rsid w:val="007D56A3"/>
    <w:rsid w:val="007D7205"/>
    <w:rsid w:val="007D7C77"/>
    <w:rsid w:val="007E16FA"/>
    <w:rsid w:val="007E3549"/>
    <w:rsid w:val="007F1425"/>
    <w:rsid w:val="007F1576"/>
    <w:rsid w:val="007F17BB"/>
    <w:rsid w:val="007F4843"/>
    <w:rsid w:val="007F7782"/>
    <w:rsid w:val="007F77FF"/>
    <w:rsid w:val="008009EB"/>
    <w:rsid w:val="008025F3"/>
    <w:rsid w:val="00804EF3"/>
    <w:rsid w:val="00806624"/>
    <w:rsid w:val="00810CBE"/>
    <w:rsid w:val="00811182"/>
    <w:rsid w:val="0081156E"/>
    <w:rsid w:val="008119F4"/>
    <w:rsid w:val="00814E3F"/>
    <w:rsid w:val="0081563D"/>
    <w:rsid w:val="00816D66"/>
    <w:rsid w:val="0081701B"/>
    <w:rsid w:val="008171B8"/>
    <w:rsid w:val="008210E6"/>
    <w:rsid w:val="00822124"/>
    <w:rsid w:val="008227ED"/>
    <w:rsid w:val="00823B5D"/>
    <w:rsid w:val="00825889"/>
    <w:rsid w:val="00831136"/>
    <w:rsid w:val="00833D38"/>
    <w:rsid w:val="00833D3B"/>
    <w:rsid w:val="00840BD4"/>
    <w:rsid w:val="0084156C"/>
    <w:rsid w:val="00844780"/>
    <w:rsid w:val="00846C43"/>
    <w:rsid w:val="00850C87"/>
    <w:rsid w:val="00850D13"/>
    <w:rsid w:val="00854EA2"/>
    <w:rsid w:val="00861F13"/>
    <w:rsid w:val="0086599A"/>
    <w:rsid w:val="00866FAD"/>
    <w:rsid w:val="00867440"/>
    <w:rsid w:val="008714EB"/>
    <w:rsid w:val="0087375C"/>
    <w:rsid w:val="008757C5"/>
    <w:rsid w:val="008778DB"/>
    <w:rsid w:val="0088295A"/>
    <w:rsid w:val="00887A52"/>
    <w:rsid w:val="00887DCA"/>
    <w:rsid w:val="00892170"/>
    <w:rsid w:val="0089451D"/>
    <w:rsid w:val="00896144"/>
    <w:rsid w:val="008A1E95"/>
    <w:rsid w:val="008A3055"/>
    <w:rsid w:val="008A35CB"/>
    <w:rsid w:val="008A3D7E"/>
    <w:rsid w:val="008B0399"/>
    <w:rsid w:val="008B0BA1"/>
    <w:rsid w:val="008B130B"/>
    <w:rsid w:val="008B3D3E"/>
    <w:rsid w:val="008B4C89"/>
    <w:rsid w:val="008B5E63"/>
    <w:rsid w:val="008B6116"/>
    <w:rsid w:val="008B7B7B"/>
    <w:rsid w:val="008C24FF"/>
    <w:rsid w:val="008C47A7"/>
    <w:rsid w:val="008C4BF5"/>
    <w:rsid w:val="008C4F2D"/>
    <w:rsid w:val="008C56A2"/>
    <w:rsid w:val="008C6616"/>
    <w:rsid w:val="008D5A22"/>
    <w:rsid w:val="008D6C28"/>
    <w:rsid w:val="008E2B98"/>
    <w:rsid w:val="008E3317"/>
    <w:rsid w:val="008E424F"/>
    <w:rsid w:val="008E6B93"/>
    <w:rsid w:val="008F0E3E"/>
    <w:rsid w:val="008F456F"/>
    <w:rsid w:val="0090019F"/>
    <w:rsid w:val="00900B86"/>
    <w:rsid w:val="00901390"/>
    <w:rsid w:val="009026F8"/>
    <w:rsid w:val="009028F5"/>
    <w:rsid w:val="00903639"/>
    <w:rsid w:val="00905708"/>
    <w:rsid w:val="00906C85"/>
    <w:rsid w:val="009127A5"/>
    <w:rsid w:val="00917D5A"/>
    <w:rsid w:val="00922B54"/>
    <w:rsid w:val="00923CF7"/>
    <w:rsid w:val="0092430B"/>
    <w:rsid w:val="009243C8"/>
    <w:rsid w:val="00927BF4"/>
    <w:rsid w:val="0093612D"/>
    <w:rsid w:val="009372F8"/>
    <w:rsid w:val="00937E44"/>
    <w:rsid w:val="00937FBA"/>
    <w:rsid w:val="00947220"/>
    <w:rsid w:val="009534F7"/>
    <w:rsid w:val="0096289A"/>
    <w:rsid w:val="00972F37"/>
    <w:rsid w:val="0097479F"/>
    <w:rsid w:val="009801AF"/>
    <w:rsid w:val="00980565"/>
    <w:rsid w:val="00981CD0"/>
    <w:rsid w:val="00981D22"/>
    <w:rsid w:val="009821B0"/>
    <w:rsid w:val="00982F62"/>
    <w:rsid w:val="00987BF0"/>
    <w:rsid w:val="009A1D49"/>
    <w:rsid w:val="009A2578"/>
    <w:rsid w:val="009A2DB6"/>
    <w:rsid w:val="009B2917"/>
    <w:rsid w:val="009B2F7B"/>
    <w:rsid w:val="009B41A0"/>
    <w:rsid w:val="009B5255"/>
    <w:rsid w:val="009B6D96"/>
    <w:rsid w:val="009C1121"/>
    <w:rsid w:val="009C2B1C"/>
    <w:rsid w:val="009C3609"/>
    <w:rsid w:val="009C60C8"/>
    <w:rsid w:val="009C63F2"/>
    <w:rsid w:val="009C6C1D"/>
    <w:rsid w:val="009D1425"/>
    <w:rsid w:val="009D3531"/>
    <w:rsid w:val="009D3FC1"/>
    <w:rsid w:val="009D5B20"/>
    <w:rsid w:val="009E0F2E"/>
    <w:rsid w:val="009E43C1"/>
    <w:rsid w:val="009E5548"/>
    <w:rsid w:val="009F1743"/>
    <w:rsid w:val="009F31F9"/>
    <w:rsid w:val="009F3406"/>
    <w:rsid w:val="009F5108"/>
    <w:rsid w:val="009F6EBD"/>
    <w:rsid w:val="00A01DCC"/>
    <w:rsid w:val="00A02A2D"/>
    <w:rsid w:val="00A02A8F"/>
    <w:rsid w:val="00A05093"/>
    <w:rsid w:val="00A06831"/>
    <w:rsid w:val="00A120E9"/>
    <w:rsid w:val="00A12966"/>
    <w:rsid w:val="00A13E5E"/>
    <w:rsid w:val="00A20409"/>
    <w:rsid w:val="00A20D31"/>
    <w:rsid w:val="00A2107B"/>
    <w:rsid w:val="00A249A2"/>
    <w:rsid w:val="00A27B5F"/>
    <w:rsid w:val="00A3215F"/>
    <w:rsid w:val="00A34011"/>
    <w:rsid w:val="00A370BE"/>
    <w:rsid w:val="00A43607"/>
    <w:rsid w:val="00A445BB"/>
    <w:rsid w:val="00A459BC"/>
    <w:rsid w:val="00A46BE4"/>
    <w:rsid w:val="00A5111C"/>
    <w:rsid w:val="00A51324"/>
    <w:rsid w:val="00A515C4"/>
    <w:rsid w:val="00A519A6"/>
    <w:rsid w:val="00A54C91"/>
    <w:rsid w:val="00A54E90"/>
    <w:rsid w:val="00A551A1"/>
    <w:rsid w:val="00A60DF3"/>
    <w:rsid w:val="00A63A93"/>
    <w:rsid w:val="00A64353"/>
    <w:rsid w:val="00A64457"/>
    <w:rsid w:val="00A65E02"/>
    <w:rsid w:val="00A6680B"/>
    <w:rsid w:val="00A714A5"/>
    <w:rsid w:val="00A71826"/>
    <w:rsid w:val="00A726AD"/>
    <w:rsid w:val="00A742CD"/>
    <w:rsid w:val="00A74D54"/>
    <w:rsid w:val="00A777CB"/>
    <w:rsid w:val="00A80C30"/>
    <w:rsid w:val="00A823FF"/>
    <w:rsid w:val="00A83FC2"/>
    <w:rsid w:val="00A878E2"/>
    <w:rsid w:val="00A9040E"/>
    <w:rsid w:val="00A9676A"/>
    <w:rsid w:val="00AA19AF"/>
    <w:rsid w:val="00AA2FB4"/>
    <w:rsid w:val="00AB16DE"/>
    <w:rsid w:val="00AB29C4"/>
    <w:rsid w:val="00AB30F2"/>
    <w:rsid w:val="00AB4897"/>
    <w:rsid w:val="00AB51FC"/>
    <w:rsid w:val="00AC0DBB"/>
    <w:rsid w:val="00AC4C52"/>
    <w:rsid w:val="00AC5F05"/>
    <w:rsid w:val="00AC6F2D"/>
    <w:rsid w:val="00AC7D9D"/>
    <w:rsid w:val="00AD2427"/>
    <w:rsid w:val="00AD3708"/>
    <w:rsid w:val="00AD3DC3"/>
    <w:rsid w:val="00AD4095"/>
    <w:rsid w:val="00AD5AF4"/>
    <w:rsid w:val="00AD5F17"/>
    <w:rsid w:val="00AD63BB"/>
    <w:rsid w:val="00AE563B"/>
    <w:rsid w:val="00AF052D"/>
    <w:rsid w:val="00AF11B2"/>
    <w:rsid w:val="00AF1A31"/>
    <w:rsid w:val="00AF5C6C"/>
    <w:rsid w:val="00B01A29"/>
    <w:rsid w:val="00B02BBA"/>
    <w:rsid w:val="00B033C7"/>
    <w:rsid w:val="00B05EE1"/>
    <w:rsid w:val="00B07810"/>
    <w:rsid w:val="00B10939"/>
    <w:rsid w:val="00B10D27"/>
    <w:rsid w:val="00B12003"/>
    <w:rsid w:val="00B13E2A"/>
    <w:rsid w:val="00B140F2"/>
    <w:rsid w:val="00B238C8"/>
    <w:rsid w:val="00B25DDA"/>
    <w:rsid w:val="00B32BC0"/>
    <w:rsid w:val="00B43828"/>
    <w:rsid w:val="00B46B5B"/>
    <w:rsid w:val="00B47604"/>
    <w:rsid w:val="00B530D0"/>
    <w:rsid w:val="00B55FC8"/>
    <w:rsid w:val="00B5704A"/>
    <w:rsid w:val="00B6072D"/>
    <w:rsid w:val="00B609CE"/>
    <w:rsid w:val="00B6246E"/>
    <w:rsid w:val="00B64CF6"/>
    <w:rsid w:val="00B650DF"/>
    <w:rsid w:val="00B702A4"/>
    <w:rsid w:val="00B7082C"/>
    <w:rsid w:val="00B71DD6"/>
    <w:rsid w:val="00B71EAD"/>
    <w:rsid w:val="00B730AB"/>
    <w:rsid w:val="00B73292"/>
    <w:rsid w:val="00B736E1"/>
    <w:rsid w:val="00B7454D"/>
    <w:rsid w:val="00B76794"/>
    <w:rsid w:val="00B81328"/>
    <w:rsid w:val="00B839F0"/>
    <w:rsid w:val="00B84265"/>
    <w:rsid w:val="00B867BA"/>
    <w:rsid w:val="00B9167F"/>
    <w:rsid w:val="00B94541"/>
    <w:rsid w:val="00B94669"/>
    <w:rsid w:val="00B978FE"/>
    <w:rsid w:val="00BA36CC"/>
    <w:rsid w:val="00BA4D3A"/>
    <w:rsid w:val="00BA52EE"/>
    <w:rsid w:val="00BA535B"/>
    <w:rsid w:val="00BA737F"/>
    <w:rsid w:val="00BA765D"/>
    <w:rsid w:val="00BB2BA9"/>
    <w:rsid w:val="00BB74F8"/>
    <w:rsid w:val="00BC253E"/>
    <w:rsid w:val="00BC64FD"/>
    <w:rsid w:val="00BC71B9"/>
    <w:rsid w:val="00BC7237"/>
    <w:rsid w:val="00BC78C9"/>
    <w:rsid w:val="00BD03C5"/>
    <w:rsid w:val="00BD108D"/>
    <w:rsid w:val="00BD2F9A"/>
    <w:rsid w:val="00BE2598"/>
    <w:rsid w:val="00BE2F5B"/>
    <w:rsid w:val="00BE2FBE"/>
    <w:rsid w:val="00BE48EA"/>
    <w:rsid w:val="00BE49B8"/>
    <w:rsid w:val="00BE6608"/>
    <w:rsid w:val="00BF1594"/>
    <w:rsid w:val="00BF4392"/>
    <w:rsid w:val="00BF6DA1"/>
    <w:rsid w:val="00C02654"/>
    <w:rsid w:val="00C03EFC"/>
    <w:rsid w:val="00C05AB9"/>
    <w:rsid w:val="00C0667F"/>
    <w:rsid w:val="00C0711F"/>
    <w:rsid w:val="00C07D3C"/>
    <w:rsid w:val="00C10F4F"/>
    <w:rsid w:val="00C11A14"/>
    <w:rsid w:val="00C13352"/>
    <w:rsid w:val="00C223CA"/>
    <w:rsid w:val="00C3034C"/>
    <w:rsid w:val="00C304F0"/>
    <w:rsid w:val="00C308EC"/>
    <w:rsid w:val="00C315B4"/>
    <w:rsid w:val="00C32E1F"/>
    <w:rsid w:val="00C442B1"/>
    <w:rsid w:val="00C45739"/>
    <w:rsid w:val="00C4629B"/>
    <w:rsid w:val="00C469F1"/>
    <w:rsid w:val="00C47F0B"/>
    <w:rsid w:val="00C530E7"/>
    <w:rsid w:val="00C5320E"/>
    <w:rsid w:val="00C54DAD"/>
    <w:rsid w:val="00C57A38"/>
    <w:rsid w:val="00C61264"/>
    <w:rsid w:val="00C61446"/>
    <w:rsid w:val="00C6647B"/>
    <w:rsid w:val="00C73B37"/>
    <w:rsid w:val="00C74826"/>
    <w:rsid w:val="00C75CED"/>
    <w:rsid w:val="00C76871"/>
    <w:rsid w:val="00C83122"/>
    <w:rsid w:val="00C849F7"/>
    <w:rsid w:val="00C87AF5"/>
    <w:rsid w:val="00C91084"/>
    <w:rsid w:val="00C91B61"/>
    <w:rsid w:val="00C92AB8"/>
    <w:rsid w:val="00C95387"/>
    <w:rsid w:val="00CA1849"/>
    <w:rsid w:val="00CA2256"/>
    <w:rsid w:val="00CA229D"/>
    <w:rsid w:val="00CA3DF4"/>
    <w:rsid w:val="00CA405B"/>
    <w:rsid w:val="00CA63EA"/>
    <w:rsid w:val="00CA7DA9"/>
    <w:rsid w:val="00CB102C"/>
    <w:rsid w:val="00CC4022"/>
    <w:rsid w:val="00CC534C"/>
    <w:rsid w:val="00CC67A7"/>
    <w:rsid w:val="00CC7824"/>
    <w:rsid w:val="00CD04FD"/>
    <w:rsid w:val="00CD0BDE"/>
    <w:rsid w:val="00CD49FB"/>
    <w:rsid w:val="00CD4B91"/>
    <w:rsid w:val="00CD4FD5"/>
    <w:rsid w:val="00CD5E08"/>
    <w:rsid w:val="00CD6702"/>
    <w:rsid w:val="00CD7BAD"/>
    <w:rsid w:val="00CE03D1"/>
    <w:rsid w:val="00CE10DC"/>
    <w:rsid w:val="00CE21EB"/>
    <w:rsid w:val="00CE3514"/>
    <w:rsid w:val="00CF497A"/>
    <w:rsid w:val="00CF6488"/>
    <w:rsid w:val="00CF6CBF"/>
    <w:rsid w:val="00CF7874"/>
    <w:rsid w:val="00D001D7"/>
    <w:rsid w:val="00D0734E"/>
    <w:rsid w:val="00D161ED"/>
    <w:rsid w:val="00D20F79"/>
    <w:rsid w:val="00D221A0"/>
    <w:rsid w:val="00D24988"/>
    <w:rsid w:val="00D31360"/>
    <w:rsid w:val="00D33854"/>
    <w:rsid w:val="00D33C4A"/>
    <w:rsid w:val="00D3649F"/>
    <w:rsid w:val="00D36F63"/>
    <w:rsid w:val="00D419B7"/>
    <w:rsid w:val="00D4663C"/>
    <w:rsid w:val="00D518DD"/>
    <w:rsid w:val="00D54AA4"/>
    <w:rsid w:val="00D60041"/>
    <w:rsid w:val="00D6237B"/>
    <w:rsid w:val="00D653EE"/>
    <w:rsid w:val="00D66782"/>
    <w:rsid w:val="00D66AA5"/>
    <w:rsid w:val="00D731D4"/>
    <w:rsid w:val="00D77D33"/>
    <w:rsid w:val="00D77F06"/>
    <w:rsid w:val="00D806FC"/>
    <w:rsid w:val="00D835F8"/>
    <w:rsid w:val="00D8475F"/>
    <w:rsid w:val="00D86A1F"/>
    <w:rsid w:val="00D878D2"/>
    <w:rsid w:val="00D87A7C"/>
    <w:rsid w:val="00D92E3A"/>
    <w:rsid w:val="00D932BE"/>
    <w:rsid w:val="00DA030A"/>
    <w:rsid w:val="00DA0C63"/>
    <w:rsid w:val="00DA12BA"/>
    <w:rsid w:val="00DA48AE"/>
    <w:rsid w:val="00DA4975"/>
    <w:rsid w:val="00DB17F8"/>
    <w:rsid w:val="00DB44ED"/>
    <w:rsid w:val="00DB5FAF"/>
    <w:rsid w:val="00DB6672"/>
    <w:rsid w:val="00DB6760"/>
    <w:rsid w:val="00DC323E"/>
    <w:rsid w:val="00DC344E"/>
    <w:rsid w:val="00DC5B86"/>
    <w:rsid w:val="00DC5E61"/>
    <w:rsid w:val="00DC6801"/>
    <w:rsid w:val="00DD1176"/>
    <w:rsid w:val="00DD418C"/>
    <w:rsid w:val="00DD6EC3"/>
    <w:rsid w:val="00DD70AA"/>
    <w:rsid w:val="00DE28CC"/>
    <w:rsid w:val="00DE5942"/>
    <w:rsid w:val="00DF1A4E"/>
    <w:rsid w:val="00DF421D"/>
    <w:rsid w:val="00DF6914"/>
    <w:rsid w:val="00DF7876"/>
    <w:rsid w:val="00E01698"/>
    <w:rsid w:val="00E034A7"/>
    <w:rsid w:val="00E04656"/>
    <w:rsid w:val="00E058FD"/>
    <w:rsid w:val="00E06218"/>
    <w:rsid w:val="00E06BF2"/>
    <w:rsid w:val="00E076A7"/>
    <w:rsid w:val="00E11E61"/>
    <w:rsid w:val="00E135FA"/>
    <w:rsid w:val="00E13F57"/>
    <w:rsid w:val="00E151F6"/>
    <w:rsid w:val="00E176EC"/>
    <w:rsid w:val="00E215F2"/>
    <w:rsid w:val="00E25C5F"/>
    <w:rsid w:val="00E26A40"/>
    <w:rsid w:val="00E31144"/>
    <w:rsid w:val="00E33EC1"/>
    <w:rsid w:val="00E359B1"/>
    <w:rsid w:val="00E373B9"/>
    <w:rsid w:val="00E42099"/>
    <w:rsid w:val="00E4389E"/>
    <w:rsid w:val="00E474DE"/>
    <w:rsid w:val="00E478F4"/>
    <w:rsid w:val="00E57EB0"/>
    <w:rsid w:val="00E66036"/>
    <w:rsid w:val="00E678B2"/>
    <w:rsid w:val="00E72702"/>
    <w:rsid w:val="00E74C62"/>
    <w:rsid w:val="00E83096"/>
    <w:rsid w:val="00E833D1"/>
    <w:rsid w:val="00E8363E"/>
    <w:rsid w:val="00E83F44"/>
    <w:rsid w:val="00E90A97"/>
    <w:rsid w:val="00E90BBA"/>
    <w:rsid w:val="00E91550"/>
    <w:rsid w:val="00E928B9"/>
    <w:rsid w:val="00E93509"/>
    <w:rsid w:val="00E96D06"/>
    <w:rsid w:val="00EA5210"/>
    <w:rsid w:val="00EB2049"/>
    <w:rsid w:val="00EC032B"/>
    <w:rsid w:val="00EC2C03"/>
    <w:rsid w:val="00EC336B"/>
    <w:rsid w:val="00EC6CD7"/>
    <w:rsid w:val="00EC7619"/>
    <w:rsid w:val="00EC7D5C"/>
    <w:rsid w:val="00EC7F3F"/>
    <w:rsid w:val="00ED037B"/>
    <w:rsid w:val="00ED6ADB"/>
    <w:rsid w:val="00EE07BE"/>
    <w:rsid w:val="00EE1B3D"/>
    <w:rsid w:val="00EE38A1"/>
    <w:rsid w:val="00EE56A8"/>
    <w:rsid w:val="00EF0161"/>
    <w:rsid w:val="00EF1900"/>
    <w:rsid w:val="00EF21A2"/>
    <w:rsid w:val="00EF2515"/>
    <w:rsid w:val="00EF7397"/>
    <w:rsid w:val="00F11CC1"/>
    <w:rsid w:val="00F1445D"/>
    <w:rsid w:val="00F20D4B"/>
    <w:rsid w:val="00F2120C"/>
    <w:rsid w:val="00F22864"/>
    <w:rsid w:val="00F228B4"/>
    <w:rsid w:val="00F24033"/>
    <w:rsid w:val="00F27A74"/>
    <w:rsid w:val="00F40665"/>
    <w:rsid w:val="00F42414"/>
    <w:rsid w:val="00F45533"/>
    <w:rsid w:val="00F5286F"/>
    <w:rsid w:val="00F53AF0"/>
    <w:rsid w:val="00F5442F"/>
    <w:rsid w:val="00F547D6"/>
    <w:rsid w:val="00F5506D"/>
    <w:rsid w:val="00F552AD"/>
    <w:rsid w:val="00F55358"/>
    <w:rsid w:val="00F65E0F"/>
    <w:rsid w:val="00F7325A"/>
    <w:rsid w:val="00F75C31"/>
    <w:rsid w:val="00F82360"/>
    <w:rsid w:val="00F86027"/>
    <w:rsid w:val="00F87AA7"/>
    <w:rsid w:val="00F904FF"/>
    <w:rsid w:val="00F90992"/>
    <w:rsid w:val="00F91A58"/>
    <w:rsid w:val="00F92D16"/>
    <w:rsid w:val="00F963F4"/>
    <w:rsid w:val="00F9698C"/>
    <w:rsid w:val="00FA079B"/>
    <w:rsid w:val="00FA3813"/>
    <w:rsid w:val="00FA45E6"/>
    <w:rsid w:val="00FA4827"/>
    <w:rsid w:val="00FA663E"/>
    <w:rsid w:val="00FB0112"/>
    <w:rsid w:val="00FB1980"/>
    <w:rsid w:val="00FB4A58"/>
    <w:rsid w:val="00FB4AF7"/>
    <w:rsid w:val="00FB4F7A"/>
    <w:rsid w:val="00FB6F42"/>
    <w:rsid w:val="00FC235E"/>
    <w:rsid w:val="00FC3B02"/>
    <w:rsid w:val="00FD0496"/>
    <w:rsid w:val="00FD16B1"/>
    <w:rsid w:val="00FD19F1"/>
    <w:rsid w:val="00FD29D3"/>
    <w:rsid w:val="00FD4B9C"/>
    <w:rsid w:val="00FD6234"/>
    <w:rsid w:val="00FE172D"/>
    <w:rsid w:val="00FE356E"/>
    <w:rsid w:val="00FE3B81"/>
    <w:rsid w:val="00FF2016"/>
    <w:rsid w:val="00FF3B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3D0CA6"/>
    <w:pPr>
      <w:keepLines w:val="0"/>
      <w:suppressAutoHyphens/>
      <w:spacing w:after="60"/>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unhideWhenUsed/>
    <w:rsid w:val="00D221A0"/>
    <w:rPr>
      <w:sz w:val="20"/>
      <w:szCs w:val="20"/>
    </w:rPr>
  </w:style>
  <w:style w:type="character" w:customStyle="1" w:styleId="TestocommentoCarattere">
    <w:name w:val="Testo commento Carattere"/>
    <w:basedOn w:val="Carpredefinitoparagrafo"/>
    <w:link w:val="Testocommento"/>
    <w:uiPriority w:val="99"/>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 w:type="paragraph" w:styleId="Nessunaspaziatura">
    <w:name w:val="No Spacing"/>
    <w:uiPriority w:val="1"/>
    <w:qFormat/>
    <w:rsid w:val="0096289A"/>
    <w:pPr>
      <w:spacing w:after="0" w:line="240" w:lineRule="auto"/>
      <w:jc w:val="both"/>
    </w:pPr>
    <w:rPr>
      <w:rFonts w:ascii="Arial" w:eastAsia="Times New Roman" w:hAnsi="Arial" w:cs="Times New Roman"/>
      <w:szCs w:val="24"/>
      <w:lang w:eastAsia="it-IT"/>
    </w:rPr>
  </w:style>
  <w:style w:type="paragraph" w:customStyle="1" w:styleId="Paragrafobase">
    <w:name w:val="[Paragrafo base]"/>
    <w:basedOn w:val="Normale"/>
    <w:uiPriority w:val="99"/>
    <w:rsid w:val="001E134A"/>
    <w:pPr>
      <w:autoSpaceDE w:val="0"/>
      <w:autoSpaceDN w:val="0"/>
      <w:adjustRightInd w:val="0"/>
      <w:spacing w:line="288" w:lineRule="auto"/>
      <w:jc w:val="left"/>
      <w:textAlignment w:val="center"/>
    </w:pPr>
    <w:rPr>
      <w:rFonts w:ascii="Minion Pro" w:hAnsi="Minion Pro" w:cs="Minion Pro"/>
      <w:color w:val="000000"/>
      <w:sz w:val="24"/>
    </w:rPr>
  </w:style>
  <w:style w:type="character" w:styleId="Collegamentovisitato">
    <w:name w:val="FollowedHyperlink"/>
    <w:basedOn w:val="Carpredefinitoparagrafo"/>
    <w:uiPriority w:val="99"/>
    <w:semiHidden/>
    <w:unhideWhenUsed/>
    <w:rsid w:val="00BC253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236554843">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ps.polimi.it/maps"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DBEDC3AEBD7EF4A9627E3FDC941FCA8" ma:contentTypeVersion="18" ma:contentTypeDescription="Creare un nuovo documento." ma:contentTypeScope="" ma:versionID="407826549e11d8bc10692cd9c8fcc970">
  <xsd:schema xmlns:xsd="http://www.w3.org/2001/XMLSchema" xmlns:xs="http://www.w3.org/2001/XMLSchema" xmlns:p="http://schemas.microsoft.com/office/2006/metadata/properties" xmlns:ns3="7c086660-65a4-4ca5-8c0e-f078a837aeb4" xmlns:ns4="9d18b40b-0f8c-4f05-bce2-e0f407a968dc" targetNamespace="http://schemas.microsoft.com/office/2006/metadata/properties" ma:root="true" ma:fieldsID="8cd134b8ca808fd775f1077b9c108934" ns3:_="" ns4:_="">
    <xsd:import namespace="7c086660-65a4-4ca5-8c0e-f078a837aeb4"/>
    <xsd:import namespace="9d18b40b-0f8c-4f05-bce2-e0f407a968d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MediaServiceLocation"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086660-65a4-4ca5-8c0e-f078a837ae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d18b40b-0f8c-4f05-bce2-e0f407a968dc"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c086660-65a4-4ca5-8c0e-f078a837aeb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AB26CC-02B7-4EDB-B591-B7403C5B34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086660-65a4-4ca5-8c0e-f078a837aeb4"/>
    <ds:schemaRef ds:uri="9d18b40b-0f8c-4f05-bce2-e0f407a968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69E480-AFC9-42CB-B0E1-F9828CA65011}">
  <ds:schemaRefs>
    <ds:schemaRef ds:uri="http://schemas.microsoft.com/sharepoint/v3/contenttype/forms"/>
  </ds:schemaRefs>
</ds:datastoreItem>
</file>

<file path=customXml/itemProps3.xml><?xml version="1.0" encoding="utf-8"?>
<ds:datastoreItem xmlns:ds="http://schemas.openxmlformats.org/officeDocument/2006/customXml" ds:itemID="{643F004F-CF0B-4FE0-9D7D-9CD822C09EFF}">
  <ds:schemaRefs>
    <ds:schemaRef ds:uri="http://schemas.microsoft.com/office/2006/metadata/properties"/>
    <ds:schemaRef ds:uri="http://schemas.microsoft.com/office/infopath/2007/PartnerControls"/>
    <ds:schemaRef ds:uri="7c086660-65a4-4ca5-8c0e-f078a837aeb4"/>
  </ds:schemaRefs>
</ds:datastoreItem>
</file>

<file path=customXml/itemProps4.xml><?xml version="1.0" encoding="utf-8"?>
<ds:datastoreItem xmlns:ds="http://schemas.openxmlformats.org/officeDocument/2006/customXml" ds:itemID="{8F1206B8-B0D0-4CB4-ACE2-16FBA6E9C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7604</Words>
  <Characters>43348</Characters>
  <Application>Microsoft Office Word</Application>
  <DocSecurity>4</DocSecurity>
  <Lines>361</Lines>
  <Paragraphs>101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Laura Chiesa</cp:lastModifiedBy>
  <cp:revision>2</cp:revision>
  <cp:lastPrinted>2026-01-14T09:33:00Z</cp:lastPrinted>
  <dcterms:created xsi:type="dcterms:W3CDTF">2026-02-09T13:56:00Z</dcterms:created>
  <dcterms:modified xsi:type="dcterms:W3CDTF">2026-02-09T13:56:00Z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0x0101002DBEDC3AEBD7EF4A9627E3FDC941FCA8</vt:lpwstr>
  </property>
</Properties>
</file>